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99486F" w14:textId="77777777" w:rsidR="006B0DA2" w:rsidRPr="00D238EE" w:rsidRDefault="006B0DA2">
      <w:pPr>
        <w:pStyle w:val="Szvegtrzs50"/>
        <w:shd w:val="clear" w:color="auto" w:fill="auto"/>
        <w:spacing w:before="0" w:after="0" w:line="240" w:lineRule="auto"/>
        <w:ind w:firstLine="0"/>
        <w:jc w:val="both"/>
        <w:rPr>
          <w:rFonts w:ascii="Book Antiqua" w:hAnsi="Book Antiqua"/>
          <w:sz w:val="22"/>
          <w:lang w:val="hu-HU"/>
        </w:rPr>
      </w:pPr>
    </w:p>
    <w:p w14:paraId="0A9B64F2" w14:textId="77777777" w:rsidR="006B0DA2" w:rsidRPr="00D238EE" w:rsidRDefault="006B0DA2" w:rsidP="006B0DA2">
      <w:pPr>
        <w:pStyle w:val="Szvegtrzs50"/>
        <w:shd w:val="clear" w:color="auto" w:fill="auto"/>
        <w:spacing w:before="0" w:after="0" w:line="240" w:lineRule="auto"/>
        <w:ind w:firstLine="0"/>
        <w:jc w:val="center"/>
        <w:rPr>
          <w:rFonts w:ascii="Book Antiqua" w:hAnsi="Book Antiqua"/>
          <w:sz w:val="22"/>
          <w:lang w:val="hu-HU"/>
        </w:rPr>
      </w:pPr>
    </w:p>
    <w:p w14:paraId="6CAC673C" w14:textId="77777777" w:rsidR="006B0DA2" w:rsidRPr="00D238EE" w:rsidRDefault="006B0DA2" w:rsidP="006B0DA2">
      <w:pPr>
        <w:pStyle w:val="Szvegtrzs50"/>
        <w:shd w:val="clear" w:color="auto" w:fill="auto"/>
        <w:spacing w:before="0" w:after="0" w:line="240" w:lineRule="auto"/>
        <w:ind w:firstLine="0"/>
        <w:jc w:val="center"/>
        <w:rPr>
          <w:rFonts w:ascii="Book Antiqua" w:hAnsi="Book Antiqua"/>
          <w:sz w:val="22"/>
          <w:lang w:val="hu-HU"/>
        </w:rPr>
      </w:pPr>
    </w:p>
    <w:p w14:paraId="27F84FD6" w14:textId="77777777" w:rsidR="006B0DA2" w:rsidRPr="00D238EE" w:rsidRDefault="006B0DA2" w:rsidP="006B0DA2">
      <w:pPr>
        <w:pStyle w:val="Szvegtrzs50"/>
        <w:shd w:val="clear" w:color="auto" w:fill="auto"/>
        <w:spacing w:before="0" w:after="0" w:line="240" w:lineRule="auto"/>
        <w:ind w:firstLine="0"/>
        <w:jc w:val="center"/>
        <w:rPr>
          <w:rFonts w:ascii="Book Antiqua" w:hAnsi="Book Antiqua"/>
          <w:sz w:val="22"/>
          <w:lang w:val="hu-HU"/>
        </w:rPr>
      </w:pPr>
    </w:p>
    <w:p w14:paraId="4AADEB27" w14:textId="77777777" w:rsidR="006B0DA2" w:rsidRPr="00D238EE" w:rsidRDefault="006B0DA2" w:rsidP="006B0DA2">
      <w:pPr>
        <w:pStyle w:val="Szvegtrzs50"/>
        <w:shd w:val="clear" w:color="auto" w:fill="auto"/>
        <w:spacing w:before="0" w:after="0" w:line="240" w:lineRule="auto"/>
        <w:ind w:firstLine="0"/>
        <w:jc w:val="center"/>
        <w:rPr>
          <w:rFonts w:ascii="Book Antiqua" w:hAnsi="Book Antiqua"/>
          <w:sz w:val="22"/>
          <w:lang w:val="hu-HU"/>
        </w:rPr>
      </w:pPr>
    </w:p>
    <w:p w14:paraId="17EB2D66" w14:textId="77777777" w:rsidR="006B0DA2" w:rsidRPr="00D238EE" w:rsidRDefault="006B0DA2" w:rsidP="006B0DA2">
      <w:pPr>
        <w:pStyle w:val="Szvegtrzs50"/>
        <w:shd w:val="clear" w:color="auto" w:fill="auto"/>
        <w:spacing w:before="0" w:after="0" w:line="240" w:lineRule="auto"/>
        <w:ind w:firstLine="0"/>
        <w:jc w:val="center"/>
        <w:rPr>
          <w:rFonts w:ascii="Book Antiqua" w:hAnsi="Book Antiqua"/>
          <w:sz w:val="22"/>
          <w:lang w:val="hu-HU"/>
        </w:rPr>
      </w:pPr>
    </w:p>
    <w:p w14:paraId="16F4CFAF" w14:textId="77777777" w:rsidR="006B0DA2" w:rsidRPr="00D238EE" w:rsidRDefault="006B0DA2" w:rsidP="006B0DA2">
      <w:pPr>
        <w:pStyle w:val="Szvegtrzs50"/>
        <w:shd w:val="clear" w:color="auto" w:fill="auto"/>
        <w:spacing w:before="0" w:after="0" w:line="240" w:lineRule="auto"/>
        <w:ind w:firstLine="0"/>
        <w:jc w:val="center"/>
        <w:rPr>
          <w:rFonts w:ascii="Book Antiqua" w:hAnsi="Book Antiqua"/>
          <w:sz w:val="22"/>
          <w:lang w:val="hu-HU"/>
        </w:rPr>
      </w:pPr>
    </w:p>
    <w:p w14:paraId="7558CE26" w14:textId="77777777" w:rsidR="006B0DA2" w:rsidRPr="00D238EE" w:rsidRDefault="006B0DA2" w:rsidP="006B0DA2">
      <w:pPr>
        <w:pStyle w:val="Szvegtrzs50"/>
        <w:shd w:val="clear" w:color="auto" w:fill="auto"/>
        <w:spacing w:before="0" w:after="0" w:line="240" w:lineRule="auto"/>
        <w:ind w:firstLine="0"/>
        <w:jc w:val="center"/>
        <w:rPr>
          <w:rFonts w:ascii="Book Antiqua" w:hAnsi="Book Antiqua"/>
          <w:sz w:val="22"/>
          <w:lang w:val="hu-HU"/>
        </w:rPr>
      </w:pPr>
    </w:p>
    <w:p w14:paraId="1944E6CF" w14:textId="77777777" w:rsidR="006B0DA2" w:rsidRPr="00D238EE" w:rsidRDefault="006B0DA2" w:rsidP="006B0DA2">
      <w:pPr>
        <w:pStyle w:val="Szvegtrzs50"/>
        <w:shd w:val="clear" w:color="auto" w:fill="auto"/>
        <w:spacing w:before="0" w:after="0" w:line="240" w:lineRule="auto"/>
        <w:ind w:firstLine="0"/>
        <w:jc w:val="center"/>
        <w:rPr>
          <w:rFonts w:ascii="Book Antiqua" w:hAnsi="Book Antiqua"/>
          <w:sz w:val="22"/>
          <w:lang w:val="hu-HU"/>
        </w:rPr>
      </w:pPr>
    </w:p>
    <w:p w14:paraId="46676AB5" w14:textId="77777777" w:rsidR="006B0DA2" w:rsidRPr="00D238EE" w:rsidRDefault="006B0DA2" w:rsidP="006B0DA2">
      <w:pPr>
        <w:pStyle w:val="Szvegtrzs50"/>
        <w:shd w:val="clear" w:color="auto" w:fill="auto"/>
        <w:spacing w:before="0" w:after="0" w:line="240" w:lineRule="auto"/>
        <w:ind w:firstLine="0"/>
        <w:jc w:val="center"/>
        <w:rPr>
          <w:rFonts w:ascii="Book Antiqua" w:hAnsi="Book Antiqua"/>
          <w:sz w:val="22"/>
          <w:lang w:val="hu-HU"/>
        </w:rPr>
      </w:pPr>
    </w:p>
    <w:p w14:paraId="793D17DA" w14:textId="77777777" w:rsidR="006B0DA2" w:rsidRPr="00D238EE" w:rsidRDefault="006B0DA2" w:rsidP="006B0DA2">
      <w:pPr>
        <w:pStyle w:val="Szvegtrzs50"/>
        <w:shd w:val="clear" w:color="auto" w:fill="auto"/>
        <w:spacing w:before="0" w:after="0" w:line="240" w:lineRule="auto"/>
        <w:ind w:firstLine="0"/>
        <w:jc w:val="center"/>
        <w:rPr>
          <w:rFonts w:ascii="Book Antiqua" w:hAnsi="Book Antiqua"/>
          <w:sz w:val="22"/>
          <w:lang w:val="hu-HU"/>
        </w:rPr>
      </w:pPr>
    </w:p>
    <w:p w14:paraId="3543D199" w14:textId="77777777" w:rsidR="006B0DA2" w:rsidRPr="00D238EE" w:rsidRDefault="006B0DA2" w:rsidP="006B0DA2">
      <w:pPr>
        <w:pStyle w:val="Szvegtrzs50"/>
        <w:shd w:val="clear" w:color="auto" w:fill="auto"/>
        <w:spacing w:before="0" w:after="0" w:line="240" w:lineRule="auto"/>
        <w:ind w:firstLine="0"/>
        <w:jc w:val="center"/>
        <w:rPr>
          <w:rFonts w:ascii="Book Antiqua" w:hAnsi="Book Antiqua"/>
          <w:sz w:val="22"/>
          <w:lang w:val="hu-HU"/>
        </w:rPr>
      </w:pPr>
    </w:p>
    <w:p w14:paraId="162D27B3" w14:textId="77777777" w:rsidR="006B0DA2" w:rsidRPr="00D238EE" w:rsidRDefault="006B0DA2" w:rsidP="006B0DA2">
      <w:pPr>
        <w:pStyle w:val="Szvegtrzs50"/>
        <w:shd w:val="clear" w:color="auto" w:fill="auto"/>
        <w:spacing w:before="0" w:after="0" w:line="240" w:lineRule="auto"/>
        <w:ind w:firstLine="0"/>
        <w:jc w:val="center"/>
        <w:rPr>
          <w:rFonts w:ascii="Book Antiqua" w:hAnsi="Book Antiqua"/>
          <w:sz w:val="22"/>
          <w:lang w:val="hu-HU"/>
        </w:rPr>
      </w:pPr>
    </w:p>
    <w:p w14:paraId="2DF4DB2B" w14:textId="77777777" w:rsidR="006B0DA2" w:rsidRPr="009B6B34" w:rsidRDefault="006B0DA2" w:rsidP="006B0DA2">
      <w:pPr>
        <w:pStyle w:val="Szvegtrzs50"/>
        <w:shd w:val="clear" w:color="auto" w:fill="auto"/>
        <w:spacing w:before="0" w:after="0" w:line="240" w:lineRule="auto"/>
        <w:ind w:firstLine="0"/>
        <w:jc w:val="center"/>
        <w:rPr>
          <w:rFonts w:ascii="Book Antiqua" w:hAnsi="Book Antiqua"/>
          <w:sz w:val="24"/>
          <w:szCs w:val="24"/>
          <w:lang w:val="hu-HU"/>
        </w:rPr>
      </w:pPr>
    </w:p>
    <w:p w14:paraId="37843E49" w14:textId="5D58AD15" w:rsidR="006B0DA2" w:rsidRPr="009B6B34" w:rsidRDefault="006B0DA2" w:rsidP="006B0DA2">
      <w:pPr>
        <w:pStyle w:val="Szvegtrzs50"/>
        <w:shd w:val="clear" w:color="auto" w:fill="auto"/>
        <w:spacing w:before="0" w:after="0" w:line="240" w:lineRule="auto"/>
        <w:ind w:firstLine="0"/>
        <w:jc w:val="center"/>
        <w:rPr>
          <w:rFonts w:ascii="Book Antiqua" w:hAnsi="Book Antiqua"/>
          <w:b/>
          <w:sz w:val="24"/>
          <w:szCs w:val="24"/>
          <w:lang w:val="hu-HU"/>
        </w:rPr>
      </w:pPr>
      <w:r w:rsidRPr="009B6B34">
        <w:rPr>
          <w:rFonts w:ascii="Book Antiqua" w:hAnsi="Book Antiqua"/>
          <w:b/>
          <w:sz w:val="24"/>
          <w:szCs w:val="24"/>
          <w:lang w:val="hu-HU"/>
        </w:rPr>
        <w:t xml:space="preserve">HÉVÍZ-BALATON AIRPORT </w:t>
      </w:r>
    </w:p>
    <w:p w14:paraId="2CEC0606" w14:textId="08758E2E" w:rsidR="00D05F4E" w:rsidRPr="009B6B34" w:rsidRDefault="006B0DA2" w:rsidP="006B0DA2">
      <w:pPr>
        <w:pStyle w:val="Szvegtrzs50"/>
        <w:shd w:val="clear" w:color="auto" w:fill="auto"/>
        <w:spacing w:before="0" w:after="0" w:line="240" w:lineRule="auto"/>
        <w:ind w:firstLine="0"/>
        <w:jc w:val="center"/>
        <w:rPr>
          <w:rFonts w:ascii="Book Antiqua" w:hAnsi="Book Antiqua"/>
          <w:b/>
          <w:sz w:val="24"/>
          <w:szCs w:val="24"/>
          <w:lang w:val="hu-HU"/>
        </w:rPr>
      </w:pPr>
      <w:r w:rsidRPr="009B6B34">
        <w:rPr>
          <w:rFonts w:ascii="Book Antiqua" w:hAnsi="Book Antiqua"/>
          <w:b/>
          <w:sz w:val="24"/>
          <w:szCs w:val="24"/>
          <w:lang w:val="hu-HU"/>
        </w:rPr>
        <w:t>Korlátolt Felelősségű Társaság</w:t>
      </w:r>
    </w:p>
    <w:p w14:paraId="20DC27D2" w14:textId="77777777" w:rsidR="006B0DA2" w:rsidRPr="009B6B34" w:rsidRDefault="006B0DA2" w:rsidP="006B0DA2">
      <w:pPr>
        <w:pStyle w:val="Szvegtrzs50"/>
        <w:shd w:val="clear" w:color="auto" w:fill="auto"/>
        <w:spacing w:before="0" w:after="0" w:line="240" w:lineRule="auto"/>
        <w:ind w:firstLine="0"/>
        <w:jc w:val="center"/>
        <w:rPr>
          <w:rFonts w:ascii="Book Antiqua" w:hAnsi="Book Antiqua"/>
          <w:b/>
          <w:sz w:val="24"/>
          <w:szCs w:val="24"/>
          <w:lang w:val="hu-HU"/>
        </w:rPr>
      </w:pPr>
    </w:p>
    <w:p w14:paraId="34CE2B2D" w14:textId="67564006" w:rsidR="006B0DA2" w:rsidRPr="009B6B34" w:rsidRDefault="006B0DA2" w:rsidP="006B0DA2">
      <w:pPr>
        <w:pStyle w:val="Szvegtrzs50"/>
        <w:shd w:val="clear" w:color="auto" w:fill="auto"/>
        <w:spacing w:before="0" w:after="0" w:line="240" w:lineRule="auto"/>
        <w:ind w:firstLine="0"/>
        <w:jc w:val="center"/>
        <w:rPr>
          <w:rFonts w:ascii="Book Antiqua" w:hAnsi="Book Antiqua"/>
          <w:sz w:val="24"/>
          <w:szCs w:val="24"/>
          <w:lang w:val="hu-HU"/>
        </w:rPr>
      </w:pPr>
      <w:r w:rsidRPr="009B6B34">
        <w:rPr>
          <w:rFonts w:ascii="Book Antiqua" w:hAnsi="Book Antiqua"/>
          <w:sz w:val="24"/>
          <w:szCs w:val="24"/>
          <w:lang w:val="hu-HU"/>
        </w:rPr>
        <w:t>Társasági szerződés</w:t>
      </w:r>
    </w:p>
    <w:p w14:paraId="7D722E3E" w14:textId="77777777" w:rsidR="00783B8D" w:rsidRPr="009B6B34" w:rsidRDefault="00783B8D" w:rsidP="006B0DA2">
      <w:pPr>
        <w:pStyle w:val="Szvegtrzs50"/>
        <w:shd w:val="clear" w:color="auto" w:fill="auto"/>
        <w:spacing w:before="0" w:after="0" w:line="240" w:lineRule="auto"/>
        <w:ind w:firstLine="0"/>
        <w:jc w:val="center"/>
        <w:rPr>
          <w:rFonts w:ascii="Book Antiqua" w:hAnsi="Book Antiqua"/>
          <w:sz w:val="24"/>
          <w:szCs w:val="24"/>
          <w:lang w:val="hu-HU"/>
        </w:rPr>
      </w:pPr>
    </w:p>
    <w:p w14:paraId="4E0D2A6C" w14:textId="15E3CA2D" w:rsidR="00783B8D" w:rsidRPr="009B6B34" w:rsidRDefault="00783B8D" w:rsidP="00D238EE">
      <w:pPr>
        <w:spacing w:after="797" w:line="373" w:lineRule="auto"/>
        <w:ind w:left="46" w:hanging="10"/>
        <w:jc w:val="center"/>
        <w:rPr>
          <w:rFonts w:ascii="Book Antiqua" w:hAnsi="Book Antiqua"/>
          <w:sz w:val="22"/>
          <w:szCs w:val="22"/>
          <w:lang w:val="hu-HU"/>
        </w:rPr>
      </w:pPr>
      <w:r w:rsidRPr="009B6B34">
        <w:rPr>
          <w:rFonts w:ascii="Book Antiqua" w:hAnsi="Book Antiqua"/>
          <w:sz w:val="22"/>
          <w:szCs w:val="22"/>
          <w:lang w:val="hu-HU"/>
        </w:rPr>
        <w:t>(</w:t>
      </w:r>
      <w:r w:rsidR="002542BB" w:rsidRPr="009B6B34">
        <w:rPr>
          <w:rFonts w:ascii="Book Antiqua" w:eastAsia="Times New Roman" w:hAnsi="Book Antiqua" w:cs="Times New Roman"/>
          <w:sz w:val="22"/>
          <w:szCs w:val="22"/>
          <w:lang w:val="hu-HU"/>
        </w:rPr>
        <w:t>a módosításokkal</w:t>
      </w:r>
      <w:r w:rsidRPr="009B6B34">
        <w:rPr>
          <w:rFonts w:ascii="Book Antiqua" w:hAnsi="Book Antiqua"/>
          <w:sz w:val="22"/>
          <w:szCs w:val="22"/>
          <w:lang w:val="hu-HU"/>
        </w:rPr>
        <w:t xml:space="preserve"> egységes szerkezetben)</w:t>
      </w:r>
    </w:p>
    <w:p w14:paraId="17BFDC17" w14:textId="77777777" w:rsidR="00783B8D" w:rsidRPr="00D238EE" w:rsidRDefault="00783B8D" w:rsidP="006B0DA2">
      <w:pPr>
        <w:pStyle w:val="Szvegtrzs50"/>
        <w:shd w:val="clear" w:color="auto" w:fill="auto"/>
        <w:spacing w:before="0" w:after="0" w:line="240" w:lineRule="auto"/>
        <w:ind w:firstLine="0"/>
        <w:jc w:val="center"/>
        <w:rPr>
          <w:rFonts w:ascii="Book Antiqua" w:hAnsi="Book Antiqua"/>
          <w:sz w:val="22"/>
          <w:lang w:val="hu-HU"/>
        </w:rPr>
      </w:pPr>
    </w:p>
    <w:p w14:paraId="4539220D" w14:textId="3BDC3360" w:rsidR="006B0DA2" w:rsidRPr="00D238EE" w:rsidRDefault="006B0DA2">
      <w:pPr>
        <w:rPr>
          <w:rFonts w:ascii="Book Antiqua" w:hAnsi="Book Antiqua"/>
          <w:color w:val="auto"/>
          <w:sz w:val="22"/>
          <w:lang w:val="hu-HU"/>
        </w:rPr>
      </w:pPr>
      <w:r w:rsidRPr="00D238EE">
        <w:rPr>
          <w:rFonts w:ascii="Book Antiqua" w:hAnsi="Book Antiqua"/>
          <w:sz w:val="22"/>
          <w:lang w:val="hu-HU"/>
        </w:rPr>
        <w:br w:type="page"/>
      </w:r>
    </w:p>
    <w:p w14:paraId="0D1797BF" w14:textId="099C6A39" w:rsidR="0042762F" w:rsidRPr="00D238EE" w:rsidRDefault="00783B8D">
      <w:pPr>
        <w:pStyle w:val="Szvegtrzs50"/>
        <w:shd w:val="clear" w:color="auto" w:fill="auto"/>
        <w:spacing w:before="0" w:after="0" w:line="240" w:lineRule="auto"/>
        <w:ind w:firstLine="0"/>
        <w:jc w:val="both"/>
        <w:rPr>
          <w:rFonts w:ascii="Book Antiqua" w:hAnsi="Book Antiqua"/>
          <w:sz w:val="22"/>
          <w:lang w:val="hu-HU"/>
        </w:rPr>
      </w:pPr>
      <w:r w:rsidRPr="00D238EE">
        <w:rPr>
          <w:rFonts w:ascii="Book Antiqua" w:hAnsi="Book Antiqua"/>
          <w:sz w:val="22"/>
          <w:lang w:val="hu-HU"/>
        </w:rPr>
        <w:lastRenderedPageBreak/>
        <w:t xml:space="preserve">A </w:t>
      </w:r>
      <w:r w:rsidRPr="00D238EE">
        <w:rPr>
          <w:rFonts w:ascii="Book Antiqua" w:hAnsi="Book Antiqua"/>
          <w:b/>
          <w:bCs/>
          <w:sz w:val="22"/>
          <w:lang w:val="hu-HU"/>
        </w:rPr>
        <w:t>HÉVÍZ-BALATON AIRPORT Korlátolt Felelősségű Társaság</w:t>
      </w:r>
      <w:r w:rsidRPr="00D238EE">
        <w:rPr>
          <w:rFonts w:ascii="Book Antiqua" w:hAnsi="Book Antiqua"/>
          <w:sz w:val="22"/>
          <w:lang w:val="hu-HU"/>
        </w:rPr>
        <w:t xml:space="preserve"> tagjai a következők szerint állapítják meg a társasági szerződés rendelkezéseit a </w:t>
      </w:r>
      <w:r w:rsidR="00007155" w:rsidRPr="00007155">
        <w:rPr>
          <w:rFonts w:ascii="Book Antiqua" w:eastAsia="Calibri" w:hAnsi="Book Antiqua"/>
          <w:sz w:val="22"/>
          <w:szCs w:val="22"/>
          <w:u w:color="000000"/>
          <w:bdr w:val="nil"/>
          <w:lang w:val="hu-HU"/>
        </w:rPr>
        <w:t>2025.</w:t>
      </w:r>
      <w:ins w:id="0" w:author="Dr. Haiman Benedek" w:date="2025-10-02T14:05:00Z" w16du:dateUtc="2025-10-02T12:05:00Z">
        <w:r w:rsidR="00DA76FB">
          <w:rPr>
            <w:rFonts w:ascii="Book Antiqua" w:eastAsia="Calibri" w:hAnsi="Book Antiqua"/>
            <w:sz w:val="22"/>
            <w:szCs w:val="22"/>
            <w:u w:color="000000"/>
            <w:bdr w:val="nil"/>
            <w:lang w:val="hu-HU"/>
          </w:rPr>
          <w:t xml:space="preserve"> </w:t>
        </w:r>
      </w:ins>
      <w:del w:id="1" w:author="Dr. Haiman Benedek" w:date="2025-10-02T10:23:00Z" w16du:dateUtc="2025-10-02T08:23:00Z">
        <w:r w:rsidR="00007155" w:rsidRPr="00007155" w:rsidDel="0048623A">
          <w:rPr>
            <w:rFonts w:ascii="Book Antiqua" w:eastAsia="Calibri" w:hAnsi="Book Antiqua"/>
            <w:sz w:val="22"/>
            <w:szCs w:val="22"/>
            <w:u w:color="000000"/>
            <w:bdr w:val="nil"/>
            <w:lang w:val="hu-HU"/>
          </w:rPr>
          <w:delText xml:space="preserve"> </w:delText>
        </w:r>
      </w:del>
      <w:ins w:id="2" w:author="Dr. Haiman Benedek" w:date="2025-10-02T10:23:00Z" w16du:dateUtc="2025-10-02T08:23:00Z">
        <w:r w:rsidR="0048623A">
          <w:rPr>
            <w:rFonts w:ascii="Book Antiqua" w:eastAsia="Calibri" w:hAnsi="Book Antiqua"/>
            <w:sz w:val="22"/>
            <w:szCs w:val="22"/>
            <w:u w:color="000000"/>
            <w:bdr w:val="nil"/>
            <w:lang w:val="hu-HU"/>
          </w:rPr>
          <w:t>október [</w:t>
        </w:r>
        <w:r w:rsidR="0048623A" w:rsidRPr="0048623A">
          <w:rPr>
            <w:rFonts w:ascii="Book Antiqua" w:eastAsia="Calibri" w:hAnsi="Book Antiqua"/>
            <w:sz w:val="22"/>
            <w:szCs w:val="22"/>
            <w:highlight w:val="yellow"/>
            <w:u w:color="000000"/>
            <w:bdr w:val="nil"/>
            <w:lang w:val="hu-HU"/>
            <w:rPrChange w:id="3" w:author="Dr. Haiman Benedek" w:date="2025-10-02T10:23:00Z" w16du:dateUtc="2025-10-02T08:23:00Z">
              <w:rPr>
                <w:rFonts w:ascii="Book Antiqua" w:eastAsia="Calibri" w:hAnsi="Book Antiqua"/>
                <w:sz w:val="22"/>
                <w:szCs w:val="22"/>
                <w:u w:color="000000"/>
                <w:bdr w:val="nil"/>
                <w:lang w:val="hu-HU"/>
              </w:rPr>
            </w:rPrChange>
          </w:rPr>
          <w:t>*</w:t>
        </w:r>
        <w:r w:rsidR="0048623A">
          <w:rPr>
            <w:rFonts w:ascii="Book Antiqua" w:eastAsia="Calibri" w:hAnsi="Book Antiqua"/>
            <w:sz w:val="22"/>
            <w:szCs w:val="22"/>
            <w:u w:color="000000"/>
            <w:bdr w:val="nil"/>
            <w:lang w:val="hu-HU"/>
          </w:rPr>
          <w:t xml:space="preserve">] </w:t>
        </w:r>
      </w:ins>
      <w:del w:id="4" w:author="Dr. Haiman Benedek" w:date="2025-10-02T10:23:00Z" w16du:dateUtc="2025-10-02T08:23:00Z">
        <w:r w:rsidR="00007155" w:rsidRPr="00DA76FB" w:rsidDel="0048623A">
          <w:rPr>
            <w:rFonts w:ascii="Book Antiqua" w:eastAsia="Calibri" w:hAnsi="Book Antiqua"/>
            <w:sz w:val="22"/>
            <w:szCs w:val="22"/>
            <w:u w:color="000000"/>
            <w:bdr w:val="nil"/>
            <w:lang w:val="hu-HU"/>
          </w:rPr>
          <w:delText xml:space="preserve">április </w:delText>
        </w:r>
        <w:r w:rsidR="00522741" w:rsidRPr="00DA76FB" w:rsidDel="0048623A">
          <w:rPr>
            <w:rFonts w:ascii="Book Antiqua" w:eastAsia="Calibri" w:hAnsi="Book Antiqua"/>
            <w:sz w:val="22"/>
            <w:szCs w:val="22"/>
            <w:u w:color="000000"/>
            <w:bdr w:val="nil"/>
            <w:lang w:val="hu-HU"/>
          </w:rPr>
          <w:delText>28</w:delText>
        </w:r>
      </w:del>
      <w:r w:rsidR="00522741" w:rsidRPr="00DA76FB">
        <w:rPr>
          <w:rFonts w:ascii="Book Antiqua" w:eastAsia="Calibri" w:hAnsi="Book Antiqua"/>
          <w:sz w:val="22"/>
          <w:szCs w:val="22"/>
          <w:u w:color="000000"/>
          <w:bdr w:val="nil"/>
          <w:lang w:val="hu-HU"/>
        </w:rPr>
        <w:t>.</w:t>
      </w:r>
      <w:del w:id="5" w:author="Dr. Horváth Gábor" w:date="2025-10-01T16:53:00Z" w16du:dateUtc="2025-10-01T14:53:00Z">
        <w:r w:rsidR="00522741" w:rsidDel="00086FA6">
          <w:rPr>
            <w:rFonts w:ascii="Book Antiqua" w:eastAsia="Calibri" w:hAnsi="Book Antiqua"/>
            <w:sz w:val="22"/>
            <w:szCs w:val="22"/>
            <w:u w:color="000000"/>
            <w:bdr w:val="nil"/>
            <w:lang w:val="hu-HU"/>
          </w:rPr>
          <w:delText xml:space="preserve"> </w:delText>
        </w:r>
      </w:del>
      <w:r w:rsidR="00522741" w:rsidRPr="00007155">
        <w:rPr>
          <w:rFonts w:ascii="Book Antiqua" w:eastAsia="Calibri" w:hAnsi="Book Antiqua"/>
          <w:sz w:val="22"/>
          <w:szCs w:val="22"/>
          <w:u w:color="000000"/>
          <w:bdr w:val="nil"/>
          <w:lang w:val="hu-HU"/>
        </w:rPr>
        <w:t xml:space="preserve"> </w:t>
      </w:r>
      <w:r w:rsidR="00007155" w:rsidRPr="00007155">
        <w:rPr>
          <w:rFonts w:ascii="Book Antiqua" w:eastAsia="Calibri" w:hAnsi="Book Antiqua"/>
          <w:sz w:val="22"/>
          <w:szCs w:val="22"/>
          <w:u w:color="000000"/>
          <w:bdr w:val="nil"/>
          <w:lang w:val="hu-HU"/>
        </w:rPr>
        <w:t>napján kelt társasági szerződésmódosítás</w:t>
      </w:r>
      <w:r w:rsidR="00007155">
        <w:rPr>
          <w:rFonts w:ascii="Book Antiqua" w:eastAsia="Calibri" w:hAnsi="Book Antiqua"/>
          <w:sz w:val="22"/>
          <w:szCs w:val="22"/>
          <w:u w:color="000000"/>
          <w:bdr w:val="nil"/>
          <w:lang w:val="hu-HU"/>
        </w:rPr>
        <w:t>nak</w:t>
      </w:r>
      <w:r w:rsidR="00007155" w:rsidRPr="00007155">
        <w:rPr>
          <w:rFonts w:ascii="Book Antiqua" w:eastAsia="Calibri" w:hAnsi="Book Antiqua"/>
          <w:sz w:val="22"/>
          <w:szCs w:val="22"/>
          <w:u w:color="000000"/>
          <w:bdr w:val="nil"/>
          <w:lang w:val="hu-HU"/>
        </w:rPr>
        <w:t xml:space="preserve"> (</w:t>
      </w:r>
      <w:ins w:id="6" w:author="Dr. Haiman Benedek" w:date="2025-10-01T13:38:00Z" w16du:dateUtc="2025-10-01T11:38:00Z">
        <w:r w:rsidR="00374EB5">
          <w:rPr>
            <w:rFonts w:ascii="Book Antiqua" w:eastAsia="Calibri" w:hAnsi="Book Antiqua"/>
            <w:sz w:val="22"/>
            <w:szCs w:val="22"/>
            <w:u w:color="000000"/>
            <w:bdr w:val="nil"/>
            <w:lang w:val="hu-HU"/>
          </w:rPr>
          <w:t>[</w:t>
        </w:r>
        <w:r w:rsidR="00374EB5" w:rsidRPr="00374EB5">
          <w:rPr>
            <w:rFonts w:ascii="Book Antiqua" w:eastAsia="Calibri" w:hAnsi="Book Antiqua"/>
            <w:sz w:val="22"/>
            <w:szCs w:val="22"/>
            <w:highlight w:val="yellow"/>
            <w:u w:color="000000"/>
            <w:bdr w:val="nil"/>
            <w:lang w:val="hu-HU"/>
            <w:rPrChange w:id="7" w:author="Dr. Haiman Benedek" w:date="2025-10-01T13:38:00Z" w16du:dateUtc="2025-10-01T11:38:00Z">
              <w:rPr>
                <w:rFonts w:ascii="Book Antiqua" w:eastAsia="Calibri" w:hAnsi="Book Antiqua"/>
                <w:sz w:val="22"/>
                <w:szCs w:val="22"/>
                <w:u w:color="000000"/>
                <w:bdr w:val="nil"/>
                <w:lang w:val="hu-HU"/>
              </w:rPr>
            </w:rPrChange>
          </w:rPr>
          <w:t>*</w:t>
        </w:r>
        <w:r w:rsidR="00374EB5">
          <w:rPr>
            <w:rFonts w:ascii="Book Antiqua" w:eastAsia="Calibri" w:hAnsi="Book Antiqua"/>
            <w:sz w:val="22"/>
            <w:szCs w:val="22"/>
            <w:u w:color="000000"/>
            <w:bdr w:val="nil"/>
            <w:lang w:val="hu-HU"/>
          </w:rPr>
          <w:t>]</w:t>
        </w:r>
      </w:ins>
      <w:del w:id="8" w:author="Dr. Haiman Benedek" w:date="2025-10-01T13:38:00Z" w16du:dateUtc="2025-10-01T11:38:00Z">
        <w:r w:rsidR="00522741" w:rsidDel="00374EB5">
          <w:rPr>
            <w:rFonts w:ascii="Book Antiqua" w:eastAsia="Calibri" w:hAnsi="Book Antiqua"/>
            <w:sz w:val="22"/>
            <w:szCs w:val="22"/>
            <w:u w:color="000000"/>
            <w:bdr w:val="nil"/>
            <w:lang w:val="hu-HU"/>
          </w:rPr>
          <w:delText>4</w:delText>
        </w:r>
        <w:r w:rsidR="00007155" w:rsidRPr="00007155" w:rsidDel="00374EB5">
          <w:rPr>
            <w:rFonts w:ascii="Book Antiqua" w:eastAsia="Calibri" w:hAnsi="Book Antiqua"/>
            <w:sz w:val="22"/>
            <w:szCs w:val="22"/>
            <w:u w:color="000000"/>
            <w:bdr w:val="nil"/>
            <w:lang w:val="hu-HU"/>
          </w:rPr>
          <w:delText>/2025.</w:delText>
        </w:r>
        <w:r w:rsidR="00007155" w:rsidRPr="00007155" w:rsidDel="00374EB5">
          <w:rPr>
            <w:rFonts w:ascii="Book Antiqua" w:eastAsia="Calibri" w:hAnsi="Book Antiqua"/>
            <w:sz w:val="22"/>
            <w:szCs w:val="22"/>
            <w:highlight w:val="yellow"/>
            <w:u w:color="000000"/>
            <w:bdr w:val="nil"/>
            <w:lang w:val="hu-HU"/>
          </w:rPr>
          <w:delText>,</w:delText>
        </w:r>
        <w:r w:rsidR="00007155" w:rsidRPr="00007155" w:rsidDel="00374EB5">
          <w:rPr>
            <w:rFonts w:ascii="Book Antiqua" w:eastAsia="Calibri" w:hAnsi="Book Antiqua"/>
            <w:sz w:val="22"/>
            <w:szCs w:val="22"/>
            <w:u w:color="000000"/>
            <w:bdr w:val="nil"/>
            <w:lang w:val="hu-HU"/>
          </w:rPr>
          <w:delText xml:space="preserve"> </w:delText>
        </w:r>
        <w:r w:rsidR="00522741" w:rsidDel="00374EB5">
          <w:rPr>
            <w:rFonts w:ascii="Book Antiqua" w:eastAsia="Calibri" w:hAnsi="Book Antiqua"/>
            <w:sz w:val="22"/>
            <w:szCs w:val="22"/>
            <w:u w:color="000000"/>
            <w:bdr w:val="nil"/>
            <w:lang w:val="hu-HU"/>
          </w:rPr>
          <w:delText>5</w:delText>
        </w:r>
        <w:r w:rsidR="00007155" w:rsidRPr="00007155" w:rsidDel="00374EB5">
          <w:rPr>
            <w:rFonts w:ascii="Book Antiqua" w:eastAsia="Calibri" w:hAnsi="Book Antiqua"/>
            <w:sz w:val="22"/>
            <w:szCs w:val="22"/>
            <w:u w:color="000000"/>
            <w:bdr w:val="nil"/>
            <w:lang w:val="hu-HU"/>
          </w:rPr>
          <w:delText>/2025.</w:delText>
        </w:r>
        <w:r w:rsidR="00007155" w:rsidRPr="00007155" w:rsidDel="00374EB5">
          <w:rPr>
            <w:rFonts w:ascii="Book Antiqua" w:eastAsia="Calibri" w:hAnsi="Book Antiqua"/>
            <w:sz w:val="22"/>
            <w:szCs w:val="22"/>
            <w:highlight w:val="yellow"/>
            <w:u w:color="000000"/>
            <w:bdr w:val="nil"/>
            <w:lang w:val="hu-HU"/>
          </w:rPr>
          <w:delText>,</w:delText>
        </w:r>
        <w:r w:rsidR="00007155" w:rsidRPr="00007155" w:rsidDel="00374EB5">
          <w:rPr>
            <w:rFonts w:ascii="Book Antiqua" w:eastAsia="Calibri" w:hAnsi="Book Antiqua"/>
            <w:sz w:val="22"/>
            <w:szCs w:val="22"/>
            <w:u w:color="000000"/>
            <w:bdr w:val="nil"/>
            <w:lang w:val="hu-HU"/>
          </w:rPr>
          <w:delText xml:space="preserve"> </w:delText>
        </w:r>
        <w:r w:rsidR="00522741" w:rsidDel="00374EB5">
          <w:rPr>
            <w:rFonts w:ascii="Book Antiqua" w:eastAsia="Calibri" w:hAnsi="Book Antiqua"/>
            <w:sz w:val="22"/>
            <w:szCs w:val="22"/>
            <w:u w:color="000000"/>
            <w:bdr w:val="nil"/>
            <w:lang w:val="hu-HU"/>
          </w:rPr>
          <w:delText>6</w:delText>
        </w:r>
        <w:r w:rsidR="00007155" w:rsidRPr="00007155" w:rsidDel="00374EB5">
          <w:rPr>
            <w:rFonts w:ascii="Book Antiqua" w:eastAsia="Calibri" w:hAnsi="Book Antiqua"/>
            <w:sz w:val="22"/>
            <w:szCs w:val="22"/>
            <w:u w:color="000000"/>
            <w:bdr w:val="nil"/>
            <w:lang w:val="hu-HU"/>
          </w:rPr>
          <w:delText>/2025.</w:delText>
        </w:r>
        <w:r w:rsidR="00007155" w:rsidRPr="00007155" w:rsidDel="00374EB5">
          <w:rPr>
            <w:rFonts w:ascii="Book Antiqua" w:eastAsia="Calibri" w:hAnsi="Book Antiqua"/>
            <w:sz w:val="22"/>
            <w:szCs w:val="22"/>
            <w:highlight w:val="yellow"/>
            <w:u w:color="000000"/>
            <w:bdr w:val="nil"/>
            <w:lang w:val="hu-HU"/>
          </w:rPr>
          <w:delText>,</w:delText>
        </w:r>
        <w:r w:rsidR="00007155" w:rsidRPr="00007155" w:rsidDel="00374EB5">
          <w:rPr>
            <w:rFonts w:ascii="Book Antiqua" w:eastAsia="Calibri" w:hAnsi="Book Antiqua"/>
            <w:sz w:val="22"/>
            <w:szCs w:val="22"/>
            <w:u w:color="000000"/>
            <w:bdr w:val="nil"/>
            <w:lang w:val="hu-HU"/>
          </w:rPr>
          <w:delText xml:space="preserve"> </w:delText>
        </w:r>
        <w:r w:rsidR="00522741" w:rsidDel="00374EB5">
          <w:rPr>
            <w:rFonts w:ascii="Book Antiqua" w:eastAsia="Calibri" w:hAnsi="Book Antiqua"/>
            <w:sz w:val="22"/>
            <w:szCs w:val="22"/>
            <w:u w:color="000000"/>
            <w:bdr w:val="nil"/>
            <w:lang w:val="hu-HU"/>
          </w:rPr>
          <w:delText>7</w:delText>
        </w:r>
        <w:r w:rsidR="00007155" w:rsidRPr="00007155" w:rsidDel="00374EB5">
          <w:rPr>
            <w:rFonts w:ascii="Book Antiqua" w:eastAsia="Calibri" w:hAnsi="Book Antiqua"/>
            <w:sz w:val="22"/>
            <w:szCs w:val="22"/>
            <w:u w:color="000000"/>
            <w:bdr w:val="nil"/>
            <w:lang w:val="hu-HU"/>
          </w:rPr>
          <w:delText>/2025</w:delText>
        </w:r>
        <w:r w:rsidR="00007155" w:rsidRPr="00007155" w:rsidDel="00374EB5">
          <w:rPr>
            <w:rFonts w:ascii="Book Antiqua" w:eastAsia="Calibri" w:hAnsi="Book Antiqua"/>
            <w:sz w:val="22"/>
            <w:szCs w:val="22"/>
            <w:highlight w:val="yellow"/>
            <w:u w:color="000000"/>
            <w:bdr w:val="nil"/>
            <w:lang w:val="hu-HU"/>
          </w:rPr>
          <w:delText>,</w:delText>
        </w:r>
        <w:r w:rsidR="00007155" w:rsidRPr="00007155" w:rsidDel="00374EB5">
          <w:rPr>
            <w:rFonts w:ascii="Book Antiqua" w:eastAsia="Calibri" w:hAnsi="Book Antiqua"/>
            <w:sz w:val="22"/>
            <w:szCs w:val="22"/>
            <w:u w:color="000000"/>
            <w:bdr w:val="nil"/>
            <w:lang w:val="hu-HU"/>
          </w:rPr>
          <w:delText xml:space="preserve"> </w:delText>
        </w:r>
        <w:r w:rsidR="00522741" w:rsidDel="00374EB5">
          <w:rPr>
            <w:rFonts w:ascii="Book Antiqua" w:eastAsia="Calibri" w:hAnsi="Book Antiqua"/>
            <w:sz w:val="22"/>
            <w:szCs w:val="22"/>
            <w:u w:color="000000"/>
            <w:bdr w:val="nil"/>
            <w:lang w:val="hu-HU"/>
          </w:rPr>
          <w:delText>8</w:delText>
        </w:r>
        <w:r w:rsidR="00007155" w:rsidRPr="00007155" w:rsidDel="00374EB5">
          <w:rPr>
            <w:rFonts w:ascii="Book Antiqua" w:eastAsia="Calibri" w:hAnsi="Book Antiqua"/>
            <w:sz w:val="22"/>
            <w:szCs w:val="22"/>
            <w:u w:color="000000"/>
            <w:bdr w:val="nil"/>
            <w:lang w:val="hu-HU"/>
          </w:rPr>
          <w:delText xml:space="preserve">/2025., </w:delText>
        </w:r>
        <w:r w:rsidR="00522741" w:rsidDel="00374EB5">
          <w:rPr>
            <w:rFonts w:ascii="Book Antiqua" w:eastAsia="Calibri" w:hAnsi="Book Antiqua"/>
            <w:sz w:val="22"/>
            <w:szCs w:val="22"/>
            <w:u w:color="000000"/>
            <w:bdr w:val="nil"/>
            <w:lang w:val="hu-HU"/>
          </w:rPr>
          <w:delText>9</w:delText>
        </w:r>
        <w:r w:rsidR="00007155" w:rsidRPr="00007155" w:rsidDel="00374EB5">
          <w:rPr>
            <w:rFonts w:ascii="Book Antiqua" w:eastAsia="Calibri" w:hAnsi="Book Antiqua"/>
            <w:sz w:val="22"/>
            <w:szCs w:val="22"/>
            <w:u w:color="000000"/>
            <w:bdr w:val="nil"/>
            <w:lang w:val="hu-HU"/>
          </w:rPr>
          <w:delText>/2025.</w:delText>
        </w:r>
        <w:r w:rsidR="00522741" w:rsidDel="00374EB5">
          <w:rPr>
            <w:rFonts w:ascii="Book Antiqua" w:eastAsia="Calibri" w:hAnsi="Book Antiqua"/>
            <w:sz w:val="22"/>
            <w:szCs w:val="22"/>
            <w:u w:color="000000"/>
            <w:bdr w:val="nil"/>
            <w:lang w:val="hu-HU"/>
          </w:rPr>
          <w:delText>,</w:delText>
        </w:r>
        <w:r w:rsidR="00366623" w:rsidDel="00374EB5">
          <w:rPr>
            <w:rFonts w:ascii="Book Antiqua" w:eastAsia="Calibri" w:hAnsi="Book Antiqua"/>
            <w:sz w:val="22"/>
            <w:szCs w:val="22"/>
            <w:u w:color="000000"/>
            <w:bdr w:val="nil"/>
            <w:lang w:val="hu-HU"/>
          </w:rPr>
          <w:delText xml:space="preserve"> </w:delText>
        </w:r>
        <w:r w:rsidR="00522741" w:rsidDel="00374EB5">
          <w:rPr>
            <w:rFonts w:ascii="Book Antiqua" w:eastAsia="Calibri" w:hAnsi="Book Antiqua"/>
            <w:sz w:val="22"/>
            <w:szCs w:val="22"/>
            <w:u w:color="000000"/>
            <w:bdr w:val="nil"/>
            <w:lang w:val="hu-HU"/>
          </w:rPr>
          <w:delText>10/2025.</w:delText>
        </w:r>
      </w:del>
      <w:r w:rsidR="00522741">
        <w:rPr>
          <w:rFonts w:ascii="Book Antiqua" w:eastAsia="Calibri" w:hAnsi="Book Antiqua"/>
          <w:sz w:val="22"/>
          <w:szCs w:val="22"/>
          <w:u w:color="000000"/>
          <w:bdr w:val="nil"/>
          <w:lang w:val="hu-HU"/>
        </w:rPr>
        <w:t xml:space="preserve"> </w:t>
      </w:r>
      <w:del w:id="9" w:author="Dr. Horváth Gábor" w:date="2025-10-01T16:53:00Z" w16du:dateUtc="2025-10-01T14:53:00Z">
        <w:r w:rsidR="00403F60" w:rsidDel="00086FA6">
          <w:rPr>
            <w:rFonts w:ascii="Book Antiqua" w:eastAsia="Calibri" w:hAnsi="Book Antiqua"/>
            <w:sz w:val="22"/>
            <w:szCs w:val="22"/>
            <w:u w:color="000000"/>
            <w:bdr w:val="nil"/>
            <w:lang w:val="hu-HU"/>
          </w:rPr>
          <w:delText xml:space="preserve"> </w:delText>
        </w:r>
      </w:del>
      <w:r w:rsidR="00007155" w:rsidRPr="00007155">
        <w:rPr>
          <w:rFonts w:ascii="Book Antiqua" w:eastAsia="Calibri" w:hAnsi="Book Antiqua"/>
          <w:sz w:val="22"/>
          <w:szCs w:val="22"/>
          <w:u w:color="000000"/>
          <w:bdr w:val="nil"/>
          <w:lang w:val="hu-HU"/>
        </w:rPr>
        <w:t xml:space="preserve">számú </w:t>
      </w:r>
      <w:r w:rsidR="00456F3B">
        <w:rPr>
          <w:rFonts w:ascii="Book Antiqua" w:eastAsia="Calibri" w:hAnsi="Book Antiqua"/>
          <w:sz w:val="22"/>
          <w:szCs w:val="22"/>
          <w:u w:color="000000"/>
          <w:bdr w:val="nil"/>
          <w:lang w:val="hu-HU"/>
        </w:rPr>
        <w:t>t</w:t>
      </w:r>
      <w:r w:rsidR="00007155" w:rsidRPr="00007155">
        <w:rPr>
          <w:rFonts w:ascii="Book Antiqua" w:eastAsia="Calibri" w:hAnsi="Book Antiqua"/>
          <w:sz w:val="22"/>
          <w:szCs w:val="22"/>
          <w:u w:color="000000"/>
          <w:bdr w:val="nil"/>
          <w:lang w:val="hu-HU"/>
        </w:rPr>
        <w:t xml:space="preserve">aggyűlési </w:t>
      </w:r>
      <w:r w:rsidR="00456F3B">
        <w:rPr>
          <w:rFonts w:ascii="Book Antiqua" w:eastAsia="Calibri" w:hAnsi="Book Antiqua"/>
          <w:sz w:val="22"/>
          <w:szCs w:val="22"/>
          <w:u w:color="000000"/>
          <w:bdr w:val="nil"/>
          <w:lang w:val="hu-HU"/>
        </w:rPr>
        <w:t>h</w:t>
      </w:r>
      <w:r w:rsidR="00007155" w:rsidRPr="00007155">
        <w:rPr>
          <w:rFonts w:ascii="Book Antiqua" w:eastAsia="Calibri" w:hAnsi="Book Antiqua"/>
          <w:sz w:val="22"/>
          <w:szCs w:val="22"/>
          <w:u w:color="000000"/>
          <w:bdr w:val="nil"/>
          <w:lang w:val="hu-HU"/>
        </w:rPr>
        <w:t>atározatok)</w:t>
      </w:r>
      <w:r w:rsidR="00007155" w:rsidRPr="00574F18">
        <w:rPr>
          <w:rFonts w:ascii="Book Antiqua" w:eastAsia="Calibri" w:hAnsi="Book Antiqua"/>
          <w:b/>
          <w:bCs/>
          <w:sz w:val="22"/>
          <w:szCs w:val="22"/>
          <w:u w:color="000000"/>
          <w:bdr w:val="nil"/>
          <w:lang w:val="hu-HU"/>
        </w:rPr>
        <w:t xml:space="preserve"> </w:t>
      </w:r>
      <w:r w:rsidR="00007155" w:rsidRPr="00D238EE">
        <w:rPr>
          <w:rFonts w:ascii="Book Antiqua" w:hAnsi="Book Antiqua"/>
          <w:sz w:val="22"/>
          <w:lang w:val="hu-HU"/>
        </w:rPr>
        <w:t>megfelelő</w:t>
      </w:r>
      <w:r w:rsidRPr="00D238EE">
        <w:rPr>
          <w:rFonts w:ascii="Book Antiqua" w:hAnsi="Book Antiqua"/>
          <w:sz w:val="22"/>
          <w:lang w:val="hu-HU"/>
        </w:rPr>
        <w:t xml:space="preserve"> módosításokkal egységes szerkezetben</w:t>
      </w:r>
      <w:del w:id="10" w:author="Dr. Horváth Gábor" w:date="2025-10-01T16:54:00Z" w16du:dateUtc="2025-10-01T14:54:00Z">
        <w:r w:rsidRPr="00D238EE" w:rsidDel="00086FA6">
          <w:rPr>
            <w:rFonts w:ascii="Book Antiqua" w:hAnsi="Book Antiqua"/>
            <w:sz w:val="22"/>
            <w:lang w:val="hu-HU"/>
          </w:rPr>
          <w:delText>.</w:delText>
        </w:r>
      </w:del>
      <w:r w:rsidRPr="00D238EE">
        <w:rPr>
          <w:rFonts w:ascii="Book Antiqua" w:hAnsi="Book Antiqua"/>
          <w:sz w:val="22"/>
          <w:lang w:val="hu-HU"/>
        </w:rPr>
        <w:t xml:space="preserve"> (</w:t>
      </w:r>
      <w:del w:id="11" w:author="Dr. Horváth Gábor" w:date="2025-10-01T16:54:00Z" w16du:dateUtc="2025-10-01T14:54:00Z">
        <w:r w:rsidR="00FF1B8D" w:rsidRPr="00D238EE" w:rsidDel="00086FA6">
          <w:rPr>
            <w:rFonts w:ascii="Book Antiqua" w:hAnsi="Book Antiqua"/>
            <w:sz w:val="22"/>
            <w:szCs w:val="22"/>
            <w:lang w:val="hu-HU"/>
          </w:rPr>
          <w:delText>A</w:delText>
        </w:r>
      </w:del>
      <w:ins w:id="12" w:author="Dr. Horváth Gábor" w:date="2025-10-01T16:54:00Z" w16du:dateUtc="2025-10-01T14:54:00Z">
        <w:r w:rsidR="00086FA6">
          <w:rPr>
            <w:rFonts w:ascii="Book Antiqua" w:hAnsi="Book Antiqua"/>
            <w:sz w:val="22"/>
            <w:szCs w:val="22"/>
            <w:lang w:val="hu-HU"/>
          </w:rPr>
          <w:t>a</w:t>
        </w:r>
      </w:ins>
      <w:r w:rsidR="00FF1B8D" w:rsidRPr="00D238EE">
        <w:rPr>
          <w:rFonts w:ascii="Book Antiqua" w:hAnsi="Book Antiqua"/>
          <w:sz w:val="22"/>
          <w:szCs w:val="22"/>
          <w:lang w:val="hu-HU"/>
        </w:rPr>
        <w:t xml:space="preserve"> </w:t>
      </w:r>
      <w:r w:rsidR="00C57CE8" w:rsidRPr="00D238EE">
        <w:rPr>
          <w:rFonts w:ascii="Book Antiqua" w:hAnsi="Book Antiqua"/>
          <w:sz w:val="22"/>
          <w:szCs w:val="22"/>
          <w:lang w:val="hu-HU"/>
        </w:rPr>
        <w:t>v</w:t>
      </w:r>
      <w:r w:rsidRPr="00D238EE">
        <w:rPr>
          <w:rFonts w:ascii="Book Antiqua" w:hAnsi="Book Antiqua"/>
          <w:sz w:val="22"/>
          <w:lang w:val="hu-HU"/>
        </w:rPr>
        <w:t xml:space="preserve">áltozások </w:t>
      </w:r>
      <w:r w:rsidRPr="00086FA6">
        <w:rPr>
          <w:rFonts w:ascii="Book Antiqua" w:hAnsi="Book Antiqua"/>
          <w:b/>
          <w:bCs/>
          <w:i/>
          <w:iCs/>
          <w:sz w:val="22"/>
          <w:lang w:val="hu-HU"/>
          <w:rPrChange w:id="13" w:author="Dr. Horváth Gábor" w:date="2025-10-01T16:54:00Z" w16du:dateUtc="2025-10-01T14:54:00Z">
            <w:rPr>
              <w:rFonts w:ascii="Book Antiqua" w:hAnsi="Book Antiqua"/>
              <w:sz w:val="22"/>
              <w:lang w:val="hu-HU"/>
            </w:rPr>
          </w:rPrChange>
        </w:rPr>
        <w:t>dőlt és félkövér</w:t>
      </w:r>
      <w:r w:rsidRPr="00D238EE">
        <w:rPr>
          <w:rFonts w:ascii="Book Antiqua" w:hAnsi="Book Antiqua"/>
          <w:sz w:val="22"/>
          <w:lang w:val="hu-HU"/>
        </w:rPr>
        <w:t xml:space="preserve"> betűtípussal</w:t>
      </w:r>
      <w:r w:rsidR="00FF1B8D" w:rsidRPr="00D238EE">
        <w:rPr>
          <w:rFonts w:ascii="Book Antiqua" w:hAnsi="Book Antiqua"/>
          <w:sz w:val="22"/>
          <w:szCs w:val="22"/>
          <w:lang w:val="hu-HU"/>
        </w:rPr>
        <w:t xml:space="preserve"> vannak jelölve</w:t>
      </w:r>
      <w:r w:rsidRPr="00D238EE">
        <w:rPr>
          <w:rFonts w:ascii="Book Antiqua" w:hAnsi="Book Antiqua"/>
          <w:sz w:val="22"/>
          <w:lang w:val="hu-HU"/>
        </w:rPr>
        <w:t>)</w:t>
      </w:r>
      <w:ins w:id="14" w:author="Dr. Horváth Gábor" w:date="2025-10-01T16:54:00Z" w16du:dateUtc="2025-10-01T14:54:00Z">
        <w:r w:rsidR="00086FA6">
          <w:rPr>
            <w:rFonts w:ascii="Book Antiqua" w:hAnsi="Book Antiqua"/>
            <w:sz w:val="22"/>
            <w:lang w:val="hu-HU"/>
          </w:rPr>
          <w:t>.</w:t>
        </w:r>
      </w:ins>
    </w:p>
    <w:p w14:paraId="143A86B4" w14:textId="77777777" w:rsidR="00783B8D" w:rsidRPr="00D238EE" w:rsidRDefault="00783B8D">
      <w:pPr>
        <w:pStyle w:val="Szvegtrzs50"/>
        <w:shd w:val="clear" w:color="auto" w:fill="auto"/>
        <w:spacing w:before="0" w:after="0" w:line="240" w:lineRule="auto"/>
        <w:ind w:firstLine="0"/>
        <w:jc w:val="both"/>
        <w:rPr>
          <w:rFonts w:ascii="Book Antiqua" w:hAnsi="Book Antiqua"/>
          <w:sz w:val="22"/>
          <w:lang w:val="hu-HU"/>
        </w:rPr>
      </w:pPr>
    </w:p>
    <w:p w14:paraId="5D253414" w14:textId="3256314F" w:rsidR="0042762F" w:rsidRPr="00D238EE" w:rsidRDefault="0042762F" w:rsidP="00783B8D">
      <w:pPr>
        <w:pStyle w:val="Szvegtrzs50"/>
        <w:numPr>
          <w:ilvl w:val="0"/>
          <w:numId w:val="33"/>
        </w:numPr>
        <w:shd w:val="clear" w:color="auto" w:fill="auto"/>
        <w:spacing w:before="0" w:after="0" w:line="240" w:lineRule="auto"/>
        <w:ind w:left="567" w:hanging="567"/>
        <w:jc w:val="center"/>
        <w:rPr>
          <w:rFonts w:ascii="Book Antiqua" w:hAnsi="Book Antiqua"/>
          <w:b/>
          <w:sz w:val="22"/>
          <w:lang w:val="hu-HU"/>
        </w:rPr>
      </w:pPr>
      <w:r w:rsidRPr="00D238EE">
        <w:rPr>
          <w:rFonts w:ascii="Book Antiqua" w:hAnsi="Book Antiqua"/>
          <w:b/>
          <w:sz w:val="22"/>
          <w:lang w:val="hu-HU"/>
        </w:rPr>
        <w:t xml:space="preserve">A </w:t>
      </w:r>
      <w:r w:rsidR="00B759B1" w:rsidRPr="00D238EE">
        <w:rPr>
          <w:rFonts w:ascii="Book Antiqua" w:hAnsi="Book Antiqua"/>
          <w:b/>
          <w:sz w:val="22"/>
          <w:lang w:val="hu-HU"/>
        </w:rPr>
        <w:t>Társaság cégneve</w:t>
      </w:r>
    </w:p>
    <w:p w14:paraId="774BDE38" w14:textId="77777777" w:rsidR="0042762F" w:rsidRPr="00D238EE" w:rsidRDefault="0042762F">
      <w:pPr>
        <w:pStyle w:val="Szvegtrzs50"/>
        <w:shd w:val="clear" w:color="auto" w:fill="auto"/>
        <w:spacing w:before="0" w:after="0" w:line="240" w:lineRule="auto"/>
        <w:ind w:firstLine="0"/>
        <w:jc w:val="both"/>
        <w:rPr>
          <w:rStyle w:val="Szvegtrzs5Nemflkvr"/>
          <w:rFonts w:ascii="Book Antiqua" w:hAnsi="Book Antiqua"/>
          <w:b w:val="0"/>
          <w:sz w:val="22"/>
          <w:lang w:val="hu-HU"/>
        </w:rPr>
      </w:pPr>
    </w:p>
    <w:p w14:paraId="6EA0C9BE" w14:textId="40CF04A6" w:rsidR="0042762F" w:rsidRPr="00D238EE" w:rsidRDefault="0042762F" w:rsidP="00133DCF">
      <w:pPr>
        <w:pStyle w:val="Szvegtrzs50"/>
        <w:numPr>
          <w:ilvl w:val="1"/>
          <w:numId w:val="42"/>
        </w:numPr>
        <w:shd w:val="clear" w:color="auto" w:fill="auto"/>
        <w:spacing w:before="0" w:after="0" w:line="240" w:lineRule="auto"/>
        <w:ind w:left="0" w:firstLine="0"/>
        <w:jc w:val="both"/>
        <w:rPr>
          <w:rFonts w:ascii="Book Antiqua" w:hAnsi="Book Antiqua"/>
          <w:sz w:val="22"/>
          <w:lang w:val="hu-HU"/>
        </w:rPr>
      </w:pPr>
      <w:r w:rsidRPr="00D238EE">
        <w:rPr>
          <w:rStyle w:val="Szvegtrzs5Nemflkvr"/>
          <w:rFonts w:ascii="Book Antiqua" w:hAnsi="Book Antiqua"/>
          <w:b w:val="0"/>
          <w:sz w:val="22"/>
          <w:lang w:val="hu-HU"/>
        </w:rPr>
        <w:t>A Társaság cégneve:</w:t>
      </w:r>
      <w:r w:rsidRPr="00D238EE">
        <w:rPr>
          <w:rFonts w:ascii="Book Antiqua" w:hAnsi="Book Antiqua"/>
          <w:sz w:val="22"/>
          <w:lang w:val="hu-HU"/>
        </w:rPr>
        <w:t xml:space="preserve"> </w:t>
      </w:r>
      <w:del w:id="15" w:author="Dr. Horváth Gábor" w:date="2025-10-01T16:54:00Z" w16du:dateUtc="2025-10-01T14:54:00Z">
        <w:r w:rsidRPr="00D238EE" w:rsidDel="00086FA6">
          <w:rPr>
            <w:rFonts w:ascii="Book Antiqua" w:hAnsi="Book Antiqua"/>
            <w:sz w:val="22"/>
            <w:lang w:val="hu-HU"/>
          </w:rPr>
          <w:tab/>
        </w:r>
      </w:del>
      <w:bookmarkStart w:id="16" w:name="_Hlk61361066"/>
      <w:r w:rsidR="00B759B1" w:rsidRPr="00D238EE">
        <w:rPr>
          <w:rFonts w:ascii="Book Antiqua" w:hAnsi="Book Antiqua"/>
          <w:sz w:val="22"/>
          <w:lang w:val="hu-HU"/>
        </w:rPr>
        <w:t>HÉVÍZ-BALATON AIRPORT Korlátolt Felelősségű Társaság</w:t>
      </w:r>
      <w:bookmarkEnd w:id="16"/>
    </w:p>
    <w:p w14:paraId="29687EC1" w14:textId="77777777" w:rsidR="0042762F" w:rsidRPr="00D238EE" w:rsidRDefault="0042762F">
      <w:pPr>
        <w:pStyle w:val="Szvegtrzs50"/>
        <w:shd w:val="clear" w:color="auto" w:fill="auto"/>
        <w:spacing w:before="0" w:after="0" w:line="240" w:lineRule="auto"/>
        <w:ind w:firstLine="0"/>
        <w:jc w:val="both"/>
        <w:rPr>
          <w:rStyle w:val="Szvegtrzs5Nemflkvr"/>
          <w:rFonts w:ascii="Book Antiqua" w:hAnsi="Book Antiqua"/>
          <w:b w:val="0"/>
          <w:sz w:val="22"/>
          <w:lang w:val="hu-HU"/>
        </w:rPr>
      </w:pPr>
    </w:p>
    <w:p w14:paraId="28D367FD" w14:textId="5C2CF169" w:rsidR="0042762F" w:rsidRPr="00D238EE" w:rsidRDefault="0042762F" w:rsidP="00133DCF">
      <w:pPr>
        <w:pStyle w:val="Szvegtrzs50"/>
        <w:numPr>
          <w:ilvl w:val="1"/>
          <w:numId w:val="42"/>
        </w:numPr>
        <w:shd w:val="clear" w:color="auto" w:fill="auto"/>
        <w:spacing w:before="0" w:after="0" w:line="240" w:lineRule="auto"/>
        <w:ind w:left="0" w:firstLine="0"/>
        <w:jc w:val="both"/>
        <w:rPr>
          <w:rFonts w:ascii="Book Antiqua" w:hAnsi="Book Antiqua"/>
          <w:sz w:val="22"/>
          <w:lang w:val="hu-HU"/>
        </w:rPr>
      </w:pPr>
      <w:r w:rsidRPr="00D238EE">
        <w:rPr>
          <w:rStyle w:val="Szvegtrzs5Nemflkvr"/>
          <w:rFonts w:ascii="Book Antiqua" w:hAnsi="Book Antiqua"/>
          <w:b w:val="0"/>
          <w:sz w:val="22"/>
          <w:lang w:val="hu-HU"/>
        </w:rPr>
        <w:t xml:space="preserve">A Társaság rövidített </w:t>
      </w:r>
      <w:r w:rsidR="00B759B1" w:rsidRPr="00D238EE">
        <w:rPr>
          <w:rStyle w:val="Szvegtrzs5Nemflkvr"/>
          <w:rFonts w:ascii="Book Antiqua" w:hAnsi="Book Antiqua"/>
          <w:b w:val="0"/>
          <w:sz w:val="22"/>
          <w:lang w:val="hu-HU"/>
        </w:rPr>
        <w:t>cég</w:t>
      </w:r>
      <w:r w:rsidRPr="00D238EE">
        <w:rPr>
          <w:rStyle w:val="Szvegtrzs5Nemflkvr"/>
          <w:rFonts w:ascii="Book Antiqua" w:hAnsi="Book Antiqua"/>
          <w:b w:val="0"/>
          <w:sz w:val="22"/>
          <w:lang w:val="hu-HU"/>
        </w:rPr>
        <w:t>neve:</w:t>
      </w:r>
      <w:r w:rsidRPr="00D238EE">
        <w:rPr>
          <w:rFonts w:ascii="Book Antiqua" w:hAnsi="Book Antiqua"/>
          <w:sz w:val="22"/>
          <w:lang w:val="hu-HU"/>
        </w:rPr>
        <w:t xml:space="preserve"> </w:t>
      </w:r>
      <w:r w:rsidR="00B759B1" w:rsidRPr="00D238EE">
        <w:rPr>
          <w:rFonts w:ascii="Book Antiqua" w:hAnsi="Book Antiqua"/>
          <w:sz w:val="22"/>
          <w:lang w:val="hu-HU"/>
        </w:rPr>
        <w:t>HÉVÍZ-BALATON AIRPORT Kft.</w:t>
      </w:r>
    </w:p>
    <w:p w14:paraId="51491F63" w14:textId="77777777" w:rsidR="0042762F" w:rsidRPr="00D238EE" w:rsidRDefault="0042762F">
      <w:pPr>
        <w:pStyle w:val="Szvegtrzs50"/>
        <w:shd w:val="clear" w:color="auto" w:fill="auto"/>
        <w:spacing w:before="0" w:after="0" w:line="240" w:lineRule="auto"/>
        <w:ind w:firstLine="0"/>
        <w:jc w:val="both"/>
        <w:rPr>
          <w:rFonts w:ascii="Book Antiqua" w:hAnsi="Book Antiqua"/>
          <w:sz w:val="22"/>
          <w:lang w:val="hu-HU"/>
        </w:rPr>
      </w:pPr>
    </w:p>
    <w:p w14:paraId="02AB360B" w14:textId="13B183FE" w:rsidR="0042762F" w:rsidRPr="00D238EE" w:rsidRDefault="0042762F" w:rsidP="00783B8D">
      <w:pPr>
        <w:pStyle w:val="Szvegtrzs50"/>
        <w:numPr>
          <w:ilvl w:val="0"/>
          <w:numId w:val="33"/>
        </w:numPr>
        <w:shd w:val="clear" w:color="auto" w:fill="auto"/>
        <w:spacing w:before="0" w:after="0" w:line="240" w:lineRule="auto"/>
        <w:ind w:left="567" w:hanging="567"/>
        <w:jc w:val="center"/>
        <w:rPr>
          <w:rFonts w:ascii="Book Antiqua" w:hAnsi="Book Antiqua"/>
          <w:sz w:val="22"/>
          <w:lang w:val="hu-HU"/>
        </w:rPr>
      </w:pPr>
      <w:r w:rsidRPr="00D238EE">
        <w:rPr>
          <w:rFonts w:ascii="Book Antiqua" w:hAnsi="Book Antiqua"/>
          <w:b/>
          <w:sz w:val="22"/>
          <w:lang w:val="hu-HU"/>
        </w:rPr>
        <w:t>A Társaság székhelye</w:t>
      </w:r>
      <w:r w:rsidR="00E16074" w:rsidRPr="00D238EE">
        <w:rPr>
          <w:rFonts w:ascii="Book Antiqua" w:hAnsi="Book Antiqua"/>
          <w:b/>
          <w:sz w:val="22"/>
          <w:lang w:val="hu-HU"/>
        </w:rPr>
        <w:t>,</w:t>
      </w:r>
      <w:r w:rsidR="00B759B1" w:rsidRPr="00D238EE">
        <w:rPr>
          <w:rFonts w:ascii="Book Antiqua" w:hAnsi="Book Antiqua"/>
          <w:b/>
          <w:sz w:val="22"/>
          <w:lang w:val="hu-HU"/>
        </w:rPr>
        <w:t xml:space="preserve"> telephelye(i), fióktelepe(i):</w:t>
      </w:r>
    </w:p>
    <w:p w14:paraId="51FE87ED" w14:textId="77777777" w:rsidR="00B759B1" w:rsidRPr="00D238EE" w:rsidRDefault="00B759B1" w:rsidP="00B759B1">
      <w:pPr>
        <w:pStyle w:val="Szvegtrzs50"/>
        <w:shd w:val="clear" w:color="auto" w:fill="auto"/>
        <w:tabs>
          <w:tab w:val="left" w:pos="366"/>
        </w:tabs>
        <w:spacing w:before="0" w:after="0" w:line="240" w:lineRule="auto"/>
        <w:ind w:left="567" w:firstLine="0"/>
        <w:jc w:val="both"/>
        <w:rPr>
          <w:rFonts w:ascii="Book Antiqua" w:hAnsi="Book Antiqua"/>
          <w:sz w:val="22"/>
          <w:lang w:val="hu-HU"/>
        </w:rPr>
      </w:pPr>
    </w:p>
    <w:p w14:paraId="7D44EBC8" w14:textId="1FA45AA3" w:rsidR="0042762F" w:rsidRPr="00D238EE" w:rsidRDefault="00133DCF" w:rsidP="00D238EE">
      <w:pPr>
        <w:pStyle w:val="Szvegtrzs50"/>
        <w:shd w:val="clear" w:color="auto" w:fill="auto"/>
        <w:tabs>
          <w:tab w:val="left" w:pos="709"/>
          <w:tab w:val="left" w:pos="3602"/>
        </w:tabs>
        <w:spacing w:before="0" w:after="0" w:line="240" w:lineRule="auto"/>
        <w:ind w:firstLine="0"/>
        <w:jc w:val="both"/>
        <w:rPr>
          <w:rFonts w:ascii="Book Antiqua" w:hAnsi="Book Antiqua"/>
          <w:sz w:val="22"/>
          <w:lang w:val="hu-HU"/>
        </w:rPr>
      </w:pPr>
      <w:r w:rsidRPr="00D238EE">
        <w:rPr>
          <w:rStyle w:val="Szvegtrzs5Nemflkvr"/>
          <w:rFonts w:ascii="Book Antiqua" w:hAnsi="Book Antiqua"/>
          <w:b w:val="0"/>
          <w:sz w:val="22"/>
          <w:lang w:val="hu-HU"/>
        </w:rPr>
        <w:t>2.1.</w:t>
      </w:r>
      <w:r w:rsidR="00B00FEC">
        <w:rPr>
          <w:rStyle w:val="Szvegtrzs5Nemflkvr"/>
          <w:rFonts w:ascii="Book Antiqua" w:hAnsi="Book Antiqua" w:cs="Times New Roman"/>
          <w:b w:val="0"/>
          <w:sz w:val="22"/>
          <w:szCs w:val="22"/>
          <w:lang w:val="hu-HU"/>
        </w:rPr>
        <w:tab/>
      </w:r>
      <w:r w:rsidR="0042762F" w:rsidRPr="00D238EE">
        <w:rPr>
          <w:rStyle w:val="Szvegtrzs5Nemflkvr"/>
          <w:rFonts w:ascii="Book Antiqua" w:hAnsi="Book Antiqua"/>
          <w:b w:val="0"/>
          <w:sz w:val="22"/>
          <w:lang w:val="hu-HU"/>
        </w:rPr>
        <w:t>A Társaság székhelye:</w:t>
      </w:r>
      <w:r w:rsidR="000C239B" w:rsidRPr="00D238EE">
        <w:rPr>
          <w:rStyle w:val="Szvegtrzs5Nemflkvr"/>
          <w:rFonts w:ascii="Book Antiqua" w:hAnsi="Book Antiqua"/>
          <w:b w:val="0"/>
          <w:sz w:val="22"/>
          <w:lang w:val="hu-HU"/>
        </w:rPr>
        <w:t xml:space="preserve"> </w:t>
      </w:r>
      <w:r w:rsidR="00B759B1" w:rsidRPr="00D238EE">
        <w:rPr>
          <w:rFonts w:ascii="Book Antiqua" w:hAnsi="Book Antiqua"/>
          <w:sz w:val="22"/>
          <w:lang w:val="hu-HU"/>
        </w:rPr>
        <w:t>8380 Hévíz, Kossuth Lajos utca 1.</w:t>
      </w:r>
    </w:p>
    <w:p w14:paraId="581642CE" w14:textId="77777777" w:rsidR="00FE4B0E" w:rsidRPr="00D238EE" w:rsidRDefault="00FE4B0E">
      <w:pPr>
        <w:pStyle w:val="Szvegtrzs50"/>
        <w:shd w:val="clear" w:color="auto" w:fill="auto"/>
        <w:tabs>
          <w:tab w:val="left" w:pos="3602"/>
        </w:tabs>
        <w:spacing w:before="0" w:after="0" w:line="240" w:lineRule="auto"/>
        <w:ind w:firstLine="0"/>
        <w:jc w:val="both"/>
        <w:rPr>
          <w:rFonts w:ascii="Book Antiqua" w:hAnsi="Book Antiqua"/>
          <w:sz w:val="22"/>
          <w:lang w:val="hu-HU"/>
        </w:rPr>
      </w:pPr>
    </w:p>
    <w:p w14:paraId="690DC003" w14:textId="7F35F454" w:rsidR="00E95DB2" w:rsidRPr="00D238EE" w:rsidRDefault="00133DCF" w:rsidP="00D238EE">
      <w:pPr>
        <w:pStyle w:val="Szvegtrzs50"/>
        <w:shd w:val="clear" w:color="auto" w:fill="auto"/>
        <w:tabs>
          <w:tab w:val="left" w:pos="709"/>
          <w:tab w:val="left" w:pos="3602"/>
        </w:tabs>
        <w:spacing w:before="0" w:after="0" w:line="240" w:lineRule="auto"/>
        <w:ind w:firstLine="0"/>
        <w:jc w:val="both"/>
        <w:rPr>
          <w:rFonts w:ascii="Book Antiqua" w:hAnsi="Book Antiqua"/>
          <w:sz w:val="22"/>
          <w:lang w:val="hu-HU"/>
        </w:rPr>
      </w:pPr>
      <w:r w:rsidRPr="00D238EE">
        <w:rPr>
          <w:rFonts w:ascii="Book Antiqua" w:hAnsi="Book Antiqua"/>
          <w:sz w:val="22"/>
          <w:lang w:val="hu-HU"/>
        </w:rPr>
        <w:t>2.2.</w:t>
      </w:r>
      <w:r w:rsidR="00B00FEC">
        <w:rPr>
          <w:rFonts w:ascii="Book Antiqua" w:hAnsi="Book Antiqua"/>
          <w:sz w:val="22"/>
          <w:szCs w:val="22"/>
          <w:lang w:val="hu-HU"/>
        </w:rPr>
        <w:tab/>
      </w:r>
      <w:r w:rsidR="00E16074" w:rsidRPr="00D238EE">
        <w:rPr>
          <w:rFonts w:ascii="Book Antiqua" w:hAnsi="Book Antiqua"/>
          <w:sz w:val="22"/>
          <w:lang w:val="hu-HU"/>
        </w:rPr>
        <w:t xml:space="preserve">A Társaság </w:t>
      </w:r>
      <w:r w:rsidR="00B759B1" w:rsidRPr="00D238EE">
        <w:rPr>
          <w:rFonts w:ascii="Book Antiqua" w:hAnsi="Book Antiqua"/>
          <w:sz w:val="22"/>
          <w:lang w:val="hu-HU"/>
        </w:rPr>
        <w:t>telephelye(i)</w:t>
      </w:r>
      <w:r w:rsidR="00E16074" w:rsidRPr="00D238EE">
        <w:rPr>
          <w:rFonts w:ascii="Book Antiqua" w:hAnsi="Book Antiqua"/>
          <w:sz w:val="22"/>
          <w:lang w:val="hu-HU"/>
        </w:rPr>
        <w:t>:</w:t>
      </w:r>
      <w:hyperlink r:id="rId8" w:history="1">
        <w:r w:rsidR="00B759B1" w:rsidRPr="00D238EE">
          <w:rPr>
            <w:rStyle w:val="Hiperhivatkozs"/>
            <w:rFonts w:ascii="Book Antiqua" w:hAnsi="Book Antiqua"/>
            <w:color w:val="auto"/>
            <w:sz w:val="22"/>
            <w:u w:val="none"/>
            <w:lang w:val="hu-HU"/>
          </w:rPr>
          <w:t>-</w:t>
        </w:r>
      </w:hyperlink>
    </w:p>
    <w:p w14:paraId="4F8C1180" w14:textId="77777777" w:rsidR="00E16074" w:rsidRPr="00D238EE" w:rsidRDefault="00E16074" w:rsidP="00D238EE">
      <w:pPr>
        <w:pStyle w:val="Szvegtrzs50"/>
        <w:shd w:val="clear" w:color="auto" w:fill="auto"/>
        <w:tabs>
          <w:tab w:val="left" w:pos="709"/>
          <w:tab w:val="left" w:pos="3602"/>
        </w:tabs>
        <w:spacing w:before="0" w:after="0" w:line="240" w:lineRule="auto"/>
        <w:ind w:firstLine="0"/>
        <w:jc w:val="both"/>
        <w:rPr>
          <w:rFonts w:ascii="Book Antiqua" w:hAnsi="Book Antiqua"/>
          <w:sz w:val="22"/>
          <w:lang w:val="hu-HU"/>
        </w:rPr>
      </w:pPr>
    </w:p>
    <w:p w14:paraId="3D52D975" w14:textId="53EB47E8" w:rsidR="00F32D76" w:rsidRPr="00D238EE" w:rsidRDefault="00133DCF" w:rsidP="00C352B6">
      <w:pPr>
        <w:pStyle w:val="Szvegtrzs50"/>
        <w:shd w:val="clear" w:color="auto" w:fill="auto"/>
        <w:tabs>
          <w:tab w:val="left" w:pos="709"/>
        </w:tabs>
        <w:spacing w:before="0" w:after="0" w:line="240" w:lineRule="auto"/>
        <w:ind w:firstLine="0"/>
        <w:jc w:val="both"/>
        <w:rPr>
          <w:rFonts w:ascii="Book Antiqua" w:hAnsi="Book Antiqua"/>
          <w:sz w:val="22"/>
          <w:szCs w:val="22"/>
          <w:lang w:val="hu-HU"/>
        </w:rPr>
      </w:pPr>
      <w:r w:rsidRPr="00903B69">
        <w:rPr>
          <w:rFonts w:ascii="Book Antiqua" w:hAnsi="Book Antiqua"/>
          <w:bCs/>
          <w:iCs/>
          <w:sz w:val="22"/>
          <w:lang w:val="hu-HU"/>
        </w:rPr>
        <w:t>2.3.</w:t>
      </w:r>
      <w:r w:rsidR="00B00FEC">
        <w:rPr>
          <w:rFonts w:ascii="Book Antiqua" w:hAnsi="Book Antiqua"/>
          <w:b/>
          <w:bCs/>
          <w:i/>
          <w:iCs/>
          <w:sz w:val="22"/>
          <w:szCs w:val="22"/>
          <w:lang w:val="hu-HU"/>
        </w:rPr>
        <w:tab/>
      </w:r>
      <w:r w:rsidR="00E16074" w:rsidRPr="00D238EE">
        <w:rPr>
          <w:rFonts w:ascii="Book Antiqua" w:hAnsi="Book Antiqua"/>
          <w:sz w:val="22"/>
          <w:lang w:val="hu-HU"/>
        </w:rPr>
        <w:t xml:space="preserve">A Társaság </w:t>
      </w:r>
      <w:r w:rsidR="00B759B1" w:rsidRPr="00D238EE">
        <w:rPr>
          <w:rFonts w:ascii="Book Antiqua" w:hAnsi="Book Antiqua"/>
          <w:sz w:val="22"/>
          <w:lang w:val="hu-HU"/>
        </w:rPr>
        <w:t>fiókte</w:t>
      </w:r>
      <w:r w:rsidR="000C239B" w:rsidRPr="00D238EE">
        <w:rPr>
          <w:rFonts w:ascii="Book Antiqua" w:hAnsi="Book Antiqua"/>
          <w:sz w:val="22"/>
          <w:lang w:val="hu-HU"/>
        </w:rPr>
        <w:t>le</w:t>
      </w:r>
      <w:r w:rsidR="00B759B1" w:rsidRPr="00D238EE">
        <w:rPr>
          <w:rFonts w:ascii="Book Antiqua" w:hAnsi="Book Antiqua"/>
          <w:sz w:val="22"/>
          <w:lang w:val="hu-HU"/>
        </w:rPr>
        <w:t>pe(i)</w:t>
      </w:r>
      <w:r w:rsidR="00E16074" w:rsidRPr="00D238EE">
        <w:rPr>
          <w:rFonts w:ascii="Book Antiqua" w:hAnsi="Book Antiqua"/>
          <w:sz w:val="22"/>
          <w:lang w:val="hu-HU"/>
        </w:rPr>
        <w:t>:</w:t>
      </w:r>
      <w:r w:rsidR="000C239B" w:rsidRPr="00D238EE">
        <w:rPr>
          <w:rFonts w:ascii="Book Antiqua" w:hAnsi="Book Antiqua"/>
          <w:sz w:val="22"/>
          <w:lang w:val="hu-HU"/>
        </w:rPr>
        <w:t xml:space="preserve"> </w:t>
      </w:r>
    </w:p>
    <w:p w14:paraId="145C7208" w14:textId="49533575" w:rsidR="00B946A6" w:rsidRPr="00903B69" w:rsidRDefault="00B946A6" w:rsidP="00D238EE">
      <w:pPr>
        <w:pStyle w:val="Szvegtrzs50"/>
        <w:shd w:val="clear" w:color="auto" w:fill="auto"/>
        <w:tabs>
          <w:tab w:val="left" w:pos="709"/>
        </w:tabs>
        <w:spacing w:before="0" w:after="0" w:line="240" w:lineRule="auto"/>
        <w:ind w:left="3545" w:firstLine="0"/>
        <w:jc w:val="both"/>
        <w:rPr>
          <w:rFonts w:ascii="Book Antiqua" w:eastAsia="Calibri" w:hAnsi="Book Antiqua"/>
          <w:sz w:val="22"/>
          <w:szCs w:val="22"/>
          <w:lang w:val="hu" w:eastAsia="en-US"/>
        </w:rPr>
      </w:pPr>
      <w:r w:rsidRPr="00903B69">
        <w:rPr>
          <w:rFonts w:ascii="Book Antiqua" w:eastAsia="Calibri" w:hAnsi="Book Antiqua"/>
          <w:sz w:val="22"/>
          <w:szCs w:val="22"/>
          <w:lang w:val="hu" w:eastAsia="en-US"/>
        </w:rPr>
        <w:t>8392 Zalavár, 05/17/A hrsz</w:t>
      </w:r>
      <w:del w:id="17" w:author="Dr. Horváth Gábor" w:date="2025-10-01T16:54:00Z" w16du:dateUtc="2025-10-01T14:54:00Z">
        <w:r w:rsidR="00522741" w:rsidRPr="00903B69" w:rsidDel="00086FA6">
          <w:rPr>
            <w:rFonts w:ascii="Book Antiqua" w:eastAsia="Calibri" w:hAnsi="Book Antiqua"/>
            <w:sz w:val="22"/>
            <w:szCs w:val="22"/>
            <w:lang w:val="hu" w:eastAsia="en-US"/>
          </w:rPr>
          <w:delText>.</w:delText>
        </w:r>
      </w:del>
    </w:p>
    <w:p w14:paraId="073B1E92" w14:textId="790A1C7A" w:rsidR="00B759B1" w:rsidRPr="00D238EE" w:rsidRDefault="00783B8D" w:rsidP="00D238EE">
      <w:pPr>
        <w:pStyle w:val="Szvegtrzs50"/>
        <w:shd w:val="clear" w:color="auto" w:fill="auto"/>
        <w:tabs>
          <w:tab w:val="left" w:pos="709"/>
        </w:tabs>
        <w:spacing w:before="0" w:after="0" w:line="240" w:lineRule="auto"/>
        <w:ind w:left="3545" w:firstLine="0"/>
        <w:jc w:val="both"/>
        <w:rPr>
          <w:rFonts w:ascii="Book Antiqua" w:hAnsi="Book Antiqua"/>
          <w:sz w:val="22"/>
          <w:lang w:val="hu-HU"/>
        </w:rPr>
      </w:pPr>
      <w:r w:rsidRPr="00D238EE">
        <w:rPr>
          <w:rFonts w:ascii="Book Antiqua" w:hAnsi="Book Antiqua"/>
          <w:sz w:val="22"/>
          <w:lang w:val="hu-HU"/>
        </w:rPr>
        <w:t>8392</w:t>
      </w:r>
      <w:r w:rsidR="003559A5" w:rsidRPr="00D238EE">
        <w:rPr>
          <w:rFonts w:ascii="Book Antiqua" w:hAnsi="Book Antiqua"/>
          <w:sz w:val="22"/>
          <w:lang w:val="hu-HU"/>
        </w:rPr>
        <w:t xml:space="preserve"> Sár</w:t>
      </w:r>
      <w:r w:rsidR="00B759B1" w:rsidRPr="00D238EE">
        <w:rPr>
          <w:rFonts w:ascii="Book Antiqua" w:hAnsi="Book Antiqua"/>
          <w:sz w:val="22"/>
          <w:lang w:val="hu-HU"/>
        </w:rPr>
        <w:t>mellék, 047/16 hrsz</w:t>
      </w:r>
      <w:del w:id="18" w:author="Dr. Horváth Gábor" w:date="2025-10-01T16:54:00Z" w16du:dateUtc="2025-10-01T14:54:00Z">
        <w:r w:rsidR="00522741" w:rsidDel="00086FA6">
          <w:rPr>
            <w:rFonts w:ascii="Book Antiqua" w:hAnsi="Book Antiqua"/>
            <w:sz w:val="22"/>
            <w:lang w:val="hu-HU"/>
          </w:rPr>
          <w:delText>.</w:delText>
        </w:r>
      </w:del>
    </w:p>
    <w:p w14:paraId="42AFA512" w14:textId="77777777" w:rsidR="00E16074" w:rsidRPr="00D238EE" w:rsidRDefault="00E16074" w:rsidP="00D238EE">
      <w:pPr>
        <w:pStyle w:val="Szvegtrzs50"/>
        <w:shd w:val="clear" w:color="auto" w:fill="auto"/>
        <w:tabs>
          <w:tab w:val="left" w:pos="709"/>
          <w:tab w:val="left" w:pos="3602"/>
        </w:tabs>
        <w:spacing w:before="0" w:after="0" w:line="240" w:lineRule="auto"/>
        <w:ind w:firstLine="0"/>
        <w:jc w:val="both"/>
        <w:rPr>
          <w:rFonts w:ascii="Book Antiqua" w:hAnsi="Book Antiqua"/>
          <w:b/>
          <w:i/>
          <w:sz w:val="22"/>
          <w:lang w:val="hu-HU"/>
        </w:rPr>
      </w:pPr>
    </w:p>
    <w:p w14:paraId="675C889E" w14:textId="6BE93768" w:rsidR="0042762F" w:rsidRPr="00D238EE" w:rsidRDefault="0042762F" w:rsidP="00D238EE">
      <w:pPr>
        <w:pStyle w:val="Szvegtrzs50"/>
        <w:numPr>
          <w:ilvl w:val="0"/>
          <w:numId w:val="33"/>
        </w:numPr>
        <w:shd w:val="clear" w:color="auto" w:fill="auto"/>
        <w:tabs>
          <w:tab w:val="left" w:pos="709"/>
        </w:tabs>
        <w:spacing w:before="0" w:after="0" w:line="240" w:lineRule="auto"/>
        <w:ind w:left="567" w:hanging="567"/>
        <w:jc w:val="center"/>
        <w:rPr>
          <w:rFonts w:ascii="Book Antiqua" w:hAnsi="Book Antiqua"/>
          <w:b/>
          <w:sz w:val="22"/>
          <w:lang w:val="hu-HU"/>
        </w:rPr>
      </w:pPr>
      <w:r w:rsidRPr="00D238EE">
        <w:rPr>
          <w:rFonts w:ascii="Book Antiqua" w:hAnsi="Book Antiqua"/>
          <w:b/>
          <w:sz w:val="22"/>
          <w:lang w:val="hu-HU"/>
        </w:rPr>
        <w:t>A Társaság tagjai:</w:t>
      </w:r>
    </w:p>
    <w:p w14:paraId="63F1F082" w14:textId="77777777" w:rsidR="0042762F" w:rsidRPr="00D238EE" w:rsidRDefault="0042762F" w:rsidP="00D238EE">
      <w:pPr>
        <w:pStyle w:val="Szvegtrzs50"/>
        <w:shd w:val="clear" w:color="auto" w:fill="auto"/>
        <w:tabs>
          <w:tab w:val="left" w:pos="294"/>
          <w:tab w:val="left" w:pos="709"/>
        </w:tabs>
        <w:spacing w:before="0" w:after="0" w:line="240" w:lineRule="auto"/>
        <w:ind w:firstLine="0"/>
        <w:jc w:val="both"/>
        <w:rPr>
          <w:rFonts w:ascii="Book Antiqua" w:hAnsi="Book Antiqua"/>
          <w:b/>
          <w:sz w:val="22"/>
          <w:lang w:val="hu-HU"/>
        </w:rPr>
      </w:pPr>
    </w:p>
    <w:p w14:paraId="53A4A6A2" w14:textId="3B3F4840" w:rsidR="0042762F" w:rsidRPr="00D238EE" w:rsidRDefault="00133DCF" w:rsidP="00D238EE">
      <w:pPr>
        <w:pStyle w:val="Szvegtrzs50"/>
        <w:shd w:val="clear" w:color="auto" w:fill="auto"/>
        <w:tabs>
          <w:tab w:val="left" w:pos="709"/>
          <w:tab w:val="left" w:pos="5103"/>
        </w:tabs>
        <w:spacing w:before="0" w:after="0" w:line="240" w:lineRule="auto"/>
        <w:ind w:firstLine="0"/>
        <w:jc w:val="left"/>
        <w:rPr>
          <w:rFonts w:ascii="Book Antiqua" w:hAnsi="Book Antiqua"/>
          <w:sz w:val="22"/>
          <w:lang w:val="hu-HU"/>
        </w:rPr>
      </w:pPr>
      <w:bookmarkStart w:id="19" w:name="_Hlk192760405"/>
      <w:r w:rsidRPr="00903B69">
        <w:rPr>
          <w:rFonts w:ascii="Book Antiqua" w:hAnsi="Book Antiqua"/>
          <w:bCs/>
          <w:iCs/>
          <w:sz w:val="22"/>
          <w:lang w:val="hu-HU"/>
        </w:rPr>
        <w:t>3.1.</w:t>
      </w:r>
      <w:r w:rsidR="002542BB">
        <w:rPr>
          <w:rFonts w:ascii="Book Antiqua" w:hAnsi="Book Antiqua"/>
          <w:b/>
          <w:bCs/>
          <w:i/>
          <w:iCs/>
          <w:sz w:val="22"/>
          <w:szCs w:val="22"/>
          <w:lang w:val="hu-HU"/>
        </w:rPr>
        <w:tab/>
      </w:r>
      <w:r w:rsidRPr="00D238EE">
        <w:rPr>
          <w:rFonts w:ascii="Book Antiqua" w:hAnsi="Book Antiqua"/>
          <w:sz w:val="22"/>
          <w:lang w:val="hu-HU"/>
        </w:rPr>
        <w:t>Cégnév (n</w:t>
      </w:r>
      <w:r w:rsidR="0042762F" w:rsidRPr="00D238EE">
        <w:rPr>
          <w:rFonts w:ascii="Book Antiqua" w:hAnsi="Book Antiqua"/>
          <w:sz w:val="22"/>
          <w:lang w:val="hu-HU"/>
        </w:rPr>
        <w:t>év</w:t>
      </w:r>
      <w:r w:rsidRPr="00D238EE">
        <w:rPr>
          <w:rFonts w:ascii="Book Antiqua" w:hAnsi="Book Antiqua"/>
          <w:sz w:val="22"/>
          <w:lang w:val="hu-HU"/>
        </w:rPr>
        <w:t>)</w:t>
      </w:r>
      <w:r w:rsidR="0042762F" w:rsidRPr="00D238EE">
        <w:rPr>
          <w:rFonts w:ascii="Book Antiqua" w:hAnsi="Book Antiqua"/>
          <w:sz w:val="22"/>
          <w:lang w:val="hu-HU"/>
        </w:rPr>
        <w:t>:</w:t>
      </w:r>
      <w:r w:rsidR="0042762F" w:rsidRPr="00D238EE">
        <w:rPr>
          <w:rFonts w:ascii="Book Antiqua" w:hAnsi="Book Antiqua"/>
          <w:sz w:val="22"/>
          <w:lang w:val="hu-HU"/>
        </w:rPr>
        <w:tab/>
      </w:r>
      <w:bookmarkStart w:id="20" w:name="_Hlk192754240"/>
      <w:r w:rsidR="00D05F4E" w:rsidRPr="00D238EE">
        <w:rPr>
          <w:rFonts w:ascii="Book Antiqua" w:hAnsi="Book Antiqua"/>
          <w:sz w:val="22"/>
          <w:lang w:val="hu-HU"/>
        </w:rPr>
        <w:t>Hévíz Város Önkormányzata</w:t>
      </w:r>
      <w:bookmarkEnd w:id="20"/>
    </w:p>
    <w:p w14:paraId="58EEDEE2" w14:textId="473AE500" w:rsidR="00D05F4E" w:rsidRPr="00D238EE" w:rsidRDefault="00D05F4E" w:rsidP="00D238EE">
      <w:pPr>
        <w:pStyle w:val="Szvegtrzs50"/>
        <w:shd w:val="clear" w:color="auto" w:fill="auto"/>
        <w:tabs>
          <w:tab w:val="left" w:pos="709"/>
          <w:tab w:val="left" w:pos="2097"/>
          <w:tab w:val="left" w:pos="5103"/>
        </w:tabs>
        <w:spacing w:before="0" w:after="0" w:line="240" w:lineRule="auto"/>
        <w:ind w:left="709" w:firstLine="0"/>
        <w:jc w:val="left"/>
        <w:rPr>
          <w:rFonts w:ascii="Book Antiqua" w:hAnsi="Book Antiqua"/>
          <w:sz w:val="22"/>
          <w:lang w:val="hu-HU"/>
        </w:rPr>
      </w:pPr>
      <w:r w:rsidRPr="00D238EE">
        <w:rPr>
          <w:rFonts w:ascii="Book Antiqua" w:hAnsi="Book Antiqua"/>
          <w:sz w:val="22"/>
          <w:lang w:val="hu-HU"/>
        </w:rPr>
        <w:t xml:space="preserve">Cégjegyzékszám (nyilvántartási szám): </w:t>
      </w:r>
      <w:r w:rsidRPr="00D238EE">
        <w:rPr>
          <w:rFonts w:ascii="Book Antiqua" w:hAnsi="Book Antiqua"/>
          <w:sz w:val="22"/>
          <w:lang w:val="hu-HU"/>
        </w:rPr>
        <w:tab/>
        <w:t>PIR 734378</w:t>
      </w:r>
    </w:p>
    <w:p w14:paraId="6E9974E8" w14:textId="05C3A24F" w:rsidR="0042762F" w:rsidRPr="00D238EE" w:rsidRDefault="0042762F" w:rsidP="00D238EE">
      <w:pPr>
        <w:pStyle w:val="Szvegtrzs21"/>
        <w:shd w:val="clear" w:color="auto" w:fill="auto"/>
        <w:tabs>
          <w:tab w:val="left" w:pos="709"/>
          <w:tab w:val="left" w:pos="2104"/>
          <w:tab w:val="left" w:pos="5103"/>
        </w:tabs>
        <w:spacing w:after="0" w:line="240" w:lineRule="auto"/>
        <w:ind w:left="709" w:firstLine="0"/>
        <w:jc w:val="left"/>
        <w:rPr>
          <w:rFonts w:ascii="Book Antiqua" w:hAnsi="Book Antiqua"/>
          <w:sz w:val="22"/>
          <w:lang w:val="hu-HU"/>
        </w:rPr>
      </w:pPr>
      <w:r w:rsidRPr="00D238EE">
        <w:rPr>
          <w:rFonts w:ascii="Book Antiqua" w:hAnsi="Book Antiqua"/>
          <w:sz w:val="22"/>
          <w:lang w:val="hu-HU"/>
        </w:rPr>
        <w:t>Székhely:</w:t>
      </w:r>
      <w:r w:rsidRPr="00D238EE">
        <w:rPr>
          <w:rFonts w:ascii="Book Antiqua" w:hAnsi="Book Antiqua"/>
          <w:sz w:val="22"/>
          <w:lang w:val="hu-HU"/>
        </w:rPr>
        <w:tab/>
      </w:r>
      <w:r w:rsidR="00D05F4E" w:rsidRPr="00D238EE">
        <w:rPr>
          <w:rFonts w:ascii="Book Antiqua" w:hAnsi="Book Antiqua"/>
          <w:sz w:val="22"/>
          <w:lang w:val="hu-HU"/>
        </w:rPr>
        <w:tab/>
        <w:t xml:space="preserve">8380 Hévíz, Kossuth Lajos utca </w:t>
      </w:r>
    </w:p>
    <w:p w14:paraId="46D512B5" w14:textId="547BB464" w:rsidR="00D05F4E" w:rsidRPr="00D238EE" w:rsidRDefault="00865F1C" w:rsidP="00D238EE">
      <w:pPr>
        <w:pStyle w:val="Szvegtrzs21"/>
        <w:shd w:val="clear" w:color="auto" w:fill="auto"/>
        <w:tabs>
          <w:tab w:val="left" w:pos="709"/>
          <w:tab w:val="left" w:pos="2104"/>
          <w:tab w:val="left" w:pos="5103"/>
        </w:tabs>
        <w:spacing w:after="0" w:line="240" w:lineRule="auto"/>
        <w:ind w:left="5103" w:hanging="4394"/>
        <w:rPr>
          <w:rFonts w:ascii="Book Antiqua" w:hAnsi="Book Antiqua"/>
          <w:b/>
          <w:i/>
          <w:sz w:val="22"/>
          <w:lang w:val="hu-HU"/>
        </w:rPr>
      </w:pPr>
      <w:r w:rsidRPr="00215655">
        <w:rPr>
          <w:rFonts w:ascii="Book Antiqua" w:hAnsi="Book Antiqua"/>
          <w:sz w:val="22"/>
          <w:szCs w:val="22"/>
          <w:lang w:val="hu-HU"/>
        </w:rPr>
        <w:t>Képviseli:</w:t>
      </w:r>
      <w:r w:rsidRPr="00215655">
        <w:rPr>
          <w:rFonts w:ascii="Book Antiqua" w:hAnsi="Book Antiqua"/>
          <w:sz w:val="22"/>
          <w:szCs w:val="22"/>
          <w:lang w:val="hu-HU"/>
        </w:rPr>
        <w:tab/>
      </w:r>
      <w:r w:rsidRPr="00215655">
        <w:rPr>
          <w:rFonts w:ascii="Book Antiqua" w:hAnsi="Book Antiqua"/>
          <w:sz w:val="22"/>
          <w:szCs w:val="22"/>
          <w:lang w:val="hu-HU"/>
        </w:rPr>
        <w:tab/>
      </w:r>
      <w:r w:rsidRPr="00903B69">
        <w:rPr>
          <w:rFonts w:ascii="Book Antiqua" w:hAnsi="Book Antiqua"/>
          <w:sz w:val="22"/>
          <w:szCs w:val="22"/>
          <w:lang w:val="hu-HU"/>
        </w:rPr>
        <w:t>Az önkormányzat m</w:t>
      </w:r>
      <w:r w:rsidR="005E5372" w:rsidRPr="00903B69">
        <w:rPr>
          <w:rFonts w:ascii="Book Antiqua" w:hAnsi="Book Antiqua"/>
          <w:sz w:val="22"/>
          <w:szCs w:val="22"/>
          <w:lang w:val="hu-HU"/>
        </w:rPr>
        <w:t>indenkori t</w:t>
      </w:r>
      <w:r w:rsidR="00A728E1" w:rsidRPr="00903B69">
        <w:rPr>
          <w:rFonts w:ascii="Book Antiqua" w:hAnsi="Book Antiqua"/>
          <w:sz w:val="22"/>
          <w:szCs w:val="22"/>
          <w:lang w:val="hu-HU"/>
        </w:rPr>
        <w:t>örvényes képviselője</w:t>
      </w:r>
    </w:p>
    <w:p w14:paraId="1026E33E" w14:textId="77777777" w:rsidR="0042762F" w:rsidRPr="00D238EE" w:rsidRDefault="0042762F" w:rsidP="00D238EE">
      <w:pPr>
        <w:pStyle w:val="Szvegtrzs21"/>
        <w:shd w:val="clear" w:color="auto" w:fill="auto"/>
        <w:tabs>
          <w:tab w:val="left" w:pos="709"/>
          <w:tab w:val="left" w:pos="2104"/>
          <w:tab w:val="left" w:pos="5103"/>
        </w:tabs>
        <w:spacing w:after="0" w:line="240" w:lineRule="auto"/>
        <w:ind w:firstLine="0"/>
        <w:jc w:val="left"/>
        <w:rPr>
          <w:rFonts w:ascii="Book Antiqua" w:hAnsi="Book Antiqua"/>
          <w:sz w:val="22"/>
          <w:lang w:val="hu-HU"/>
        </w:rPr>
      </w:pPr>
    </w:p>
    <w:p w14:paraId="774A8DC1" w14:textId="23EA0BA1" w:rsidR="00DB301E" w:rsidRPr="002174B9" w:rsidRDefault="00133DCF" w:rsidP="00D238EE">
      <w:pPr>
        <w:pStyle w:val="Szvegtrzs50"/>
        <w:shd w:val="clear" w:color="auto" w:fill="auto"/>
        <w:tabs>
          <w:tab w:val="left" w:pos="709"/>
          <w:tab w:val="left" w:pos="2090"/>
          <w:tab w:val="left" w:pos="5103"/>
        </w:tabs>
        <w:spacing w:before="0" w:after="0" w:line="240" w:lineRule="auto"/>
        <w:ind w:left="2126" w:hanging="2126"/>
        <w:jc w:val="left"/>
        <w:rPr>
          <w:rFonts w:ascii="Book Antiqua" w:hAnsi="Book Antiqua"/>
          <w:sz w:val="22"/>
          <w:lang w:val="hu-HU"/>
          <w:rPrChange w:id="21" w:author="Dr. Haiman Benedek" w:date="2025-10-01T13:36:00Z" w16du:dateUtc="2025-10-01T11:36:00Z">
            <w:rPr>
              <w:rFonts w:ascii="Book Antiqua" w:hAnsi="Book Antiqua"/>
              <w:sz w:val="22"/>
              <w:highlight w:val="yellow"/>
              <w:lang w:val="hu-HU"/>
            </w:rPr>
          </w:rPrChange>
        </w:rPr>
      </w:pPr>
      <w:r w:rsidRPr="002174B9">
        <w:rPr>
          <w:rFonts w:ascii="Book Antiqua" w:hAnsi="Book Antiqua"/>
          <w:bCs/>
          <w:iCs/>
          <w:sz w:val="22"/>
          <w:lang w:val="hu-HU"/>
          <w:rPrChange w:id="22" w:author="Dr. Haiman Benedek" w:date="2025-10-01T13:36:00Z" w16du:dateUtc="2025-10-01T11:36:00Z">
            <w:rPr>
              <w:rFonts w:ascii="Book Antiqua" w:hAnsi="Book Antiqua"/>
              <w:bCs/>
              <w:iCs/>
              <w:sz w:val="22"/>
              <w:highlight w:val="yellow"/>
              <w:lang w:val="hu-HU"/>
            </w:rPr>
          </w:rPrChange>
        </w:rPr>
        <w:t>3.</w:t>
      </w:r>
      <w:r w:rsidR="00D9003F" w:rsidRPr="002174B9">
        <w:rPr>
          <w:rFonts w:ascii="Book Antiqua" w:hAnsi="Book Antiqua"/>
          <w:bCs/>
          <w:iCs/>
          <w:sz w:val="22"/>
          <w:lang w:val="hu-HU"/>
          <w:rPrChange w:id="23" w:author="Dr. Haiman Benedek" w:date="2025-10-01T13:36:00Z" w16du:dateUtc="2025-10-01T11:36:00Z">
            <w:rPr>
              <w:rFonts w:ascii="Book Antiqua" w:hAnsi="Book Antiqua"/>
              <w:bCs/>
              <w:iCs/>
              <w:sz w:val="22"/>
              <w:highlight w:val="yellow"/>
              <w:lang w:val="hu-HU"/>
            </w:rPr>
          </w:rPrChange>
        </w:rPr>
        <w:t>2</w:t>
      </w:r>
      <w:r w:rsidRPr="002174B9">
        <w:rPr>
          <w:rFonts w:ascii="Book Antiqua" w:hAnsi="Book Antiqua"/>
          <w:bCs/>
          <w:iCs/>
          <w:sz w:val="22"/>
          <w:lang w:val="hu-HU"/>
          <w:rPrChange w:id="24" w:author="Dr. Haiman Benedek" w:date="2025-10-01T13:36:00Z" w16du:dateUtc="2025-10-01T11:36:00Z">
            <w:rPr>
              <w:rFonts w:ascii="Book Antiqua" w:hAnsi="Book Antiqua"/>
              <w:bCs/>
              <w:iCs/>
              <w:sz w:val="22"/>
              <w:highlight w:val="yellow"/>
              <w:lang w:val="hu-HU"/>
            </w:rPr>
          </w:rPrChange>
        </w:rPr>
        <w:t>.</w:t>
      </w:r>
      <w:r w:rsidR="002542BB" w:rsidRPr="002174B9">
        <w:rPr>
          <w:rFonts w:ascii="Book Antiqua" w:hAnsi="Book Antiqua"/>
          <w:sz w:val="22"/>
          <w:szCs w:val="22"/>
          <w:lang w:val="hu-HU"/>
          <w:rPrChange w:id="25" w:author="Dr. Haiman Benedek" w:date="2025-10-01T13:36:00Z" w16du:dateUtc="2025-10-01T11:36:00Z">
            <w:rPr>
              <w:rFonts w:ascii="Book Antiqua" w:hAnsi="Book Antiqua"/>
              <w:sz w:val="22"/>
              <w:szCs w:val="22"/>
              <w:highlight w:val="yellow"/>
              <w:lang w:val="hu-HU"/>
            </w:rPr>
          </w:rPrChange>
        </w:rPr>
        <w:tab/>
      </w:r>
      <w:r w:rsidRPr="002174B9">
        <w:rPr>
          <w:rFonts w:ascii="Book Antiqua" w:hAnsi="Book Antiqua"/>
          <w:sz w:val="22"/>
          <w:lang w:val="hu-HU"/>
          <w:rPrChange w:id="26" w:author="Dr. Haiman Benedek" w:date="2025-10-01T13:36:00Z" w16du:dateUtc="2025-10-01T11:36:00Z">
            <w:rPr>
              <w:rFonts w:ascii="Book Antiqua" w:hAnsi="Book Antiqua"/>
              <w:sz w:val="22"/>
              <w:highlight w:val="yellow"/>
              <w:lang w:val="hu-HU"/>
            </w:rPr>
          </w:rPrChange>
        </w:rPr>
        <w:t>Cégnév (név):</w:t>
      </w:r>
      <w:r w:rsidR="00D9003F" w:rsidRPr="002174B9">
        <w:rPr>
          <w:rStyle w:val="Szvegtrzs5Nemflkvr"/>
          <w:rFonts w:ascii="Book Antiqua" w:hAnsi="Book Antiqua"/>
          <w:b w:val="0"/>
          <w:sz w:val="22"/>
          <w:lang w:val="hu-HU"/>
          <w:rPrChange w:id="27" w:author="Dr. Haiman Benedek" w:date="2025-10-01T13:36:00Z" w16du:dateUtc="2025-10-01T11:36:00Z">
            <w:rPr>
              <w:rStyle w:val="Szvegtrzs5Nemflkvr"/>
              <w:rFonts w:ascii="Book Antiqua" w:hAnsi="Book Antiqua"/>
              <w:b w:val="0"/>
              <w:sz w:val="22"/>
              <w:highlight w:val="yellow"/>
              <w:lang w:val="hu-HU"/>
            </w:rPr>
          </w:rPrChange>
        </w:rPr>
        <w:tab/>
      </w:r>
      <w:r w:rsidR="0042762F" w:rsidRPr="002174B9">
        <w:rPr>
          <w:rFonts w:ascii="Book Antiqua" w:hAnsi="Book Antiqua"/>
          <w:b/>
          <w:i/>
          <w:sz w:val="22"/>
          <w:lang w:val="hu-HU"/>
          <w:rPrChange w:id="28" w:author="Dr. Haiman Benedek" w:date="2025-10-01T13:36:00Z" w16du:dateUtc="2025-10-01T11:36:00Z">
            <w:rPr>
              <w:rFonts w:ascii="Book Antiqua" w:hAnsi="Book Antiqua"/>
              <w:b/>
              <w:i/>
              <w:sz w:val="22"/>
              <w:highlight w:val="yellow"/>
              <w:lang w:val="hu-HU"/>
            </w:rPr>
          </w:rPrChange>
        </w:rPr>
        <w:tab/>
      </w:r>
      <w:r w:rsidR="00D05F4E" w:rsidRPr="002174B9">
        <w:rPr>
          <w:rFonts w:ascii="Book Antiqua" w:hAnsi="Book Antiqua"/>
          <w:b/>
          <w:i/>
          <w:sz w:val="22"/>
          <w:lang w:val="hu-HU"/>
          <w:rPrChange w:id="29" w:author="Dr. Haiman Benedek" w:date="2025-10-01T13:36:00Z" w16du:dateUtc="2025-10-01T11:36:00Z">
            <w:rPr>
              <w:rFonts w:ascii="Book Antiqua" w:hAnsi="Book Antiqua"/>
              <w:b/>
              <w:i/>
              <w:sz w:val="22"/>
              <w:highlight w:val="yellow"/>
              <w:lang w:val="hu-HU"/>
            </w:rPr>
          </w:rPrChange>
        </w:rPr>
        <w:tab/>
      </w:r>
      <w:r w:rsidR="0042762F" w:rsidRPr="002174B9">
        <w:rPr>
          <w:rFonts w:ascii="Book Antiqua" w:hAnsi="Book Antiqua"/>
          <w:sz w:val="22"/>
          <w:lang w:val="hu-HU"/>
          <w:rPrChange w:id="30" w:author="Dr. Haiman Benedek" w:date="2025-10-01T13:36:00Z" w16du:dateUtc="2025-10-01T11:36:00Z">
            <w:rPr>
              <w:rFonts w:ascii="Book Antiqua" w:hAnsi="Book Antiqua"/>
              <w:sz w:val="22"/>
              <w:highlight w:val="yellow"/>
              <w:lang w:val="hu-HU"/>
            </w:rPr>
          </w:rPrChange>
        </w:rPr>
        <w:t>Magyar Állam</w:t>
      </w:r>
    </w:p>
    <w:p w14:paraId="144B7F11" w14:textId="3451DE0B" w:rsidR="00D05F4E" w:rsidRPr="002174B9" w:rsidRDefault="00133DCF" w:rsidP="00D238EE">
      <w:pPr>
        <w:pStyle w:val="Szvegtrzs21"/>
        <w:tabs>
          <w:tab w:val="left" w:pos="709"/>
          <w:tab w:val="left" w:pos="5103"/>
        </w:tabs>
        <w:spacing w:after="0"/>
        <w:ind w:left="1027" w:hanging="318"/>
        <w:jc w:val="left"/>
        <w:rPr>
          <w:rFonts w:ascii="Book Antiqua" w:hAnsi="Book Antiqua"/>
          <w:sz w:val="22"/>
          <w:lang w:val="hu-HU"/>
          <w:rPrChange w:id="31" w:author="Dr. Haiman Benedek" w:date="2025-10-01T13:36:00Z" w16du:dateUtc="2025-10-01T11:36:00Z">
            <w:rPr>
              <w:rFonts w:ascii="Book Antiqua" w:hAnsi="Book Antiqua"/>
              <w:sz w:val="22"/>
              <w:highlight w:val="yellow"/>
              <w:lang w:val="hu-HU"/>
            </w:rPr>
          </w:rPrChange>
        </w:rPr>
      </w:pPr>
      <w:r w:rsidRPr="002174B9">
        <w:rPr>
          <w:rFonts w:ascii="Book Antiqua" w:hAnsi="Book Antiqua"/>
          <w:sz w:val="22"/>
          <w:lang w:val="hu-HU"/>
          <w:rPrChange w:id="32" w:author="Dr. Haiman Benedek" w:date="2025-10-01T13:36:00Z" w16du:dateUtc="2025-10-01T11:36:00Z">
            <w:rPr>
              <w:rFonts w:ascii="Book Antiqua" w:hAnsi="Book Antiqua"/>
              <w:sz w:val="22"/>
              <w:highlight w:val="yellow"/>
              <w:lang w:val="hu-HU"/>
            </w:rPr>
          </w:rPrChange>
        </w:rPr>
        <w:t>Székhely:</w:t>
      </w:r>
      <w:ins w:id="33" w:author="Dr. Haiman Benedek" w:date="2025-10-01T13:38:00Z" w16du:dateUtc="2025-10-01T11:38:00Z">
        <w:r w:rsidR="00374EB5">
          <w:rPr>
            <w:rFonts w:ascii="Book Antiqua" w:hAnsi="Book Antiqua"/>
            <w:sz w:val="22"/>
            <w:lang w:val="hu-HU"/>
          </w:rPr>
          <w:tab/>
        </w:r>
        <w:r w:rsidR="00374EB5" w:rsidRPr="00374EB5">
          <w:rPr>
            <w:rFonts w:ascii="Book Antiqua" w:hAnsi="Book Antiqua"/>
            <w:b/>
            <w:bCs/>
            <w:i/>
            <w:iCs/>
            <w:sz w:val="22"/>
            <w:lang w:val="hu-HU"/>
            <w:rPrChange w:id="34" w:author="Dr. Haiman Benedek" w:date="2025-10-01T13:38:00Z" w16du:dateUtc="2025-10-01T11:38:00Z">
              <w:rPr>
                <w:rFonts w:ascii="Book Antiqua" w:hAnsi="Book Antiqua"/>
                <w:sz w:val="22"/>
                <w:lang w:val="hu-HU"/>
              </w:rPr>
            </w:rPrChange>
          </w:rPr>
          <w:t>1357 Budapest, Kossuth tér 1-3.</w:t>
        </w:r>
      </w:ins>
      <w:del w:id="35" w:author="Dr. Haiman Benedek" w:date="2025-10-01T13:37:00Z" w16du:dateUtc="2025-10-01T11:37:00Z">
        <w:r w:rsidR="00D238EE" w:rsidRPr="002174B9" w:rsidDel="00374EB5">
          <w:rPr>
            <w:rFonts w:ascii="Book Antiqua" w:hAnsi="Book Antiqua"/>
            <w:sz w:val="22"/>
            <w:lang w:val="hu-HU"/>
            <w:rPrChange w:id="36" w:author="Dr. Haiman Benedek" w:date="2025-10-01T13:36:00Z" w16du:dateUtc="2025-10-01T11:36:00Z">
              <w:rPr>
                <w:rFonts w:ascii="Book Antiqua" w:hAnsi="Book Antiqua"/>
                <w:sz w:val="22"/>
                <w:highlight w:val="yellow"/>
                <w:lang w:val="hu-HU"/>
              </w:rPr>
            </w:rPrChange>
          </w:rPr>
          <w:tab/>
        </w:r>
        <w:r w:rsidR="00DB0E28" w:rsidRPr="002174B9" w:rsidDel="00374EB5">
          <w:rPr>
            <w:rFonts w:ascii="Book Antiqua" w:hAnsi="Book Antiqua"/>
            <w:b/>
            <w:i/>
            <w:iCs/>
            <w:sz w:val="22"/>
            <w:szCs w:val="22"/>
            <w:lang w:val="hu-HU"/>
            <w:rPrChange w:id="37" w:author="Dr. Haiman Benedek" w:date="2025-10-01T13:36:00Z" w16du:dateUtc="2025-10-01T11:36:00Z">
              <w:rPr>
                <w:rFonts w:ascii="Book Antiqua" w:hAnsi="Book Antiqua"/>
                <w:b/>
                <w:i/>
                <w:iCs/>
                <w:sz w:val="22"/>
                <w:szCs w:val="22"/>
                <w:highlight w:val="yellow"/>
                <w:lang w:val="hu-HU"/>
              </w:rPr>
            </w:rPrChange>
          </w:rPr>
          <w:delText>1133</w:delText>
        </w:r>
        <w:r w:rsidRPr="002174B9" w:rsidDel="00374EB5">
          <w:rPr>
            <w:rFonts w:ascii="Book Antiqua" w:hAnsi="Book Antiqua"/>
            <w:b/>
            <w:i/>
            <w:sz w:val="22"/>
            <w:lang w:val="hu-HU"/>
            <w:rPrChange w:id="38" w:author="Dr. Haiman Benedek" w:date="2025-10-01T13:36:00Z" w16du:dateUtc="2025-10-01T11:36:00Z">
              <w:rPr>
                <w:rFonts w:ascii="Book Antiqua" w:hAnsi="Book Antiqua"/>
                <w:b/>
                <w:i/>
                <w:sz w:val="22"/>
                <w:highlight w:val="yellow"/>
                <w:lang w:val="hu-HU"/>
              </w:rPr>
            </w:rPrChange>
          </w:rPr>
          <w:delText xml:space="preserve"> Budapest, </w:delText>
        </w:r>
        <w:r w:rsidR="00DB0E28" w:rsidRPr="002174B9" w:rsidDel="00374EB5">
          <w:rPr>
            <w:rFonts w:ascii="Book Antiqua" w:hAnsi="Book Antiqua"/>
            <w:b/>
            <w:i/>
            <w:iCs/>
            <w:sz w:val="22"/>
            <w:szCs w:val="22"/>
            <w:lang w:val="hu-HU"/>
            <w:rPrChange w:id="39" w:author="Dr. Haiman Benedek" w:date="2025-10-01T13:36:00Z" w16du:dateUtc="2025-10-01T11:36:00Z">
              <w:rPr>
                <w:rFonts w:ascii="Book Antiqua" w:hAnsi="Book Antiqua"/>
                <w:b/>
                <w:i/>
                <w:iCs/>
                <w:sz w:val="22"/>
                <w:szCs w:val="22"/>
                <w:highlight w:val="yellow"/>
                <w:lang w:val="hu-HU"/>
              </w:rPr>
            </w:rPrChange>
          </w:rPr>
          <w:delText>Pozsonyi út 56</w:delText>
        </w:r>
        <w:r w:rsidRPr="002174B9" w:rsidDel="00374EB5">
          <w:rPr>
            <w:rFonts w:ascii="Book Antiqua" w:hAnsi="Book Antiqua"/>
            <w:b/>
            <w:i/>
            <w:sz w:val="22"/>
            <w:lang w:val="hu-HU"/>
            <w:rPrChange w:id="40" w:author="Dr. Haiman Benedek" w:date="2025-10-01T13:36:00Z" w16du:dateUtc="2025-10-01T11:36:00Z">
              <w:rPr>
                <w:rFonts w:ascii="Book Antiqua" w:hAnsi="Book Antiqua"/>
                <w:b/>
                <w:i/>
                <w:sz w:val="22"/>
                <w:highlight w:val="yellow"/>
                <w:lang w:val="hu-HU"/>
              </w:rPr>
            </w:rPrChange>
          </w:rPr>
          <w:delText>.</w:delText>
        </w:r>
      </w:del>
    </w:p>
    <w:p w14:paraId="4469C39D" w14:textId="23A344DD" w:rsidR="0042762F" w:rsidRDefault="006F1916">
      <w:pPr>
        <w:pStyle w:val="Szvegtrzs21"/>
        <w:tabs>
          <w:tab w:val="left" w:pos="709"/>
          <w:tab w:val="left" w:pos="5103"/>
        </w:tabs>
        <w:ind w:left="5103" w:hanging="4394"/>
        <w:rPr>
          <w:rFonts w:ascii="Book Antiqua" w:hAnsi="Book Antiqua"/>
          <w:sz w:val="22"/>
          <w:lang w:val="hu-HU"/>
        </w:rPr>
      </w:pPr>
      <w:r w:rsidRPr="002174B9">
        <w:rPr>
          <w:rFonts w:ascii="Book Antiqua" w:hAnsi="Book Antiqua"/>
          <w:bCs/>
          <w:sz w:val="22"/>
          <w:szCs w:val="22"/>
          <w:lang w:val="hu-HU"/>
          <w:rPrChange w:id="41" w:author="Dr. Haiman Benedek" w:date="2025-10-01T13:36:00Z" w16du:dateUtc="2025-10-01T11:36:00Z">
            <w:rPr>
              <w:rFonts w:ascii="Book Antiqua" w:hAnsi="Book Antiqua"/>
              <w:bCs/>
              <w:sz w:val="22"/>
              <w:szCs w:val="22"/>
              <w:highlight w:val="yellow"/>
              <w:lang w:val="hu-HU"/>
            </w:rPr>
          </w:rPrChange>
        </w:rPr>
        <w:t>Képviseli (mint</w:t>
      </w:r>
      <w:r w:rsidR="00133DCF" w:rsidRPr="002174B9">
        <w:rPr>
          <w:rFonts w:ascii="Book Antiqua" w:hAnsi="Book Antiqua"/>
          <w:bCs/>
          <w:sz w:val="22"/>
          <w:lang w:val="hu-HU"/>
          <w:rPrChange w:id="42" w:author="Dr. Haiman Benedek" w:date="2025-10-01T13:36:00Z" w16du:dateUtc="2025-10-01T11:36:00Z">
            <w:rPr>
              <w:rFonts w:ascii="Book Antiqua" w:hAnsi="Book Antiqua"/>
              <w:bCs/>
              <w:sz w:val="22"/>
              <w:highlight w:val="yellow"/>
              <w:lang w:val="hu-HU"/>
            </w:rPr>
          </w:rPrChange>
        </w:rPr>
        <w:t xml:space="preserve"> tulajdonosi joggyakorló</w:t>
      </w:r>
      <w:r w:rsidRPr="002174B9">
        <w:rPr>
          <w:rFonts w:ascii="Book Antiqua" w:hAnsi="Book Antiqua"/>
          <w:bCs/>
          <w:sz w:val="22"/>
          <w:szCs w:val="22"/>
          <w:lang w:val="hu-HU"/>
          <w:rPrChange w:id="43" w:author="Dr. Haiman Benedek" w:date="2025-10-01T13:36:00Z" w16du:dateUtc="2025-10-01T11:36:00Z">
            <w:rPr>
              <w:rFonts w:ascii="Book Antiqua" w:hAnsi="Book Antiqua"/>
              <w:bCs/>
              <w:sz w:val="22"/>
              <w:szCs w:val="22"/>
              <w:highlight w:val="yellow"/>
              <w:lang w:val="hu-HU"/>
            </w:rPr>
          </w:rPrChange>
        </w:rPr>
        <w:t>):</w:t>
      </w:r>
      <w:r w:rsidR="002542BB" w:rsidRPr="002174B9">
        <w:rPr>
          <w:rFonts w:ascii="Book Antiqua" w:hAnsi="Book Antiqua"/>
          <w:b/>
          <w:i/>
          <w:iCs/>
          <w:sz w:val="22"/>
          <w:szCs w:val="22"/>
          <w:lang w:val="hu-HU"/>
          <w:rPrChange w:id="44" w:author="Dr. Haiman Benedek" w:date="2025-10-01T13:36:00Z" w16du:dateUtc="2025-10-01T11:36:00Z">
            <w:rPr>
              <w:rFonts w:ascii="Book Antiqua" w:hAnsi="Book Antiqua"/>
              <w:b/>
              <w:i/>
              <w:iCs/>
              <w:sz w:val="22"/>
              <w:szCs w:val="22"/>
              <w:highlight w:val="yellow"/>
              <w:lang w:val="hu-HU"/>
            </w:rPr>
          </w:rPrChange>
        </w:rPr>
        <w:tab/>
      </w:r>
      <w:bookmarkStart w:id="45" w:name="_Hlk192690259"/>
      <w:bookmarkStart w:id="46" w:name="_Hlk192754338"/>
      <w:ins w:id="47" w:author="Dr. Haiman Benedek" w:date="2025-10-01T13:35:00Z" w16du:dateUtc="2025-10-01T11:35:00Z">
        <w:r w:rsidR="002174B9" w:rsidRPr="00486609">
          <w:rPr>
            <w:rFonts w:ascii="Book Antiqua" w:hAnsi="Book Antiqua"/>
            <w:b/>
            <w:i/>
            <w:iCs/>
            <w:sz w:val="22"/>
            <w:szCs w:val="22"/>
            <w:lang w:val="hu-HU"/>
          </w:rPr>
          <w:t>Nemzetgazdasági</w:t>
        </w:r>
      </w:ins>
      <w:ins w:id="48" w:author="Dr. Haiman Benedek" w:date="2025-10-01T13:36:00Z" w16du:dateUtc="2025-10-01T11:36:00Z">
        <w:r w:rsidR="002174B9">
          <w:rPr>
            <w:rFonts w:ascii="Book Antiqua" w:hAnsi="Book Antiqua"/>
            <w:b/>
            <w:i/>
            <w:iCs/>
            <w:sz w:val="22"/>
            <w:szCs w:val="22"/>
            <w:lang w:val="hu-HU"/>
          </w:rPr>
          <w:t xml:space="preserve"> </w:t>
        </w:r>
      </w:ins>
      <w:ins w:id="49" w:author="Dr. Haiman Benedek" w:date="2025-10-01T13:35:00Z" w16du:dateUtc="2025-10-01T11:35:00Z">
        <w:r w:rsidR="002174B9" w:rsidRPr="00486609">
          <w:rPr>
            <w:rFonts w:ascii="Book Antiqua" w:hAnsi="Book Antiqua"/>
            <w:b/>
            <w:i/>
            <w:iCs/>
            <w:sz w:val="22"/>
            <w:szCs w:val="22"/>
            <w:lang w:val="hu-HU"/>
          </w:rPr>
          <w:t>Minisztérium</w:t>
        </w:r>
        <w:r w:rsidR="002174B9" w:rsidRPr="002174B9" w:rsidDel="002174B9">
          <w:rPr>
            <w:rFonts w:ascii="Book Antiqua" w:hAnsi="Book Antiqua"/>
            <w:b/>
            <w:i/>
            <w:iCs/>
            <w:sz w:val="22"/>
            <w:szCs w:val="22"/>
            <w:lang w:val="hu-HU"/>
            <w:rPrChange w:id="50" w:author="Dr. Haiman Benedek" w:date="2025-10-01T13:36:00Z" w16du:dateUtc="2025-10-01T11:36:00Z">
              <w:rPr>
                <w:rFonts w:ascii="Book Antiqua" w:hAnsi="Book Antiqua"/>
                <w:b/>
                <w:i/>
                <w:iCs/>
                <w:sz w:val="22"/>
                <w:szCs w:val="22"/>
                <w:highlight w:val="yellow"/>
                <w:lang w:val="hu-HU"/>
              </w:rPr>
            </w:rPrChange>
          </w:rPr>
          <w:t xml:space="preserve"> </w:t>
        </w:r>
      </w:ins>
      <w:ins w:id="51" w:author="Dr. Haiman Benedek" w:date="2025-10-01T13:36:00Z" w16du:dateUtc="2025-10-01T11:36:00Z">
        <w:r w:rsidR="00374EB5">
          <w:rPr>
            <w:rFonts w:ascii="Book Antiqua" w:hAnsi="Book Antiqua"/>
            <w:b/>
            <w:i/>
            <w:iCs/>
            <w:sz w:val="22"/>
            <w:szCs w:val="22"/>
            <w:lang w:val="hu-HU"/>
          </w:rPr>
          <w:t>(</w:t>
        </w:r>
      </w:ins>
      <w:del w:id="52" w:author="Dr. Haiman Benedek" w:date="2025-10-01T13:35:00Z" w16du:dateUtc="2025-10-01T11:35:00Z">
        <w:r w:rsidR="00B946A6" w:rsidRPr="002174B9" w:rsidDel="002174B9">
          <w:rPr>
            <w:rFonts w:ascii="Book Antiqua" w:hAnsi="Book Antiqua"/>
            <w:b/>
            <w:i/>
            <w:iCs/>
            <w:sz w:val="22"/>
            <w:szCs w:val="22"/>
            <w:lang w:val="hu-HU"/>
            <w:rPrChange w:id="53" w:author="Dr. Haiman Benedek" w:date="2025-10-01T13:36:00Z" w16du:dateUtc="2025-10-01T11:36:00Z">
              <w:rPr>
                <w:rFonts w:ascii="Book Antiqua" w:hAnsi="Book Antiqua"/>
                <w:b/>
                <w:i/>
                <w:iCs/>
                <w:sz w:val="22"/>
                <w:szCs w:val="22"/>
                <w:highlight w:val="yellow"/>
                <w:lang w:val="hu-HU"/>
              </w:rPr>
            </w:rPrChange>
          </w:rPr>
          <w:delText>Nemzeti Regionális Repülőtér Üzemeltető Holding Kft.</w:delText>
        </w:r>
        <w:bookmarkEnd w:id="45"/>
        <w:r w:rsidR="002542BB" w:rsidRPr="002174B9" w:rsidDel="002174B9">
          <w:rPr>
            <w:rFonts w:ascii="Book Antiqua" w:hAnsi="Book Antiqua"/>
            <w:b/>
            <w:i/>
            <w:iCs/>
            <w:sz w:val="22"/>
            <w:szCs w:val="22"/>
            <w:lang w:val="hu-HU"/>
            <w:rPrChange w:id="54" w:author="Dr. Haiman Benedek" w:date="2025-10-01T13:36:00Z" w16du:dateUtc="2025-10-01T11:36:00Z">
              <w:rPr>
                <w:rFonts w:ascii="Book Antiqua" w:hAnsi="Book Antiqua"/>
                <w:b/>
                <w:i/>
                <w:iCs/>
                <w:sz w:val="22"/>
                <w:szCs w:val="22"/>
                <w:highlight w:val="yellow"/>
                <w:lang w:val="hu-HU"/>
              </w:rPr>
            </w:rPrChange>
          </w:rPr>
          <w:delText xml:space="preserve"> (Cg. 01-09-439418; </w:delText>
        </w:r>
      </w:del>
      <w:r w:rsidR="002542BB" w:rsidRPr="002174B9">
        <w:rPr>
          <w:rFonts w:ascii="Book Antiqua" w:hAnsi="Book Antiqua"/>
          <w:b/>
          <w:i/>
          <w:iCs/>
          <w:sz w:val="22"/>
          <w:szCs w:val="22"/>
          <w:lang w:val="hu-HU"/>
          <w:rPrChange w:id="55" w:author="Dr. Haiman Benedek" w:date="2025-10-01T13:36:00Z" w16du:dateUtc="2025-10-01T11:36:00Z">
            <w:rPr>
              <w:rFonts w:ascii="Book Antiqua" w:hAnsi="Book Antiqua"/>
              <w:b/>
              <w:i/>
              <w:iCs/>
              <w:sz w:val="22"/>
              <w:szCs w:val="22"/>
              <w:highlight w:val="yellow"/>
              <w:lang w:val="hu-HU"/>
            </w:rPr>
          </w:rPrChange>
        </w:rPr>
        <w:t>székhely</w:t>
      </w:r>
      <w:ins w:id="56" w:author="Dr. Haiman Benedek" w:date="2025-10-01T13:37:00Z" w16du:dateUtc="2025-10-01T11:37:00Z">
        <w:r w:rsidR="00374EB5">
          <w:rPr>
            <w:rFonts w:ascii="Book Antiqua" w:hAnsi="Book Antiqua"/>
            <w:b/>
            <w:i/>
            <w:iCs/>
            <w:sz w:val="22"/>
            <w:szCs w:val="22"/>
            <w:lang w:val="hu-HU"/>
          </w:rPr>
          <w:t>:</w:t>
        </w:r>
      </w:ins>
      <w:ins w:id="57" w:author="Dr. Haiman Benedek" w:date="2025-10-01T13:36:00Z" w16du:dateUtc="2025-10-01T11:36:00Z">
        <w:r w:rsidR="002174B9" w:rsidRPr="002174B9">
          <w:t xml:space="preserve"> </w:t>
        </w:r>
        <w:r w:rsidR="002174B9" w:rsidRPr="002174B9">
          <w:rPr>
            <w:rFonts w:ascii="Book Antiqua" w:hAnsi="Book Antiqua"/>
            <w:b/>
            <w:i/>
            <w:iCs/>
            <w:sz w:val="22"/>
            <w:szCs w:val="22"/>
            <w:lang w:val="hu-HU"/>
          </w:rPr>
          <w:t>1011 Budapest, Vám utca 5-7.</w:t>
        </w:r>
      </w:ins>
      <w:del w:id="58" w:author="Dr. Haiman Benedek" w:date="2025-10-01T13:36:00Z" w16du:dateUtc="2025-10-01T11:36:00Z">
        <w:r w:rsidR="002542BB" w:rsidRPr="002174B9" w:rsidDel="002174B9">
          <w:rPr>
            <w:rFonts w:ascii="Book Antiqua" w:hAnsi="Book Antiqua"/>
            <w:b/>
            <w:i/>
            <w:iCs/>
            <w:sz w:val="22"/>
            <w:szCs w:val="22"/>
            <w:lang w:val="hu-HU"/>
            <w:rPrChange w:id="59" w:author="Dr. Haiman Benedek" w:date="2025-10-01T13:36:00Z" w16du:dateUtc="2025-10-01T11:36:00Z">
              <w:rPr>
                <w:rFonts w:ascii="Book Antiqua" w:hAnsi="Book Antiqua"/>
                <w:b/>
                <w:i/>
                <w:iCs/>
                <w:sz w:val="22"/>
                <w:szCs w:val="22"/>
                <w:highlight w:val="yellow"/>
                <w:lang w:val="hu-HU"/>
              </w:rPr>
            </w:rPrChange>
          </w:rPr>
          <w:delText>: 1133 Budapest, Pozsonyi út 56.</w:delText>
        </w:r>
      </w:del>
      <w:ins w:id="60" w:author="Dr. Haiman Benedek" w:date="2025-10-01T13:36:00Z" w16du:dateUtc="2025-10-01T11:36:00Z">
        <w:r w:rsidR="00374EB5">
          <w:rPr>
            <w:rFonts w:ascii="Book Antiqua" w:hAnsi="Book Antiqua"/>
            <w:b/>
            <w:i/>
            <w:iCs/>
            <w:sz w:val="22"/>
            <w:szCs w:val="22"/>
            <w:lang w:val="hu-HU"/>
          </w:rPr>
          <w:t>)</w:t>
        </w:r>
      </w:ins>
      <w:del w:id="61" w:author="Dr. Haiman Benedek" w:date="2025-10-01T13:36:00Z" w16du:dateUtc="2025-10-01T11:36:00Z">
        <w:r w:rsidR="002542BB" w:rsidRPr="002174B9" w:rsidDel="00374EB5">
          <w:rPr>
            <w:rFonts w:ascii="Book Antiqua" w:hAnsi="Book Antiqua"/>
            <w:b/>
            <w:i/>
            <w:iCs/>
            <w:sz w:val="22"/>
            <w:szCs w:val="22"/>
            <w:lang w:val="hu-HU"/>
            <w:rPrChange w:id="62" w:author="Dr. Haiman Benedek" w:date="2025-10-01T13:36:00Z" w16du:dateUtc="2025-10-01T11:36:00Z">
              <w:rPr>
                <w:rFonts w:ascii="Book Antiqua" w:hAnsi="Book Antiqua"/>
                <w:b/>
                <w:i/>
                <w:iCs/>
                <w:sz w:val="22"/>
                <w:szCs w:val="22"/>
                <w:highlight w:val="yellow"/>
                <w:lang w:val="hu-HU"/>
              </w:rPr>
            </w:rPrChange>
          </w:rPr>
          <w:delText>)</w:delText>
        </w:r>
      </w:del>
      <w:bookmarkEnd w:id="46"/>
    </w:p>
    <w:bookmarkEnd w:id="19"/>
    <w:p w14:paraId="2882454A" w14:textId="441FE39E" w:rsidR="006576CF" w:rsidRPr="00D238EE" w:rsidRDefault="00D05F4E" w:rsidP="00D238EE">
      <w:pPr>
        <w:pStyle w:val="Listaszerbekezds"/>
        <w:numPr>
          <w:ilvl w:val="0"/>
          <w:numId w:val="33"/>
        </w:numPr>
        <w:tabs>
          <w:tab w:val="left" w:pos="709"/>
        </w:tabs>
        <w:ind w:left="567" w:hanging="567"/>
        <w:jc w:val="center"/>
        <w:rPr>
          <w:rFonts w:ascii="Book Antiqua" w:hAnsi="Book Antiqua"/>
          <w:b/>
          <w:color w:val="auto"/>
          <w:sz w:val="22"/>
          <w:lang w:val="hu-HU"/>
        </w:rPr>
      </w:pPr>
      <w:r w:rsidRPr="00D238EE">
        <w:rPr>
          <w:rFonts w:ascii="Book Antiqua" w:hAnsi="Book Antiqua"/>
          <w:b/>
          <w:color w:val="auto"/>
          <w:sz w:val="22"/>
          <w:lang w:val="hu-HU"/>
        </w:rPr>
        <w:t>Társaság tevékenységi köre(i)</w:t>
      </w:r>
      <w:r w:rsidR="006576CF" w:rsidRPr="00D238EE">
        <w:rPr>
          <w:rFonts w:ascii="Book Antiqua" w:hAnsi="Book Antiqua"/>
          <w:b/>
          <w:color w:val="auto"/>
          <w:sz w:val="22"/>
          <w:lang w:val="hu-HU"/>
        </w:rPr>
        <w:t>:</w:t>
      </w:r>
    </w:p>
    <w:p w14:paraId="28A8E6E6" w14:textId="77777777" w:rsidR="006576CF" w:rsidRPr="00D238EE" w:rsidRDefault="006576CF" w:rsidP="00D238EE">
      <w:pPr>
        <w:tabs>
          <w:tab w:val="left" w:pos="709"/>
          <w:tab w:val="center" w:pos="1417"/>
          <w:tab w:val="center" w:pos="3203"/>
          <w:tab w:val="center" w:pos="4989"/>
        </w:tabs>
        <w:jc w:val="both"/>
        <w:rPr>
          <w:rFonts w:ascii="Book Antiqua" w:hAnsi="Book Antiqua"/>
          <w:color w:val="auto"/>
          <w:sz w:val="22"/>
          <w:lang w:val="hu-HU"/>
        </w:rPr>
      </w:pPr>
    </w:p>
    <w:p w14:paraId="0A0BF4B0" w14:textId="0B1771F6" w:rsidR="0042762F" w:rsidRPr="00D238EE" w:rsidRDefault="0042762F" w:rsidP="00D238EE">
      <w:pPr>
        <w:pStyle w:val="Szvegtrzs21"/>
        <w:numPr>
          <w:ilvl w:val="1"/>
          <w:numId w:val="44"/>
        </w:numPr>
        <w:shd w:val="clear" w:color="auto" w:fill="auto"/>
        <w:tabs>
          <w:tab w:val="left" w:pos="709"/>
        </w:tabs>
        <w:spacing w:after="0" w:line="240" w:lineRule="auto"/>
        <w:ind w:left="0" w:firstLine="0"/>
        <w:rPr>
          <w:rFonts w:ascii="Book Antiqua" w:hAnsi="Book Antiqua"/>
          <w:b/>
          <w:i/>
          <w:sz w:val="22"/>
          <w:lang w:val="hu-HU"/>
        </w:rPr>
      </w:pPr>
      <w:r w:rsidRPr="00D238EE">
        <w:rPr>
          <w:rFonts w:ascii="Book Antiqua" w:hAnsi="Book Antiqua"/>
          <w:sz w:val="22"/>
          <w:lang w:val="hu-HU"/>
        </w:rPr>
        <w:t xml:space="preserve">A felek a Társaság tevékenységi körét a Központi Statisztikai Hivatal által kiadott, a tevékenységek egységes ágazati osztályozási rendszere </w:t>
      </w:r>
      <w:r w:rsidRPr="00045354">
        <w:rPr>
          <w:rFonts w:ascii="Book Antiqua" w:hAnsi="Book Antiqua"/>
          <w:sz w:val="22"/>
          <w:lang w:val="hu-HU"/>
        </w:rPr>
        <w:t>(TEÁOR</w:t>
      </w:r>
      <w:r w:rsidR="00025D6B" w:rsidRPr="00045354">
        <w:rPr>
          <w:rFonts w:ascii="Book Antiqua" w:hAnsi="Book Antiqua"/>
          <w:sz w:val="22"/>
          <w:szCs w:val="22"/>
          <w:lang w:val="hu-HU"/>
        </w:rPr>
        <w:t>’</w:t>
      </w:r>
      <w:r w:rsidR="00FF1B8D" w:rsidRPr="00045354">
        <w:rPr>
          <w:rFonts w:ascii="Book Antiqua" w:hAnsi="Book Antiqua"/>
          <w:sz w:val="22"/>
          <w:szCs w:val="22"/>
          <w:lang w:val="hu-HU"/>
          <w:rPrChange w:id="63" w:author="Dr. Haiman Benedek" w:date="2025-10-01T14:13:00Z" w16du:dateUtc="2025-10-01T12:13:00Z">
            <w:rPr>
              <w:rFonts w:ascii="Book Antiqua" w:hAnsi="Book Antiqua"/>
              <w:b/>
              <w:bCs/>
              <w:i/>
              <w:iCs/>
              <w:sz w:val="22"/>
              <w:szCs w:val="22"/>
              <w:lang w:val="hu-HU"/>
            </w:rPr>
          </w:rPrChange>
        </w:rPr>
        <w:t>25</w:t>
      </w:r>
      <w:r w:rsidRPr="00045354">
        <w:rPr>
          <w:rFonts w:ascii="Book Antiqua" w:hAnsi="Book Antiqua"/>
          <w:sz w:val="22"/>
          <w:lang w:val="hu-HU"/>
        </w:rPr>
        <w:t>)</w:t>
      </w:r>
      <w:r w:rsidRPr="00D238EE">
        <w:rPr>
          <w:rFonts w:ascii="Book Antiqua" w:hAnsi="Book Antiqua"/>
          <w:sz w:val="22"/>
          <w:lang w:val="hu-HU"/>
        </w:rPr>
        <w:t xml:space="preserve"> szerint a következőkben határozzák meg</w:t>
      </w:r>
      <w:r w:rsidRPr="00D238EE">
        <w:rPr>
          <w:rFonts w:ascii="Book Antiqua" w:hAnsi="Book Antiqua"/>
          <w:b/>
          <w:i/>
          <w:sz w:val="22"/>
          <w:lang w:val="hu-HU"/>
        </w:rPr>
        <w:t>:</w:t>
      </w:r>
    </w:p>
    <w:p w14:paraId="07B6ABBA" w14:textId="77777777" w:rsidR="0042762F" w:rsidRPr="00D238EE" w:rsidRDefault="0042762F" w:rsidP="00D238EE">
      <w:pPr>
        <w:pStyle w:val="Szvegtrzs21"/>
        <w:shd w:val="clear" w:color="auto" w:fill="auto"/>
        <w:tabs>
          <w:tab w:val="left" w:pos="709"/>
        </w:tabs>
        <w:spacing w:after="0" w:line="240" w:lineRule="auto"/>
        <w:ind w:firstLine="0"/>
        <w:rPr>
          <w:rFonts w:ascii="Book Antiqua" w:hAnsi="Book Antiqua"/>
          <w:b/>
          <w:i/>
          <w:sz w:val="22"/>
          <w:lang w:val="hu-HU"/>
        </w:rPr>
      </w:pPr>
    </w:p>
    <w:p w14:paraId="788874AC" w14:textId="014A2E33" w:rsidR="0042762F" w:rsidRPr="00D238EE" w:rsidRDefault="00E370CA" w:rsidP="00D238EE">
      <w:pPr>
        <w:pStyle w:val="Szvegtrzs21"/>
        <w:numPr>
          <w:ilvl w:val="1"/>
          <w:numId w:val="44"/>
        </w:numPr>
        <w:shd w:val="clear" w:color="auto" w:fill="auto"/>
        <w:tabs>
          <w:tab w:val="left" w:pos="709"/>
        </w:tabs>
        <w:spacing w:after="0" w:line="240" w:lineRule="auto"/>
        <w:ind w:left="0" w:firstLine="0"/>
        <w:rPr>
          <w:rFonts w:ascii="Book Antiqua" w:hAnsi="Book Antiqua"/>
          <w:b/>
          <w:i/>
          <w:sz w:val="22"/>
          <w:lang w:val="hu-HU"/>
        </w:rPr>
      </w:pPr>
      <w:bookmarkStart w:id="64" w:name="_Hlk192759638"/>
      <w:r w:rsidRPr="00CE3A77">
        <w:rPr>
          <w:rFonts w:ascii="Book Antiqua" w:hAnsi="Book Antiqua"/>
          <w:bCs/>
          <w:iCs/>
          <w:sz w:val="22"/>
          <w:lang w:val="hu-HU"/>
        </w:rPr>
        <w:t>A Társaság fő</w:t>
      </w:r>
      <w:r w:rsidR="0042762F" w:rsidRPr="00CE3A77">
        <w:rPr>
          <w:rFonts w:ascii="Book Antiqua" w:hAnsi="Book Antiqua"/>
          <w:bCs/>
          <w:iCs/>
          <w:sz w:val="22"/>
          <w:lang w:val="hu-HU"/>
        </w:rPr>
        <w:t>tevékenysége:</w:t>
      </w:r>
      <w:r w:rsidR="00133DCF" w:rsidRPr="00D238EE">
        <w:rPr>
          <w:rFonts w:ascii="Book Antiqua" w:hAnsi="Book Antiqua"/>
          <w:b/>
          <w:i/>
          <w:sz w:val="22"/>
          <w:lang w:val="hu-HU"/>
        </w:rPr>
        <w:t xml:space="preserve"> </w:t>
      </w:r>
      <w:r w:rsidR="00D13FD8" w:rsidRPr="00903B69">
        <w:rPr>
          <w:rFonts w:ascii="Book Antiqua" w:hAnsi="Book Antiqua"/>
          <w:sz w:val="22"/>
          <w:szCs w:val="22"/>
          <w:lang w:val="hu-HU"/>
        </w:rPr>
        <w:t>5223</w:t>
      </w:r>
      <w:del w:id="65" w:author="Dr. Horváth Gábor" w:date="2025-10-01T16:54:00Z" w16du:dateUtc="2025-10-01T14:54:00Z">
        <w:r w:rsidR="00D13FD8" w:rsidRPr="00903B69" w:rsidDel="00086FA6">
          <w:rPr>
            <w:rFonts w:ascii="Book Antiqua" w:hAnsi="Book Antiqua"/>
            <w:sz w:val="22"/>
            <w:szCs w:val="22"/>
            <w:lang w:val="hu-HU"/>
          </w:rPr>
          <w:delText xml:space="preserve"> </w:delText>
        </w:r>
      </w:del>
      <w:r w:rsidR="00D13FD8" w:rsidRPr="00903B69">
        <w:rPr>
          <w:rFonts w:ascii="Book Antiqua" w:hAnsi="Book Antiqua"/>
          <w:sz w:val="22"/>
          <w:szCs w:val="22"/>
          <w:lang w:val="hu-HU"/>
        </w:rPr>
        <w:t>'25 Légi szállítást kiegészítő szolgáltatás</w:t>
      </w:r>
      <w:r w:rsidR="00FF1B8D" w:rsidRPr="00D238EE">
        <w:rPr>
          <w:rFonts w:ascii="Book Antiqua" w:hAnsi="Book Antiqua"/>
          <w:b/>
          <w:bCs/>
          <w:i/>
          <w:iCs/>
          <w:sz w:val="22"/>
          <w:szCs w:val="22"/>
          <w:lang w:val="hu-HU"/>
        </w:rPr>
        <w:t xml:space="preserve"> </w:t>
      </w:r>
    </w:p>
    <w:p w14:paraId="24D5C5CB" w14:textId="77777777" w:rsidR="00905B9F" w:rsidRPr="00D238EE" w:rsidRDefault="00905B9F" w:rsidP="00D238EE">
      <w:pPr>
        <w:tabs>
          <w:tab w:val="left" w:pos="709"/>
          <w:tab w:val="center" w:pos="1417"/>
          <w:tab w:val="center" w:pos="3203"/>
          <w:tab w:val="center" w:pos="4989"/>
        </w:tabs>
        <w:jc w:val="both"/>
        <w:rPr>
          <w:rFonts w:ascii="Book Antiqua" w:hAnsi="Book Antiqua"/>
          <w:b/>
          <w:i/>
          <w:color w:val="auto"/>
          <w:sz w:val="22"/>
          <w:lang w:val="hu-HU"/>
        </w:rPr>
      </w:pPr>
    </w:p>
    <w:p w14:paraId="3811B83D" w14:textId="0C756F2F" w:rsidR="00D97BBD" w:rsidRPr="00CE3A77" w:rsidRDefault="00D5209E" w:rsidP="00D238EE">
      <w:pPr>
        <w:pStyle w:val="Szvegtrzs21"/>
        <w:numPr>
          <w:ilvl w:val="1"/>
          <w:numId w:val="44"/>
        </w:numPr>
        <w:shd w:val="clear" w:color="auto" w:fill="auto"/>
        <w:tabs>
          <w:tab w:val="left" w:pos="709"/>
        </w:tabs>
        <w:spacing w:before="120" w:after="120" w:line="240" w:lineRule="auto"/>
        <w:ind w:left="0" w:firstLine="0"/>
        <w:rPr>
          <w:rFonts w:ascii="Book Antiqua" w:hAnsi="Book Antiqua"/>
          <w:bCs/>
          <w:iCs/>
          <w:sz w:val="22"/>
          <w:lang w:val="hu-HU"/>
        </w:rPr>
      </w:pPr>
      <w:r w:rsidRPr="00CE3A77">
        <w:rPr>
          <w:rFonts w:ascii="Book Antiqua" w:hAnsi="Book Antiqua"/>
          <w:bCs/>
          <w:iCs/>
          <w:sz w:val="22"/>
          <w:lang w:val="hu-HU"/>
        </w:rPr>
        <w:t>A T</w:t>
      </w:r>
      <w:r w:rsidR="00905B9F" w:rsidRPr="00CE3A77">
        <w:rPr>
          <w:rFonts w:ascii="Book Antiqua" w:hAnsi="Book Antiqua"/>
          <w:bCs/>
          <w:iCs/>
          <w:sz w:val="22"/>
          <w:lang w:val="hu-HU"/>
        </w:rPr>
        <w:t xml:space="preserve">ársaság </w:t>
      </w:r>
      <w:r w:rsidR="001769A8" w:rsidRPr="00CE3A77">
        <w:rPr>
          <w:rFonts w:ascii="Book Antiqua" w:hAnsi="Book Antiqua"/>
          <w:bCs/>
          <w:iCs/>
          <w:sz w:val="22"/>
          <w:lang w:val="hu-HU"/>
        </w:rPr>
        <w:t xml:space="preserve">további </w:t>
      </w:r>
      <w:r w:rsidR="00905B9F" w:rsidRPr="00CE3A77">
        <w:rPr>
          <w:rFonts w:ascii="Book Antiqua" w:hAnsi="Book Antiqua"/>
          <w:bCs/>
          <w:iCs/>
          <w:sz w:val="22"/>
          <w:lang w:val="hu-HU"/>
        </w:rPr>
        <w:t>tevékenységei</w:t>
      </w:r>
      <w:r w:rsidR="0049036D" w:rsidRPr="00CE3A77">
        <w:rPr>
          <w:rFonts w:ascii="Book Antiqua" w:hAnsi="Book Antiqua"/>
          <w:bCs/>
          <w:iCs/>
          <w:sz w:val="22"/>
          <w:lang w:val="hu-HU"/>
        </w:rPr>
        <w:t>:</w:t>
      </w:r>
      <w:r w:rsidR="00D97BBD" w:rsidRPr="00CE3A77">
        <w:rPr>
          <w:rFonts w:ascii="Book Antiqua" w:hAnsi="Book Antiqua"/>
          <w:bCs/>
          <w:iCs/>
          <w:sz w:val="22"/>
          <w:lang w:val="hu-HU"/>
        </w:rPr>
        <w:t xml:space="preserve"> </w:t>
      </w:r>
    </w:p>
    <w:p w14:paraId="4D33518B" w14:textId="3354F011" w:rsidR="00D05F4E" w:rsidRPr="00903B69" w:rsidRDefault="00DB0E28" w:rsidP="007D64A6">
      <w:pPr>
        <w:tabs>
          <w:tab w:val="left" w:pos="709"/>
          <w:tab w:val="left" w:pos="1843"/>
        </w:tabs>
        <w:spacing w:before="120" w:after="120"/>
        <w:ind w:left="1843" w:hanging="1134"/>
        <w:jc w:val="both"/>
        <w:rPr>
          <w:rFonts w:ascii="Book Antiqua" w:hAnsi="Book Antiqua"/>
          <w:color w:val="auto"/>
          <w:sz w:val="22"/>
          <w:lang w:val="hu-HU"/>
        </w:rPr>
      </w:pPr>
      <w:r w:rsidRPr="00903B69">
        <w:rPr>
          <w:rFonts w:ascii="Book Antiqua" w:eastAsia="Times New Roman" w:hAnsi="Book Antiqua" w:cs="Arial"/>
          <w:color w:val="auto"/>
          <w:sz w:val="22"/>
          <w:szCs w:val="22"/>
          <w:lang w:val="hu-HU" w:eastAsia="en-US"/>
        </w:rPr>
        <w:lastRenderedPageBreak/>
        <w:t>2670</w:t>
      </w:r>
      <w:r w:rsidR="00451ED8" w:rsidRPr="00903B69">
        <w:rPr>
          <w:rFonts w:ascii="Book Antiqua" w:eastAsia="Times New Roman" w:hAnsi="Book Antiqua" w:cs="Arial"/>
          <w:color w:val="auto"/>
          <w:sz w:val="22"/>
          <w:szCs w:val="22"/>
          <w:lang w:val="hu-HU" w:eastAsia="en-US"/>
        </w:rPr>
        <w:t>’</w:t>
      </w:r>
      <w:r w:rsidRPr="00903B69">
        <w:rPr>
          <w:rFonts w:ascii="Book Antiqua" w:eastAsia="Times New Roman" w:hAnsi="Book Antiqua" w:cs="Arial"/>
          <w:color w:val="auto"/>
          <w:sz w:val="22"/>
          <w:szCs w:val="22"/>
          <w:lang w:val="hu-HU" w:eastAsia="en-US"/>
        </w:rPr>
        <w:t>25</w:t>
      </w:r>
      <w:r w:rsidR="002542BB" w:rsidRPr="00903B69">
        <w:rPr>
          <w:rFonts w:ascii="Book Antiqua" w:eastAsia="Times New Roman" w:hAnsi="Book Antiqua" w:cs="Arial"/>
          <w:color w:val="auto"/>
          <w:sz w:val="22"/>
          <w:szCs w:val="22"/>
          <w:lang w:val="hu-HU" w:eastAsia="en-US"/>
        </w:rPr>
        <w:tab/>
      </w:r>
      <w:r w:rsidR="00D05F4E" w:rsidRPr="00903B69">
        <w:rPr>
          <w:rFonts w:ascii="Book Antiqua" w:hAnsi="Book Antiqua"/>
          <w:color w:val="auto"/>
          <w:sz w:val="22"/>
          <w:lang w:val="hu-HU"/>
        </w:rPr>
        <w:t>Optikai eszköz</w:t>
      </w:r>
      <w:r w:rsidRPr="00903B69">
        <w:rPr>
          <w:rFonts w:ascii="Book Antiqua" w:eastAsia="Times New Roman" w:hAnsi="Book Antiqua" w:cs="Arial"/>
          <w:color w:val="auto"/>
          <w:sz w:val="22"/>
          <w:szCs w:val="22"/>
          <w:lang w:val="hu-HU" w:eastAsia="en-US"/>
        </w:rPr>
        <w:t>, mágneses, optikai adathordozó, fényképészeti berendezés</w:t>
      </w:r>
      <w:r w:rsidR="00D05F4E" w:rsidRPr="00903B69">
        <w:rPr>
          <w:rFonts w:ascii="Book Antiqua" w:hAnsi="Book Antiqua"/>
          <w:color w:val="auto"/>
          <w:sz w:val="22"/>
          <w:lang w:val="hu-HU"/>
        </w:rPr>
        <w:t xml:space="preserve"> gyártása</w:t>
      </w:r>
    </w:p>
    <w:p w14:paraId="44CC230E" w14:textId="6654D434" w:rsidR="00D05F4E" w:rsidRPr="00903B69" w:rsidRDefault="00DB0E28" w:rsidP="007D64A6">
      <w:pPr>
        <w:tabs>
          <w:tab w:val="left" w:pos="709"/>
          <w:tab w:val="left" w:pos="1843"/>
        </w:tabs>
        <w:spacing w:before="120" w:after="120"/>
        <w:ind w:left="1843" w:hanging="1134"/>
        <w:jc w:val="both"/>
        <w:rPr>
          <w:rFonts w:ascii="Book Antiqua" w:hAnsi="Book Antiqua"/>
          <w:color w:val="auto"/>
          <w:sz w:val="22"/>
          <w:lang w:val="hu-HU"/>
        </w:rPr>
      </w:pPr>
      <w:r w:rsidRPr="00903B69">
        <w:rPr>
          <w:rFonts w:ascii="Book Antiqua" w:eastAsia="Times New Roman" w:hAnsi="Book Antiqua" w:cs="Arial"/>
          <w:color w:val="auto"/>
          <w:sz w:val="22"/>
          <w:szCs w:val="22"/>
          <w:lang w:val="hu-HU" w:eastAsia="en-US"/>
        </w:rPr>
        <w:t>2731</w:t>
      </w:r>
      <w:r w:rsidR="00451ED8" w:rsidRPr="00903B69">
        <w:rPr>
          <w:rFonts w:ascii="Book Antiqua" w:eastAsia="Times New Roman" w:hAnsi="Book Antiqua" w:cs="Arial"/>
          <w:color w:val="auto"/>
          <w:sz w:val="22"/>
          <w:szCs w:val="22"/>
          <w:lang w:val="hu-HU" w:eastAsia="en-US"/>
        </w:rPr>
        <w:t>’</w:t>
      </w:r>
      <w:r w:rsidRPr="00903B69">
        <w:rPr>
          <w:rFonts w:ascii="Book Antiqua" w:eastAsia="Times New Roman" w:hAnsi="Book Antiqua" w:cs="Arial"/>
          <w:color w:val="auto"/>
          <w:sz w:val="22"/>
          <w:szCs w:val="22"/>
          <w:lang w:val="hu-HU" w:eastAsia="en-US"/>
        </w:rPr>
        <w:t>25</w:t>
      </w:r>
      <w:r w:rsidR="002542BB" w:rsidRPr="00903B69">
        <w:rPr>
          <w:rFonts w:ascii="Book Antiqua" w:eastAsia="Times New Roman" w:hAnsi="Book Antiqua" w:cs="Arial"/>
          <w:color w:val="auto"/>
          <w:sz w:val="22"/>
          <w:szCs w:val="22"/>
          <w:lang w:val="hu-HU" w:eastAsia="en-US"/>
        </w:rPr>
        <w:tab/>
      </w:r>
      <w:r w:rsidR="00D05F4E" w:rsidRPr="00903B69">
        <w:rPr>
          <w:rFonts w:ascii="Book Antiqua" w:hAnsi="Book Antiqua"/>
          <w:color w:val="auto"/>
          <w:sz w:val="22"/>
          <w:lang w:val="hu-HU"/>
        </w:rPr>
        <w:t>Száloptikai kábel gyártása</w:t>
      </w:r>
    </w:p>
    <w:p w14:paraId="40A88608" w14:textId="41535FAB" w:rsidR="00451ED8" w:rsidRPr="00903B69" w:rsidRDefault="00451ED8" w:rsidP="007D64A6">
      <w:pPr>
        <w:tabs>
          <w:tab w:val="left" w:pos="709"/>
          <w:tab w:val="left" w:pos="1843"/>
        </w:tabs>
        <w:spacing w:before="120" w:after="120"/>
        <w:ind w:left="1843" w:hanging="1134"/>
        <w:jc w:val="both"/>
        <w:rPr>
          <w:rFonts w:ascii="Book Antiqua" w:hAnsi="Book Antiqua"/>
          <w:color w:val="auto"/>
          <w:sz w:val="22"/>
          <w:lang w:val="hu-HU"/>
        </w:rPr>
      </w:pPr>
      <w:r w:rsidRPr="00903B69">
        <w:rPr>
          <w:rFonts w:ascii="Book Antiqua" w:hAnsi="Book Antiqua"/>
          <w:color w:val="auto"/>
          <w:sz w:val="22"/>
          <w:lang w:val="hu-HU"/>
        </w:rPr>
        <w:t>2897’25</w:t>
      </w:r>
      <w:r w:rsidRPr="00903B69">
        <w:rPr>
          <w:rFonts w:ascii="Book Antiqua" w:hAnsi="Book Antiqua"/>
          <w:color w:val="auto"/>
          <w:sz w:val="22"/>
          <w:lang w:val="hu-HU"/>
        </w:rPr>
        <w:tab/>
        <w:t>Additív gyártógép gyártása</w:t>
      </w:r>
    </w:p>
    <w:p w14:paraId="1FD473D7" w14:textId="65F3E3F6" w:rsidR="00451ED8" w:rsidRPr="00903B69" w:rsidRDefault="00451ED8" w:rsidP="007D64A6">
      <w:pPr>
        <w:tabs>
          <w:tab w:val="left" w:pos="709"/>
          <w:tab w:val="left" w:pos="1843"/>
        </w:tabs>
        <w:spacing w:before="120" w:after="120"/>
        <w:ind w:left="1843" w:hanging="1134"/>
        <w:jc w:val="both"/>
        <w:rPr>
          <w:rFonts w:ascii="Book Antiqua" w:hAnsi="Book Antiqua"/>
          <w:color w:val="auto"/>
          <w:sz w:val="22"/>
          <w:highlight w:val="yellow"/>
          <w:lang w:val="hu-HU"/>
        </w:rPr>
      </w:pPr>
      <w:r w:rsidRPr="00903B69">
        <w:rPr>
          <w:rFonts w:ascii="Book Antiqua" w:hAnsi="Book Antiqua"/>
          <w:color w:val="auto"/>
          <w:sz w:val="22"/>
          <w:lang w:val="hu-HU"/>
        </w:rPr>
        <w:t xml:space="preserve">2899’25 </w:t>
      </w:r>
      <w:r w:rsidRPr="00903B69">
        <w:rPr>
          <w:rFonts w:ascii="Book Antiqua" w:hAnsi="Book Antiqua"/>
          <w:color w:val="auto"/>
          <w:sz w:val="22"/>
          <w:lang w:val="hu-HU"/>
        </w:rPr>
        <w:tab/>
      </w:r>
      <w:proofErr w:type="spellStart"/>
      <w:r w:rsidRPr="00903B69">
        <w:rPr>
          <w:rFonts w:ascii="Book Antiqua" w:hAnsi="Book Antiqua"/>
          <w:color w:val="auto"/>
          <w:sz w:val="22"/>
          <w:lang w:val="hu-HU"/>
        </w:rPr>
        <w:t>M.n.s</w:t>
      </w:r>
      <w:proofErr w:type="spellEnd"/>
      <w:r w:rsidRPr="00903B69">
        <w:rPr>
          <w:rFonts w:ascii="Book Antiqua" w:hAnsi="Book Antiqua"/>
          <w:color w:val="auto"/>
          <w:sz w:val="22"/>
          <w:lang w:val="hu-HU"/>
        </w:rPr>
        <w:t>. egyéb speciális gép gyártása</w:t>
      </w:r>
      <w:r w:rsidRPr="00903B69">
        <w:rPr>
          <w:rFonts w:ascii="Book Antiqua" w:hAnsi="Book Antiqua"/>
          <w:color w:val="auto"/>
          <w:sz w:val="22"/>
          <w:highlight w:val="yellow"/>
          <w:lang w:val="hu-HU"/>
        </w:rPr>
        <w:t xml:space="preserve"> </w:t>
      </w:r>
    </w:p>
    <w:p w14:paraId="7BC31C22" w14:textId="57AFBE6A" w:rsidR="00D05F4E" w:rsidRPr="00903B69" w:rsidRDefault="00451ED8" w:rsidP="007D64A6">
      <w:pPr>
        <w:tabs>
          <w:tab w:val="left" w:pos="709"/>
          <w:tab w:val="left" w:pos="1843"/>
        </w:tabs>
        <w:spacing w:before="120" w:after="120"/>
        <w:ind w:left="1843" w:hanging="1134"/>
        <w:jc w:val="both"/>
        <w:rPr>
          <w:rFonts w:ascii="Book Antiqua" w:hAnsi="Book Antiqua"/>
          <w:color w:val="auto"/>
          <w:sz w:val="22"/>
          <w:lang w:val="hu-HU"/>
        </w:rPr>
      </w:pPr>
      <w:r w:rsidRPr="00903B69">
        <w:rPr>
          <w:rFonts w:ascii="Book Antiqua" w:hAnsi="Book Antiqua"/>
          <w:color w:val="auto"/>
          <w:sz w:val="22"/>
          <w:lang w:val="hu-HU"/>
        </w:rPr>
        <w:t xml:space="preserve">3031’25 </w:t>
      </w:r>
      <w:r w:rsidRPr="00903B69">
        <w:rPr>
          <w:rFonts w:ascii="Book Antiqua" w:hAnsi="Book Antiqua"/>
          <w:color w:val="auto"/>
          <w:sz w:val="22"/>
          <w:lang w:val="hu-HU"/>
        </w:rPr>
        <w:tab/>
        <w:t>Polgári légi, űrjármű gyártása</w:t>
      </w:r>
    </w:p>
    <w:p w14:paraId="6C6D09C7" w14:textId="4F6463E7" w:rsidR="00DB0E28" w:rsidRPr="00903B69" w:rsidRDefault="00DB0E28" w:rsidP="007D64A6">
      <w:pPr>
        <w:tabs>
          <w:tab w:val="left" w:pos="709"/>
          <w:tab w:val="left" w:pos="1843"/>
        </w:tabs>
        <w:spacing w:before="120" w:after="120"/>
        <w:ind w:left="1843" w:hanging="1134"/>
        <w:jc w:val="both"/>
        <w:rPr>
          <w:rFonts w:ascii="Book Antiqua" w:eastAsia="Times New Roman" w:hAnsi="Book Antiqua" w:cs="Arial"/>
          <w:color w:val="auto"/>
          <w:sz w:val="22"/>
          <w:szCs w:val="22"/>
          <w:lang w:val="hu-HU" w:eastAsia="en-US"/>
        </w:rPr>
      </w:pPr>
      <w:r w:rsidRPr="00903B69">
        <w:rPr>
          <w:rFonts w:ascii="Book Antiqua" w:eastAsia="Times New Roman" w:hAnsi="Book Antiqua" w:cs="Arial"/>
          <w:color w:val="auto"/>
          <w:sz w:val="22"/>
          <w:szCs w:val="22"/>
          <w:lang w:val="hu-HU" w:eastAsia="en-US"/>
        </w:rPr>
        <w:t>3320</w:t>
      </w:r>
      <w:r w:rsidR="009B0749" w:rsidRPr="00903B69">
        <w:rPr>
          <w:rFonts w:ascii="Book Antiqua" w:eastAsia="Times New Roman" w:hAnsi="Book Antiqua" w:cs="Arial"/>
          <w:color w:val="auto"/>
          <w:sz w:val="22"/>
          <w:szCs w:val="22"/>
          <w:lang w:val="hu-HU" w:eastAsia="en-US"/>
        </w:rPr>
        <w:t>’</w:t>
      </w:r>
      <w:r w:rsidRPr="00903B69">
        <w:rPr>
          <w:rFonts w:ascii="Book Antiqua" w:eastAsia="Times New Roman" w:hAnsi="Book Antiqua" w:cs="Arial"/>
          <w:color w:val="auto"/>
          <w:sz w:val="22"/>
          <w:szCs w:val="22"/>
          <w:lang w:val="hu-HU" w:eastAsia="en-US"/>
        </w:rPr>
        <w:t>25</w:t>
      </w:r>
      <w:r w:rsidR="002542BB" w:rsidRPr="00903B69">
        <w:rPr>
          <w:rFonts w:ascii="Book Antiqua" w:eastAsia="Times New Roman" w:hAnsi="Book Antiqua" w:cs="Arial"/>
          <w:color w:val="auto"/>
          <w:sz w:val="22"/>
          <w:szCs w:val="22"/>
          <w:lang w:val="hu-HU" w:eastAsia="en-US"/>
        </w:rPr>
        <w:tab/>
      </w:r>
      <w:r w:rsidRPr="00903B69">
        <w:rPr>
          <w:rFonts w:ascii="Book Antiqua" w:eastAsia="Times New Roman" w:hAnsi="Book Antiqua" w:cs="Arial"/>
          <w:color w:val="auto"/>
          <w:sz w:val="22"/>
          <w:szCs w:val="22"/>
          <w:lang w:val="hu-HU" w:eastAsia="en-US"/>
        </w:rPr>
        <w:t>Ipari gép, berendezés üzembe helyezése</w:t>
      </w:r>
    </w:p>
    <w:p w14:paraId="071B392B" w14:textId="6C6DB61C" w:rsidR="00D05F4E" w:rsidRPr="00903B69" w:rsidRDefault="00DB0E28" w:rsidP="007D64A6">
      <w:pPr>
        <w:tabs>
          <w:tab w:val="left" w:pos="709"/>
          <w:tab w:val="left" w:pos="1843"/>
        </w:tabs>
        <w:spacing w:before="120" w:after="120"/>
        <w:ind w:left="1843" w:hanging="1134"/>
        <w:jc w:val="both"/>
        <w:rPr>
          <w:rFonts w:ascii="Book Antiqua" w:hAnsi="Book Antiqua"/>
          <w:color w:val="auto"/>
          <w:sz w:val="22"/>
          <w:lang w:val="hu-HU"/>
        </w:rPr>
      </w:pPr>
      <w:r w:rsidRPr="00903B69">
        <w:rPr>
          <w:rFonts w:ascii="Book Antiqua" w:eastAsia="Times New Roman" w:hAnsi="Book Antiqua" w:cs="Arial"/>
          <w:color w:val="auto"/>
          <w:sz w:val="22"/>
          <w:szCs w:val="22"/>
          <w:lang w:val="hu-HU" w:eastAsia="en-US"/>
        </w:rPr>
        <w:t>4681</w:t>
      </w:r>
      <w:r w:rsidR="00451ED8" w:rsidRPr="00903B69">
        <w:rPr>
          <w:rFonts w:ascii="Book Antiqua" w:eastAsia="Times New Roman" w:hAnsi="Book Antiqua" w:cs="Arial"/>
          <w:color w:val="auto"/>
          <w:sz w:val="22"/>
          <w:szCs w:val="22"/>
          <w:lang w:val="hu-HU" w:eastAsia="en-US"/>
        </w:rPr>
        <w:t>’</w:t>
      </w:r>
      <w:r w:rsidRPr="00903B69">
        <w:rPr>
          <w:rFonts w:ascii="Book Antiqua" w:eastAsia="Times New Roman" w:hAnsi="Book Antiqua" w:cs="Arial"/>
          <w:color w:val="auto"/>
          <w:sz w:val="22"/>
          <w:szCs w:val="22"/>
          <w:lang w:val="hu-HU" w:eastAsia="en-US"/>
        </w:rPr>
        <w:t>25</w:t>
      </w:r>
      <w:r w:rsidR="002542BB" w:rsidRPr="00903B69">
        <w:rPr>
          <w:rFonts w:ascii="Book Antiqua" w:eastAsia="Times New Roman" w:hAnsi="Book Antiqua" w:cs="Arial"/>
          <w:color w:val="auto"/>
          <w:sz w:val="22"/>
          <w:szCs w:val="22"/>
          <w:lang w:val="hu-HU" w:eastAsia="en-US"/>
        </w:rPr>
        <w:tab/>
      </w:r>
      <w:r w:rsidR="00D05F4E" w:rsidRPr="00903B69">
        <w:rPr>
          <w:rFonts w:ascii="Book Antiqua" w:hAnsi="Book Antiqua"/>
          <w:color w:val="auto"/>
          <w:sz w:val="22"/>
          <w:lang w:val="hu-HU"/>
        </w:rPr>
        <w:t>Üzem-, tüzelőanyag nagykereskedelme</w:t>
      </w:r>
    </w:p>
    <w:p w14:paraId="0DA6C990" w14:textId="3A5B5CF9" w:rsidR="00451ED8" w:rsidRPr="00903B69" w:rsidRDefault="00451ED8" w:rsidP="007D64A6">
      <w:pPr>
        <w:tabs>
          <w:tab w:val="left" w:pos="709"/>
          <w:tab w:val="left" w:pos="1843"/>
        </w:tabs>
        <w:spacing w:before="120" w:after="120"/>
        <w:ind w:left="1843" w:hanging="1134"/>
        <w:jc w:val="both"/>
        <w:rPr>
          <w:rFonts w:ascii="Book Antiqua" w:hAnsi="Book Antiqua"/>
          <w:color w:val="auto"/>
          <w:sz w:val="22"/>
          <w:lang w:val="hu-HU"/>
        </w:rPr>
      </w:pPr>
      <w:r w:rsidRPr="00903B69">
        <w:rPr>
          <w:rFonts w:ascii="Book Antiqua" w:hAnsi="Book Antiqua"/>
          <w:color w:val="auto"/>
          <w:sz w:val="22"/>
          <w:lang w:val="hu-HU"/>
        </w:rPr>
        <w:t>4730’25</w:t>
      </w:r>
      <w:r w:rsidRPr="00903B69">
        <w:rPr>
          <w:rFonts w:ascii="Book Antiqua" w:hAnsi="Book Antiqua"/>
          <w:color w:val="auto"/>
          <w:sz w:val="22"/>
          <w:lang w:val="hu-HU"/>
        </w:rPr>
        <w:tab/>
        <w:t>Gépjárműüzemanyag-kiskereskedelem</w:t>
      </w:r>
    </w:p>
    <w:p w14:paraId="1F2C6ADB" w14:textId="619ECC6A" w:rsidR="00451ED8" w:rsidRPr="00903B69" w:rsidRDefault="00451ED8" w:rsidP="007D64A6">
      <w:pPr>
        <w:tabs>
          <w:tab w:val="left" w:pos="709"/>
          <w:tab w:val="left" w:pos="1843"/>
        </w:tabs>
        <w:spacing w:before="120" w:after="120"/>
        <w:ind w:left="1843" w:hanging="1134"/>
        <w:jc w:val="both"/>
        <w:rPr>
          <w:rFonts w:ascii="Book Antiqua" w:hAnsi="Book Antiqua"/>
          <w:color w:val="auto"/>
          <w:sz w:val="22"/>
          <w:highlight w:val="yellow"/>
          <w:lang w:val="hu-HU"/>
        </w:rPr>
      </w:pPr>
      <w:r w:rsidRPr="00903B69">
        <w:rPr>
          <w:rFonts w:ascii="Book Antiqua" w:hAnsi="Book Antiqua"/>
          <w:color w:val="auto"/>
          <w:sz w:val="22"/>
          <w:lang w:val="hu-HU"/>
        </w:rPr>
        <w:t>4792’25</w:t>
      </w:r>
      <w:r w:rsidRPr="00903B69">
        <w:rPr>
          <w:rFonts w:ascii="Book Antiqua" w:hAnsi="Book Antiqua"/>
          <w:color w:val="auto"/>
          <w:sz w:val="22"/>
          <w:lang w:val="hu-HU"/>
        </w:rPr>
        <w:tab/>
        <w:t>Szakosodott kiskereskedelem közvetítése</w:t>
      </w:r>
      <w:r w:rsidRPr="00903B69">
        <w:rPr>
          <w:rFonts w:ascii="Book Antiqua" w:hAnsi="Book Antiqua"/>
          <w:color w:val="auto"/>
          <w:sz w:val="22"/>
          <w:highlight w:val="yellow"/>
          <w:lang w:val="hu-HU"/>
        </w:rPr>
        <w:t xml:space="preserve"> </w:t>
      </w:r>
    </w:p>
    <w:p w14:paraId="6D6C55A8" w14:textId="6294CFD0" w:rsidR="00451ED8" w:rsidRPr="00903B69" w:rsidRDefault="00451ED8" w:rsidP="007D64A6">
      <w:pPr>
        <w:tabs>
          <w:tab w:val="left" w:pos="709"/>
          <w:tab w:val="left" w:pos="1843"/>
        </w:tabs>
        <w:spacing w:before="120" w:after="120"/>
        <w:ind w:left="1843" w:hanging="1134"/>
        <w:jc w:val="both"/>
        <w:rPr>
          <w:rFonts w:ascii="Book Antiqua" w:hAnsi="Book Antiqua"/>
          <w:color w:val="auto"/>
          <w:sz w:val="22"/>
          <w:lang w:val="hu-HU"/>
        </w:rPr>
      </w:pPr>
      <w:r w:rsidRPr="00903B69">
        <w:rPr>
          <w:rFonts w:ascii="Book Antiqua" w:hAnsi="Book Antiqua"/>
          <w:color w:val="auto"/>
          <w:sz w:val="22"/>
          <w:lang w:val="hu-HU"/>
        </w:rPr>
        <w:t xml:space="preserve">4933’25 </w:t>
      </w:r>
      <w:r w:rsidRPr="00903B69">
        <w:rPr>
          <w:rFonts w:ascii="Book Antiqua" w:hAnsi="Book Antiqua"/>
          <w:color w:val="auto"/>
          <w:sz w:val="22"/>
          <w:lang w:val="hu-HU"/>
        </w:rPr>
        <w:tab/>
        <w:t>Igény szerinti személyszállítási szolgáltatás gépjárművezetővel</w:t>
      </w:r>
    </w:p>
    <w:p w14:paraId="211C6155" w14:textId="7A9E824F" w:rsidR="00451ED8" w:rsidRPr="00903B69" w:rsidRDefault="00451ED8" w:rsidP="007D64A6">
      <w:pPr>
        <w:tabs>
          <w:tab w:val="left" w:pos="709"/>
          <w:tab w:val="left" w:pos="1843"/>
        </w:tabs>
        <w:spacing w:before="120" w:after="120"/>
        <w:ind w:left="1843" w:hanging="1134"/>
        <w:jc w:val="both"/>
        <w:rPr>
          <w:rFonts w:ascii="Book Antiqua" w:hAnsi="Book Antiqua"/>
          <w:color w:val="auto"/>
          <w:sz w:val="22"/>
          <w:lang w:val="hu-HU"/>
        </w:rPr>
      </w:pPr>
      <w:r w:rsidRPr="00903B69">
        <w:rPr>
          <w:rFonts w:ascii="Book Antiqua" w:hAnsi="Book Antiqua"/>
          <w:color w:val="auto"/>
          <w:sz w:val="22"/>
          <w:lang w:val="hu-HU"/>
        </w:rPr>
        <w:t>4941’25</w:t>
      </w:r>
      <w:r w:rsidRPr="00903B69">
        <w:rPr>
          <w:rFonts w:ascii="Book Antiqua" w:hAnsi="Book Antiqua"/>
          <w:color w:val="auto"/>
          <w:sz w:val="22"/>
          <w:lang w:val="hu-HU"/>
        </w:rPr>
        <w:tab/>
        <w:t>Közúti áruszállítás</w:t>
      </w:r>
    </w:p>
    <w:p w14:paraId="74B83D9A" w14:textId="11C0D11F" w:rsidR="00DB0E28" w:rsidRPr="00903B69" w:rsidRDefault="00DB0E28" w:rsidP="007D64A6">
      <w:pPr>
        <w:tabs>
          <w:tab w:val="left" w:pos="709"/>
          <w:tab w:val="left" w:pos="1843"/>
        </w:tabs>
        <w:spacing w:before="120" w:after="120"/>
        <w:ind w:left="1843" w:hanging="1134"/>
        <w:jc w:val="both"/>
        <w:rPr>
          <w:rFonts w:ascii="Book Antiqua" w:eastAsia="Times New Roman" w:hAnsi="Book Antiqua" w:cs="Arial"/>
          <w:color w:val="auto"/>
          <w:sz w:val="22"/>
          <w:szCs w:val="22"/>
          <w:lang w:val="hu-HU" w:eastAsia="en-US"/>
        </w:rPr>
      </w:pPr>
      <w:r w:rsidRPr="00903B69">
        <w:rPr>
          <w:rFonts w:ascii="Book Antiqua" w:eastAsia="Times New Roman" w:hAnsi="Book Antiqua" w:cs="Arial"/>
          <w:color w:val="auto"/>
          <w:sz w:val="22"/>
          <w:szCs w:val="22"/>
          <w:lang w:val="hu-HU" w:eastAsia="en-US"/>
        </w:rPr>
        <w:t>5110</w:t>
      </w:r>
      <w:r w:rsidR="009B0749" w:rsidRPr="00903B69">
        <w:rPr>
          <w:rFonts w:ascii="Book Antiqua" w:eastAsia="Times New Roman" w:hAnsi="Book Antiqua" w:cs="Arial"/>
          <w:color w:val="auto"/>
          <w:sz w:val="22"/>
          <w:szCs w:val="22"/>
          <w:lang w:val="hu-HU" w:eastAsia="en-US"/>
        </w:rPr>
        <w:t>’</w:t>
      </w:r>
      <w:r w:rsidRPr="00903B69">
        <w:rPr>
          <w:rFonts w:ascii="Book Antiqua" w:eastAsia="Times New Roman" w:hAnsi="Book Antiqua" w:cs="Arial"/>
          <w:color w:val="auto"/>
          <w:sz w:val="22"/>
          <w:szCs w:val="22"/>
          <w:lang w:val="hu-HU" w:eastAsia="en-US"/>
        </w:rPr>
        <w:t>25</w:t>
      </w:r>
      <w:r w:rsidR="002542BB" w:rsidRPr="00903B69">
        <w:rPr>
          <w:rFonts w:ascii="Book Antiqua" w:eastAsia="Times New Roman" w:hAnsi="Book Antiqua" w:cs="Arial"/>
          <w:color w:val="auto"/>
          <w:sz w:val="22"/>
          <w:szCs w:val="22"/>
          <w:lang w:val="hu-HU" w:eastAsia="en-US"/>
        </w:rPr>
        <w:tab/>
      </w:r>
      <w:r w:rsidRPr="00903B69">
        <w:rPr>
          <w:rFonts w:ascii="Book Antiqua" w:eastAsia="Times New Roman" w:hAnsi="Book Antiqua" w:cs="Arial"/>
          <w:color w:val="auto"/>
          <w:sz w:val="22"/>
          <w:szCs w:val="22"/>
          <w:lang w:val="hu-HU" w:eastAsia="en-US"/>
        </w:rPr>
        <w:t>Légi személyszállítás</w:t>
      </w:r>
    </w:p>
    <w:p w14:paraId="22B8D8D2" w14:textId="2571F993" w:rsidR="00D05F4E" w:rsidRPr="00903B69" w:rsidRDefault="00DB0E28" w:rsidP="007D64A6">
      <w:pPr>
        <w:tabs>
          <w:tab w:val="left" w:pos="709"/>
          <w:tab w:val="left" w:pos="1843"/>
        </w:tabs>
        <w:spacing w:before="120" w:after="120"/>
        <w:ind w:left="1843" w:hanging="1134"/>
        <w:jc w:val="both"/>
        <w:rPr>
          <w:rFonts w:ascii="Book Antiqua" w:hAnsi="Book Antiqua"/>
          <w:color w:val="auto"/>
          <w:sz w:val="22"/>
          <w:lang w:val="hu-HU"/>
        </w:rPr>
      </w:pPr>
      <w:r w:rsidRPr="00903B69">
        <w:rPr>
          <w:rFonts w:ascii="Book Antiqua" w:eastAsia="Times New Roman" w:hAnsi="Book Antiqua" w:cs="Arial"/>
          <w:color w:val="auto"/>
          <w:sz w:val="22"/>
          <w:szCs w:val="22"/>
          <w:lang w:val="hu-HU" w:eastAsia="en-US"/>
        </w:rPr>
        <w:t>5121</w:t>
      </w:r>
      <w:r w:rsidR="009B0749" w:rsidRPr="00903B69">
        <w:rPr>
          <w:rFonts w:ascii="Book Antiqua" w:eastAsia="Times New Roman" w:hAnsi="Book Antiqua" w:cs="Arial"/>
          <w:color w:val="auto"/>
          <w:sz w:val="22"/>
          <w:szCs w:val="22"/>
          <w:lang w:val="hu-HU" w:eastAsia="en-US"/>
        </w:rPr>
        <w:t>’</w:t>
      </w:r>
      <w:r w:rsidRPr="00903B69">
        <w:rPr>
          <w:rFonts w:ascii="Book Antiqua" w:eastAsia="Times New Roman" w:hAnsi="Book Antiqua" w:cs="Arial"/>
          <w:color w:val="auto"/>
          <w:sz w:val="22"/>
          <w:szCs w:val="22"/>
          <w:lang w:val="hu-HU" w:eastAsia="en-US"/>
        </w:rPr>
        <w:t>25</w:t>
      </w:r>
      <w:r w:rsidR="002542BB" w:rsidRPr="00903B69">
        <w:rPr>
          <w:rFonts w:ascii="Book Antiqua" w:eastAsia="Times New Roman" w:hAnsi="Book Antiqua" w:cs="Arial"/>
          <w:color w:val="auto"/>
          <w:sz w:val="22"/>
          <w:szCs w:val="22"/>
          <w:lang w:val="hu-HU" w:eastAsia="en-US"/>
        </w:rPr>
        <w:tab/>
      </w:r>
      <w:r w:rsidR="00D05F4E" w:rsidRPr="00903B69">
        <w:rPr>
          <w:rFonts w:ascii="Book Antiqua" w:hAnsi="Book Antiqua"/>
          <w:color w:val="auto"/>
          <w:sz w:val="22"/>
          <w:lang w:val="hu-HU"/>
        </w:rPr>
        <w:t>Légi áruszállítás</w:t>
      </w:r>
    </w:p>
    <w:p w14:paraId="1C812CEE" w14:textId="0ECF22A7" w:rsidR="00451ED8" w:rsidRPr="00903B69" w:rsidRDefault="00451ED8" w:rsidP="007D64A6">
      <w:pPr>
        <w:tabs>
          <w:tab w:val="left" w:pos="709"/>
          <w:tab w:val="left" w:pos="1843"/>
        </w:tabs>
        <w:spacing w:before="120" w:after="120"/>
        <w:ind w:left="1843" w:hanging="1134"/>
        <w:jc w:val="both"/>
        <w:rPr>
          <w:rFonts w:ascii="Book Antiqua" w:hAnsi="Book Antiqua"/>
          <w:color w:val="auto"/>
          <w:sz w:val="22"/>
          <w:lang w:val="hu-HU"/>
        </w:rPr>
      </w:pPr>
      <w:r w:rsidRPr="00903B69">
        <w:rPr>
          <w:rFonts w:ascii="Book Antiqua" w:hAnsi="Book Antiqua"/>
          <w:color w:val="auto"/>
          <w:sz w:val="22"/>
          <w:lang w:val="hu-HU"/>
        </w:rPr>
        <w:t>5210’25</w:t>
      </w:r>
      <w:r w:rsidRPr="00903B69">
        <w:rPr>
          <w:rFonts w:ascii="Book Antiqua" w:hAnsi="Book Antiqua"/>
          <w:color w:val="auto"/>
          <w:sz w:val="22"/>
          <w:lang w:val="hu-HU"/>
        </w:rPr>
        <w:tab/>
        <w:t>Raktározás, tárolás</w:t>
      </w:r>
    </w:p>
    <w:p w14:paraId="6D50AF6E" w14:textId="57D3F20B" w:rsidR="00D05F4E" w:rsidRPr="00903B69" w:rsidRDefault="00DB0E28" w:rsidP="007D64A6">
      <w:pPr>
        <w:tabs>
          <w:tab w:val="left" w:pos="709"/>
          <w:tab w:val="left" w:pos="1843"/>
        </w:tabs>
        <w:spacing w:before="120" w:after="120"/>
        <w:ind w:left="1843" w:hanging="1134"/>
        <w:jc w:val="both"/>
        <w:rPr>
          <w:rFonts w:ascii="Book Antiqua" w:hAnsi="Book Antiqua"/>
          <w:color w:val="auto"/>
          <w:sz w:val="22"/>
          <w:lang w:val="hu-HU"/>
        </w:rPr>
      </w:pPr>
      <w:r w:rsidRPr="00903B69">
        <w:rPr>
          <w:rFonts w:ascii="Book Antiqua" w:eastAsia="Times New Roman" w:hAnsi="Book Antiqua" w:cs="Arial"/>
          <w:color w:val="auto"/>
          <w:sz w:val="22"/>
          <w:szCs w:val="22"/>
          <w:lang w:val="hu-HU" w:eastAsia="en-US"/>
        </w:rPr>
        <w:t>5221</w:t>
      </w:r>
      <w:r w:rsidR="009B0749" w:rsidRPr="00903B69">
        <w:rPr>
          <w:rFonts w:ascii="Book Antiqua" w:eastAsia="Times New Roman" w:hAnsi="Book Antiqua" w:cs="Arial"/>
          <w:color w:val="auto"/>
          <w:sz w:val="22"/>
          <w:szCs w:val="22"/>
          <w:lang w:val="hu-HU" w:eastAsia="en-US"/>
        </w:rPr>
        <w:t>’</w:t>
      </w:r>
      <w:r w:rsidRPr="00903B69">
        <w:rPr>
          <w:rFonts w:ascii="Book Antiqua" w:eastAsia="Times New Roman" w:hAnsi="Book Antiqua" w:cs="Arial"/>
          <w:color w:val="auto"/>
          <w:sz w:val="22"/>
          <w:szCs w:val="22"/>
          <w:lang w:val="hu-HU" w:eastAsia="en-US"/>
        </w:rPr>
        <w:t>25</w:t>
      </w:r>
      <w:r w:rsidR="002542BB" w:rsidRPr="00903B69">
        <w:rPr>
          <w:rFonts w:ascii="Book Antiqua" w:eastAsia="Times New Roman" w:hAnsi="Book Antiqua" w:cs="Arial"/>
          <w:color w:val="auto"/>
          <w:sz w:val="22"/>
          <w:szCs w:val="22"/>
          <w:lang w:val="hu-HU" w:eastAsia="en-US"/>
        </w:rPr>
        <w:tab/>
      </w:r>
      <w:r w:rsidR="00D05F4E" w:rsidRPr="00903B69">
        <w:rPr>
          <w:rFonts w:ascii="Book Antiqua" w:hAnsi="Book Antiqua"/>
          <w:color w:val="auto"/>
          <w:sz w:val="22"/>
          <w:lang w:val="hu-HU"/>
        </w:rPr>
        <w:t>Szárazföldi szállítást kiegészítő szolgáltatás</w:t>
      </w:r>
    </w:p>
    <w:p w14:paraId="1204B101" w14:textId="24A4237A" w:rsidR="00451ED8" w:rsidRPr="00903B69" w:rsidRDefault="00451ED8" w:rsidP="007D64A6">
      <w:pPr>
        <w:tabs>
          <w:tab w:val="left" w:pos="709"/>
          <w:tab w:val="left" w:pos="1843"/>
        </w:tabs>
        <w:spacing w:before="120" w:after="120"/>
        <w:ind w:left="1843" w:hanging="1134"/>
        <w:jc w:val="both"/>
        <w:rPr>
          <w:rFonts w:ascii="Book Antiqua" w:hAnsi="Book Antiqua"/>
          <w:color w:val="auto"/>
          <w:sz w:val="22"/>
          <w:lang w:val="hu-HU"/>
        </w:rPr>
      </w:pPr>
      <w:r w:rsidRPr="00903B69">
        <w:rPr>
          <w:rFonts w:ascii="Book Antiqua" w:hAnsi="Book Antiqua"/>
          <w:color w:val="auto"/>
          <w:sz w:val="22"/>
          <w:lang w:val="hu-HU"/>
        </w:rPr>
        <w:t>5224’25</w:t>
      </w:r>
      <w:r w:rsidRPr="00903B69">
        <w:rPr>
          <w:rFonts w:ascii="Book Antiqua" w:hAnsi="Book Antiqua"/>
          <w:color w:val="auto"/>
          <w:sz w:val="22"/>
          <w:lang w:val="hu-HU"/>
        </w:rPr>
        <w:tab/>
        <w:t>Rakománykezelés</w:t>
      </w:r>
    </w:p>
    <w:p w14:paraId="455EB335" w14:textId="06A139AD" w:rsidR="00451ED8" w:rsidRPr="00903B69" w:rsidRDefault="00451ED8" w:rsidP="007D64A6">
      <w:pPr>
        <w:tabs>
          <w:tab w:val="left" w:pos="709"/>
          <w:tab w:val="left" w:pos="1843"/>
        </w:tabs>
        <w:spacing w:before="120" w:after="120"/>
        <w:ind w:left="1843" w:hanging="1134"/>
        <w:jc w:val="both"/>
        <w:rPr>
          <w:rFonts w:ascii="Book Antiqua" w:hAnsi="Book Antiqua"/>
          <w:color w:val="auto"/>
          <w:sz w:val="22"/>
          <w:lang w:val="hu-HU"/>
        </w:rPr>
      </w:pPr>
      <w:r w:rsidRPr="00903B69">
        <w:rPr>
          <w:rFonts w:ascii="Book Antiqua" w:hAnsi="Book Antiqua"/>
          <w:color w:val="auto"/>
          <w:sz w:val="22"/>
          <w:lang w:val="hu-HU"/>
        </w:rPr>
        <w:t>5225’25</w:t>
      </w:r>
      <w:r w:rsidRPr="00903B69">
        <w:rPr>
          <w:rFonts w:ascii="Book Antiqua" w:hAnsi="Book Antiqua"/>
          <w:color w:val="auto"/>
          <w:sz w:val="22"/>
          <w:lang w:val="hu-HU"/>
        </w:rPr>
        <w:tab/>
        <w:t>Logisztikai szolgáltatás</w:t>
      </w:r>
    </w:p>
    <w:p w14:paraId="4B670319" w14:textId="521FD4AA" w:rsidR="00D05F4E" w:rsidRPr="00903B69" w:rsidRDefault="00451ED8" w:rsidP="007D64A6">
      <w:pPr>
        <w:tabs>
          <w:tab w:val="left" w:pos="709"/>
          <w:tab w:val="left" w:pos="1843"/>
        </w:tabs>
        <w:spacing w:before="120" w:after="120"/>
        <w:ind w:left="1843" w:hanging="1134"/>
        <w:jc w:val="both"/>
        <w:rPr>
          <w:rFonts w:ascii="Book Antiqua" w:hAnsi="Book Antiqua"/>
          <w:color w:val="auto"/>
          <w:sz w:val="22"/>
          <w:lang w:val="hu-HU"/>
        </w:rPr>
      </w:pPr>
      <w:r w:rsidRPr="00903B69">
        <w:rPr>
          <w:rFonts w:ascii="Book Antiqua" w:hAnsi="Book Antiqua"/>
          <w:color w:val="auto"/>
          <w:sz w:val="22"/>
          <w:lang w:val="hu-HU"/>
        </w:rPr>
        <w:t>5226’25</w:t>
      </w:r>
      <w:r w:rsidRPr="00903B69">
        <w:rPr>
          <w:rFonts w:ascii="Book Antiqua" w:hAnsi="Book Antiqua"/>
          <w:color w:val="auto"/>
          <w:sz w:val="22"/>
          <w:lang w:val="hu-HU"/>
        </w:rPr>
        <w:tab/>
        <w:t>Egyéb, szállítást kiegészítő szolgáltatás</w:t>
      </w:r>
    </w:p>
    <w:p w14:paraId="1E09E264" w14:textId="75E532D8" w:rsidR="00451ED8" w:rsidRPr="00903B69" w:rsidRDefault="00451ED8" w:rsidP="007D64A6">
      <w:pPr>
        <w:tabs>
          <w:tab w:val="left" w:pos="709"/>
          <w:tab w:val="left" w:pos="1843"/>
        </w:tabs>
        <w:spacing w:before="120" w:after="120"/>
        <w:ind w:left="1843" w:hanging="1134"/>
        <w:jc w:val="both"/>
        <w:rPr>
          <w:rFonts w:ascii="Book Antiqua" w:hAnsi="Book Antiqua"/>
          <w:color w:val="auto"/>
          <w:sz w:val="22"/>
          <w:lang w:val="hu-HU"/>
        </w:rPr>
      </w:pPr>
      <w:r w:rsidRPr="00903B69">
        <w:rPr>
          <w:rFonts w:ascii="Book Antiqua" w:hAnsi="Book Antiqua"/>
          <w:color w:val="auto"/>
          <w:sz w:val="22"/>
          <w:lang w:val="hu-HU"/>
        </w:rPr>
        <w:t>5231’25</w:t>
      </w:r>
      <w:r w:rsidRPr="00903B69">
        <w:rPr>
          <w:rFonts w:ascii="Book Antiqua" w:hAnsi="Book Antiqua"/>
          <w:color w:val="auto"/>
          <w:sz w:val="22"/>
          <w:lang w:val="hu-HU"/>
        </w:rPr>
        <w:tab/>
        <w:t>Áruszállítási szolgáltatás közvetítése</w:t>
      </w:r>
    </w:p>
    <w:p w14:paraId="62D2C7EE" w14:textId="77777777" w:rsidR="00451ED8" w:rsidRPr="00903B69" w:rsidRDefault="00451ED8" w:rsidP="007D64A6">
      <w:pPr>
        <w:tabs>
          <w:tab w:val="left" w:pos="709"/>
          <w:tab w:val="left" w:pos="1843"/>
        </w:tabs>
        <w:spacing w:before="120" w:after="120"/>
        <w:ind w:left="1843" w:hanging="1134"/>
        <w:jc w:val="both"/>
        <w:rPr>
          <w:rFonts w:ascii="Book Antiqua" w:hAnsi="Book Antiqua"/>
          <w:color w:val="auto"/>
          <w:sz w:val="22"/>
          <w:lang w:val="hu-HU"/>
        </w:rPr>
      </w:pPr>
      <w:r w:rsidRPr="00903B69">
        <w:rPr>
          <w:rFonts w:ascii="Book Antiqua" w:hAnsi="Book Antiqua"/>
          <w:color w:val="auto"/>
          <w:sz w:val="22"/>
          <w:lang w:val="hu-HU"/>
        </w:rPr>
        <w:t>5232’25</w:t>
      </w:r>
      <w:r w:rsidRPr="00903B69">
        <w:rPr>
          <w:rFonts w:ascii="Book Antiqua" w:hAnsi="Book Antiqua"/>
          <w:color w:val="auto"/>
          <w:sz w:val="22"/>
          <w:lang w:val="hu-HU"/>
        </w:rPr>
        <w:tab/>
        <w:t xml:space="preserve">Személyszállítási szolgáltatás közvetítése </w:t>
      </w:r>
    </w:p>
    <w:p w14:paraId="49EEC4E7" w14:textId="7F4DB2D6" w:rsidR="00D05F4E" w:rsidRPr="00903B69" w:rsidRDefault="00DB0E28" w:rsidP="007D64A6">
      <w:pPr>
        <w:tabs>
          <w:tab w:val="left" w:pos="709"/>
          <w:tab w:val="left" w:pos="1843"/>
        </w:tabs>
        <w:spacing w:before="120" w:after="120"/>
        <w:ind w:left="1843" w:hanging="1134"/>
        <w:jc w:val="both"/>
        <w:rPr>
          <w:rFonts w:ascii="Book Antiqua" w:hAnsi="Book Antiqua"/>
          <w:color w:val="auto"/>
          <w:sz w:val="22"/>
          <w:lang w:val="hu-HU"/>
        </w:rPr>
      </w:pPr>
      <w:r w:rsidRPr="00903B69">
        <w:rPr>
          <w:rFonts w:ascii="Book Antiqua" w:eastAsia="Times New Roman" w:hAnsi="Book Antiqua" w:cs="Arial"/>
          <w:color w:val="auto"/>
          <w:sz w:val="22"/>
          <w:szCs w:val="22"/>
          <w:lang w:val="hu-HU" w:eastAsia="en-US"/>
        </w:rPr>
        <w:t>5510'25</w:t>
      </w:r>
      <w:r w:rsidR="002542BB" w:rsidRPr="00903B69">
        <w:rPr>
          <w:rFonts w:ascii="Book Antiqua" w:eastAsia="Times New Roman" w:hAnsi="Book Antiqua" w:cs="Arial"/>
          <w:color w:val="auto"/>
          <w:sz w:val="22"/>
          <w:szCs w:val="22"/>
          <w:lang w:val="hu-HU" w:eastAsia="en-US"/>
        </w:rPr>
        <w:tab/>
      </w:r>
      <w:r w:rsidR="00D05F4E" w:rsidRPr="00903B69">
        <w:rPr>
          <w:rFonts w:ascii="Book Antiqua" w:hAnsi="Book Antiqua"/>
          <w:color w:val="auto"/>
          <w:sz w:val="22"/>
          <w:lang w:val="hu-HU"/>
        </w:rPr>
        <w:t>Szállodai szolgáltatás</w:t>
      </w:r>
    </w:p>
    <w:p w14:paraId="6B136A3E" w14:textId="0182DEB4" w:rsidR="00451ED8" w:rsidRPr="00903B69" w:rsidRDefault="00451ED8" w:rsidP="007D64A6">
      <w:pPr>
        <w:tabs>
          <w:tab w:val="left" w:pos="709"/>
          <w:tab w:val="left" w:pos="1843"/>
        </w:tabs>
        <w:spacing w:before="120" w:after="120"/>
        <w:ind w:left="1843" w:hanging="1134"/>
        <w:jc w:val="both"/>
        <w:rPr>
          <w:rFonts w:ascii="Book Antiqua" w:hAnsi="Book Antiqua"/>
          <w:color w:val="auto"/>
          <w:sz w:val="22"/>
          <w:lang w:val="hu-HU"/>
        </w:rPr>
      </w:pPr>
      <w:r w:rsidRPr="00903B69">
        <w:rPr>
          <w:rFonts w:ascii="Book Antiqua" w:hAnsi="Book Antiqua"/>
          <w:color w:val="auto"/>
          <w:sz w:val="22"/>
          <w:lang w:val="hu-HU"/>
        </w:rPr>
        <w:t>5540’25</w:t>
      </w:r>
      <w:r w:rsidRPr="00903B69">
        <w:rPr>
          <w:rFonts w:ascii="Book Antiqua" w:hAnsi="Book Antiqua"/>
          <w:color w:val="auto"/>
          <w:sz w:val="22"/>
          <w:lang w:val="hu-HU"/>
        </w:rPr>
        <w:tab/>
        <w:t>Szálláshely-szolgáltatás közvetítése</w:t>
      </w:r>
    </w:p>
    <w:p w14:paraId="3CE568D2" w14:textId="74862D44" w:rsidR="00451ED8" w:rsidRPr="00903B69" w:rsidRDefault="00451ED8" w:rsidP="007D64A6">
      <w:pPr>
        <w:tabs>
          <w:tab w:val="left" w:pos="709"/>
          <w:tab w:val="left" w:pos="1843"/>
        </w:tabs>
        <w:spacing w:before="120" w:after="120"/>
        <w:ind w:left="1843" w:hanging="1134"/>
        <w:jc w:val="both"/>
        <w:rPr>
          <w:rFonts w:ascii="Book Antiqua" w:hAnsi="Book Antiqua"/>
          <w:color w:val="auto"/>
          <w:sz w:val="22"/>
          <w:lang w:val="hu-HU"/>
        </w:rPr>
      </w:pPr>
      <w:r w:rsidRPr="00903B69">
        <w:rPr>
          <w:rFonts w:ascii="Book Antiqua" w:hAnsi="Book Antiqua"/>
          <w:color w:val="auto"/>
          <w:sz w:val="22"/>
          <w:lang w:val="hu-HU"/>
        </w:rPr>
        <w:t>5611’25</w:t>
      </w:r>
      <w:r w:rsidRPr="00903B69">
        <w:rPr>
          <w:rFonts w:ascii="Book Antiqua" w:hAnsi="Book Antiqua"/>
          <w:color w:val="auto"/>
          <w:sz w:val="22"/>
          <w:lang w:val="hu-HU"/>
        </w:rPr>
        <w:tab/>
        <w:t>Éttermi vendéglátás</w:t>
      </w:r>
    </w:p>
    <w:p w14:paraId="297B1AEA" w14:textId="632298E3" w:rsidR="00451ED8" w:rsidRPr="00903B69" w:rsidRDefault="00451ED8" w:rsidP="007D64A6">
      <w:pPr>
        <w:tabs>
          <w:tab w:val="left" w:pos="709"/>
          <w:tab w:val="left" w:pos="1843"/>
        </w:tabs>
        <w:spacing w:before="120" w:after="120"/>
        <w:ind w:left="1843" w:hanging="1134"/>
        <w:jc w:val="both"/>
        <w:rPr>
          <w:rFonts w:ascii="Book Antiqua" w:hAnsi="Book Antiqua"/>
          <w:color w:val="auto"/>
          <w:sz w:val="22"/>
          <w:lang w:val="hu-HU"/>
        </w:rPr>
      </w:pPr>
      <w:r w:rsidRPr="00903B69">
        <w:rPr>
          <w:rFonts w:ascii="Book Antiqua" w:hAnsi="Book Antiqua"/>
          <w:color w:val="auto"/>
          <w:sz w:val="22"/>
          <w:lang w:val="hu-HU"/>
        </w:rPr>
        <w:t>5612’25</w:t>
      </w:r>
      <w:r w:rsidRPr="00903B69">
        <w:rPr>
          <w:rFonts w:ascii="Book Antiqua" w:hAnsi="Book Antiqua"/>
          <w:color w:val="auto"/>
          <w:sz w:val="22"/>
          <w:lang w:val="hu-HU"/>
        </w:rPr>
        <w:tab/>
        <w:t>Mozgó vendéglátás</w:t>
      </w:r>
    </w:p>
    <w:p w14:paraId="4EEB0F15" w14:textId="1AA793BE" w:rsidR="00913D99" w:rsidRPr="00903B69" w:rsidRDefault="00913D99" w:rsidP="007D64A6">
      <w:pPr>
        <w:tabs>
          <w:tab w:val="left" w:pos="709"/>
          <w:tab w:val="left" w:pos="1843"/>
        </w:tabs>
        <w:spacing w:before="120" w:after="120"/>
        <w:ind w:left="1843" w:hanging="1134"/>
        <w:jc w:val="both"/>
        <w:rPr>
          <w:rFonts w:ascii="Book Antiqua" w:hAnsi="Book Antiqua"/>
          <w:color w:val="auto"/>
          <w:sz w:val="22"/>
          <w:lang w:val="hu-HU"/>
        </w:rPr>
      </w:pPr>
      <w:r w:rsidRPr="00903B69">
        <w:rPr>
          <w:rFonts w:ascii="Book Antiqua" w:hAnsi="Book Antiqua"/>
          <w:color w:val="auto"/>
          <w:sz w:val="22"/>
          <w:lang w:val="hu-HU"/>
        </w:rPr>
        <w:t>5640’25</w:t>
      </w:r>
      <w:r w:rsidRPr="00903B69">
        <w:rPr>
          <w:rFonts w:ascii="Book Antiqua" w:hAnsi="Book Antiqua"/>
          <w:color w:val="auto"/>
          <w:sz w:val="22"/>
          <w:lang w:val="hu-HU"/>
        </w:rPr>
        <w:tab/>
        <w:t>Étel és italszolgáltatás közvetítése</w:t>
      </w:r>
    </w:p>
    <w:p w14:paraId="1A85659A" w14:textId="42EDEE8D" w:rsidR="00451ED8" w:rsidRPr="00903B69" w:rsidRDefault="00451ED8" w:rsidP="007D64A6">
      <w:pPr>
        <w:tabs>
          <w:tab w:val="left" w:pos="709"/>
          <w:tab w:val="left" w:pos="1843"/>
        </w:tabs>
        <w:spacing w:before="120" w:after="120"/>
        <w:ind w:left="1843" w:hanging="1134"/>
        <w:jc w:val="both"/>
        <w:rPr>
          <w:rFonts w:ascii="Book Antiqua" w:hAnsi="Book Antiqua"/>
          <w:color w:val="auto"/>
          <w:sz w:val="22"/>
          <w:lang w:val="hu-HU"/>
        </w:rPr>
      </w:pPr>
      <w:r w:rsidRPr="00903B69">
        <w:rPr>
          <w:rFonts w:ascii="Book Antiqua" w:hAnsi="Book Antiqua"/>
          <w:color w:val="auto"/>
          <w:sz w:val="22"/>
          <w:lang w:val="hu-HU"/>
        </w:rPr>
        <w:t>6310’25</w:t>
      </w:r>
      <w:r w:rsidRPr="00903B69">
        <w:rPr>
          <w:rFonts w:ascii="Book Antiqua" w:hAnsi="Book Antiqua"/>
          <w:color w:val="auto"/>
          <w:sz w:val="22"/>
          <w:lang w:val="hu-HU"/>
        </w:rPr>
        <w:tab/>
        <w:t>Számítástechnikai infrastruktúra, adatfeldolgozás, tárhelyszolgáltatás és kapcsolódó szolgáltatások</w:t>
      </w:r>
    </w:p>
    <w:p w14:paraId="1435BA8F" w14:textId="2B839F47" w:rsidR="00D05F4E" w:rsidRPr="00903B69" w:rsidRDefault="00DB0E28" w:rsidP="007D64A6">
      <w:pPr>
        <w:tabs>
          <w:tab w:val="left" w:pos="709"/>
          <w:tab w:val="left" w:pos="1843"/>
        </w:tabs>
        <w:spacing w:before="120" w:after="120"/>
        <w:ind w:left="1843" w:hanging="1134"/>
        <w:jc w:val="both"/>
        <w:rPr>
          <w:rFonts w:ascii="Book Antiqua" w:hAnsi="Book Antiqua"/>
          <w:color w:val="auto"/>
          <w:sz w:val="22"/>
          <w:lang w:val="hu-HU"/>
        </w:rPr>
      </w:pPr>
      <w:r w:rsidRPr="00903B69">
        <w:rPr>
          <w:rFonts w:ascii="Book Antiqua" w:eastAsia="Times New Roman" w:hAnsi="Book Antiqua" w:cs="Arial"/>
          <w:color w:val="auto"/>
          <w:sz w:val="22"/>
          <w:szCs w:val="22"/>
          <w:lang w:val="hu-HU" w:eastAsia="en-US"/>
        </w:rPr>
        <w:t>6811</w:t>
      </w:r>
      <w:r w:rsidR="009B0749" w:rsidRPr="00903B69">
        <w:rPr>
          <w:rFonts w:ascii="Book Antiqua" w:eastAsia="Times New Roman" w:hAnsi="Book Antiqua" w:cs="Arial"/>
          <w:color w:val="auto"/>
          <w:sz w:val="22"/>
          <w:szCs w:val="22"/>
          <w:lang w:val="hu-HU" w:eastAsia="en-US"/>
        </w:rPr>
        <w:t>’</w:t>
      </w:r>
      <w:r w:rsidRPr="00903B69">
        <w:rPr>
          <w:rFonts w:ascii="Book Antiqua" w:eastAsia="Times New Roman" w:hAnsi="Book Antiqua" w:cs="Arial"/>
          <w:color w:val="auto"/>
          <w:sz w:val="22"/>
          <w:szCs w:val="22"/>
          <w:lang w:val="hu-HU" w:eastAsia="en-US"/>
        </w:rPr>
        <w:t>25</w:t>
      </w:r>
      <w:r w:rsidR="002542BB" w:rsidRPr="00903B69">
        <w:rPr>
          <w:rFonts w:ascii="Book Antiqua" w:eastAsia="Times New Roman" w:hAnsi="Book Antiqua" w:cs="Arial"/>
          <w:color w:val="auto"/>
          <w:sz w:val="22"/>
          <w:szCs w:val="22"/>
          <w:lang w:val="hu-HU" w:eastAsia="en-US"/>
        </w:rPr>
        <w:tab/>
      </w:r>
      <w:r w:rsidR="00D05F4E" w:rsidRPr="00903B69">
        <w:rPr>
          <w:rFonts w:ascii="Book Antiqua" w:hAnsi="Book Antiqua"/>
          <w:color w:val="auto"/>
          <w:sz w:val="22"/>
          <w:lang w:val="hu-HU"/>
        </w:rPr>
        <w:t>Saját tulajdonú ingatlan adásvétele</w:t>
      </w:r>
    </w:p>
    <w:p w14:paraId="6C42C3FB" w14:textId="1490F005" w:rsidR="00D05F4E" w:rsidRPr="00903B69" w:rsidRDefault="00451ED8" w:rsidP="007D64A6">
      <w:pPr>
        <w:tabs>
          <w:tab w:val="left" w:pos="709"/>
          <w:tab w:val="left" w:pos="1843"/>
        </w:tabs>
        <w:spacing w:before="120" w:after="120"/>
        <w:ind w:left="1843" w:hanging="1134"/>
        <w:jc w:val="both"/>
        <w:rPr>
          <w:rFonts w:ascii="Book Antiqua" w:hAnsi="Book Antiqua"/>
          <w:color w:val="auto"/>
          <w:sz w:val="22"/>
          <w:highlight w:val="yellow"/>
          <w:lang w:val="hu-HU"/>
        </w:rPr>
      </w:pPr>
      <w:r w:rsidRPr="00903B69">
        <w:rPr>
          <w:rFonts w:ascii="Book Antiqua" w:hAnsi="Book Antiqua"/>
          <w:color w:val="auto"/>
          <w:sz w:val="22"/>
          <w:lang w:val="hu-HU"/>
        </w:rPr>
        <w:t>6820’25</w:t>
      </w:r>
      <w:r w:rsidRPr="00903B69">
        <w:rPr>
          <w:rFonts w:ascii="Book Antiqua" w:hAnsi="Book Antiqua"/>
          <w:color w:val="auto"/>
          <w:sz w:val="22"/>
          <w:lang w:val="hu-HU"/>
        </w:rPr>
        <w:tab/>
        <w:t>Saját tulajdonú, bérelt ingatlan bérbeadása, üzemeltetése</w:t>
      </w:r>
    </w:p>
    <w:p w14:paraId="49A96DB5" w14:textId="463FFEDA" w:rsidR="00DB0E28" w:rsidRPr="00903B69" w:rsidRDefault="00DB0E28" w:rsidP="007D64A6">
      <w:pPr>
        <w:tabs>
          <w:tab w:val="left" w:pos="709"/>
          <w:tab w:val="left" w:pos="1843"/>
        </w:tabs>
        <w:spacing w:before="120" w:after="120"/>
        <w:ind w:left="1843" w:hanging="1134"/>
        <w:jc w:val="both"/>
        <w:rPr>
          <w:rFonts w:ascii="Book Antiqua" w:eastAsia="Times New Roman" w:hAnsi="Book Antiqua" w:cs="Arial"/>
          <w:color w:val="auto"/>
          <w:sz w:val="22"/>
          <w:szCs w:val="22"/>
          <w:lang w:val="hu-HU" w:eastAsia="en-US"/>
        </w:rPr>
      </w:pPr>
      <w:r w:rsidRPr="00903B69">
        <w:rPr>
          <w:rFonts w:ascii="Book Antiqua" w:eastAsia="Times New Roman" w:hAnsi="Book Antiqua" w:cs="Arial"/>
          <w:color w:val="auto"/>
          <w:sz w:val="22"/>
          <w:szCs w:val="22"/>
          <w:lang w:val="hu-HU" w:eastAsia="en-US"/>
        </w:rPr>
        <w:t>7020</w:t>
      </w:r>
      <w:r w:rsidR="009B0749" w:rsidRPr="00903B69">
        <w:rPr>
          <w:rFonts w:ascii="Book Antiqua" w:eastAsia="Times New Roman" w:hAnsi="Book Antiqua" w:cs="Arial"/>
          <w:color w:val="auto"/>
          <w:sz w:val="22"/>
          <w:szCs w:val="22"/>
          <w:lang w:val="hu-HU" w:eastAsia="en-US"/>
        </w:rPr>
        <w:t>’</w:t>
      </w:r>
      <w:r w:rsidRPr="00903B69">
        <w:rPr>
          <w:rFonts w:ascii="Book Antiqua" w:eastAsia="Times New Roman" w:hAnsi="Book Antiqua" w:cs="Arial"/>
          <w:color w:val="auto"/>
          <w:sz w:val="22"/>
          <w:szCs w:val="22"/>
          <w:lang w:val="hu-HU" w:eastAsia="en-US"/>
        </w:rPr>
        <w:t>25</w:t>
      </w:r>
      <w:r w:rsidR="002542BB" w:rsidRPr="00903B69">
        <w:rPr>
          <w:rFonts w:ascii="Book Antiqua" w:eastAsia="Times New Roman" w:hAnsi="Book Antiqua" w:cs="Arial"/>
          <w:color w:val="auto"/>
          <w:sz w:val="22"/>
          <w:szCs w:val="22"/>
          <w:lang w:val="hu-HU" w:eastAsia="en-US"/>
        </w:rPr>
        <w:tab/>
      </w:r>
      <w:r w:rsidRPr="00903B69">
        <w:rPr>
          <w:rFonts w:ascii="Book Antiqua" w:eastAsia="Times New Roman" w:hAnsi="Book Antiqua" w:cs="Arial"/>
          <w:color w:val="auto"/>
          <w:sz w:val="22"/>
          <w:szCs w:val="22"/>
          <w:lang w:val="hu-HU" w:eastAsia="en-US"/>
        </w:rPr>
        <w:t>Üzletviteli, egyéb üzletvezetési tanácsadás</w:t>
      </w:r>
    </w:p>
    <w:p w14:paraId="03E293CC" w14:textId="3F86EBD8" w:rsidR="00DB0E28" w:rsidRPr="00903B69" w:rsidRDefault="00DB0E28" w:rsidP="007D64A6">
      <w:pPr>
        <w:tabs>
          <w:tab w:val="left" w:pos="709"/>
          <w:tab w:val="left" w:pos="1843"/>
        </w:tabs>
        <w:spacing w:before="120" w:after="120"/>
        <w:ind w:left="1843" w:hanging="1134"/>
        <w:jc w:val="both"/>
        <w:rPr>
          <w:rFonts w:ascii="Book Antiqua" w:eastAsia="Times New Roman" w:hAnsi="Book Antiqua" w:cs="Arial"/>
          <w:color w:val="auto"/>
          <w:sz w:val="22"/>
          <w:szCs w:val="22"/>
          <w:lang w:val="hu-HU" w:eastAsia="en-US"/>
        </w:rPr>
      </w:pPr>
      <w:r w:rsidRPr="00903B69">
        <w:rPr>
          <w:rFonts w:ascii="Book Antiqua" w:eastAsia="Times New Roman" w:hAnsi="Book Antiqua" w:cs="Arial"/>
          <w:color w:val="auto"/>
          <w:sz w:val="22"/>
          <w:szCs w:val="22"/>
          <w:lang w:val="hu-HU" w:eastAsia="en-US"/>
        </w:rPr>
        <w:t>7311</w:t>
      </w:r>
      <w:r w:rsidR="009B0749" w:rsidRPr="00903B69">
        <w:rPr>
          <w:rFonts w:ascii="Book Antiqua" w:eastAsia="Times New Roman" w:hAnsi="Book Antiqua" w:cs="Arial"/>
          <w:color w:val="auto"/>
          <w:sz w:val="22"/>
          <w:szCs w:val="22"/>
          <w:lang w:val="hu-HU" w:eastAsia="en-US"/>
        </w:rPr>
        <w:t>’</w:t>
      </w:r>
      <w:r w:rsidRPr="00903B69">
        <w:rPr>
          <w:rFonts w:ascii="Book Antiqua" w:eastAsia="Times New Roman" w:hAnsi="Book Antiqua" w:cs="Arial"/>
          <w:color w:val="auto"/>
          <w:sz w:val="22"/>
          <w:szCs w:val="22"/>
          <w:lang w:val="hu-HU" w:eastAsia="en-US"/>
        </w:rPr>
        <w:t>25</w:t>
      </w:r>
      <w:r w:rsidR="002542BB" w:rsidRPr="00903B69">
        <w:rPr>
          <w:rFonts w:ascii="Book Antiqua" w:eastAsia="Times New Roman" w:hAnsi="Book Antiqua" w:cs="Arial"/>
          <w:color w:val="auto"/>
          <w:sz w:val="22"/>
          <w:szCs w:val="22"/>
          <w:lang w:val="hu-HU" w:eastAsia="en-US"/>
        </w:rPr>
        <w:tab/>
      </w:r>
      <w:r w:rsidRPr="00903B69">
        <w:rPr>
          <w:rFonts w:ascii="Book Antiqua" w:eastAsia="Times New Roman" w:hAnsi="Book Antiqua" w:cs="Arial"/>
          <w:color w:val="auto"/>
          <w:sz w:val="22"/>
          <w:szCs w:val="22"/>
          <w:lang w:val="hu-HU" w:eastAsia="en-US"/>
        </w:rPr>
        <w:t>Reklámügynöki tevékenység</w:t>
      </w:r>
    </w:p>
    <w:p w14:paraId="264CA0D3" w14:textId="59EE35AD" w:rsidR="00DB0E28" w:rsidRPr="00903B69" w:rsidRDefault="00DB0E28" w:rsidP="007D64A6">
      <w:pPr>
        <w:tabs>
          <w:tab w:val="left" w:pos="709"/>
          <w:tab w:val="left" w:pos="1843"/>
        </w:tabs>
        <w:spacing w:before="120" w:after="120"/>
        <w:ind w:left="1843" w:hanging="1134"/>
        <w:jc w:val="both"/>
        <w:rPr>
          <w:rFonts w:ascii="Book Antiqua" w:eastAsia="Times New Roman" w:hAnsi="Book Antiqua" w:cs="Arial"/>
          <w:color w:val="auto"/>
          <w:sz w:val="22"/>
          <w:szCs w:val="22"/>
          <w:lang w:val="hu-HU" w:eastAsia="en-US"/>
        </w:rPr>
      </w:pPr>
      <w:r w:rsidRPr="00903B69">
        <w:rPr>
          <w:rFonts w:ascii="Book Antiqua" w:eastAsia="Times New Roman" w:hAnsi="Book Antiqua" w:cs="Arial"/>
          <w:color w:val="auto"/>
          <w:sz w:val="22"/>
          <w:szCs w:val="22"/>
          <w:lang w:val="hu-HU" w:eastAsia="en-US"/>
        </w:rPr>
        <w:t>7312</w:t>
      </w:r>
      <w:r w:rsidR="009B0749" w:rsidRPr="00903B69">
        <w:rPr>
          <w:rFonts w:ascii="Book Antiqua" w:eastAsia="Times New Roman" w:hAnsi="Book Antiqua" w:cs="Arial"/>
          <w:color w:val="auto"/>
          <w:sz w:val="22"/>
          <w:szCs w:val="22"/>
          <w:lang w:val="hu-HU" w:eastAsia="en-US"/>
        </w:rPr>
        <w:t>’</w:t>
      </w:r>
      <w:r w:rsidRPr="00903B69">
        <w:rPr>
          <w:rFonts w:ascii="Book Antiqua" w:eastAsia="Times New Roman" w:hAnsi="Book Antiqua" w:cs="Arial"/>
          <w:color w:val="auto"/>
          <w:sz w:val="22"/>
          <w:szCs w:val="22"/>
          <w:lang w:val="hu-HU" w:eastAsia="en-US"/>
        </w:rPr>
        <w:t>25</w:t>
      </w:r>
      <w:r w:rsidR="002542BB" w:rsidRPr="00903B69">
        <w:rPr>
          <w:rFonts w:ascii="Book Antiqua" w:eastAsia="Times New Roman" w:hAnsi="Book Antiqua" w:cs="Arial"/>
          <w:color w:val="auto"/>
          <w:sz w:val="22"/>
          <w:szCs w:val="22"/>
          <w:lang w:val="hu-HU" w:eastAsia="en-US"/>
        </w:rPr>
        <w:tab/>
      </w:r>
      <w:r w:rsidRPr="00903B69">
        <w:rPr>
          <w:rFonts w:ascii="Book Antiqua" w:eastAsia="Times New Roman" w:hAnsi="Book Antiqua" w:cs="Arial"/>
          <w:color w:val="auto"/>
          <w:sz w:val="22"/>
          <w:szCs w:val="22"/>
          <w:lang w:val="hu-HU" w:eastAsia="en-US"/>
        </w:rPr>
        <w:t>Médiareklám</w:t>
      </w:r>
    </w:p>
    <w:p w14:paraId="613AF047" w14:textId="06EE9C3D" w:rsidR="009B0749" w:rsidRPr="00903B69" w:rsidRDefault="009B0749" w:rsidP="007D64A6">
      <w:pPr>
        <w:tabs>
          <w:tab w:val="left" w:pos="709"/>
          <w:tab w:val="left" w:pos="1843"/>
        </w:tabs>
        <w:spacing w:before="120" w:after="120"/>
        <w:ind w:left="1843" w:hanging="1134"/>
        <w:jc w:val="both"/>
        <w:rPr>
          <w:rFonts w:ascii="Book Antiqua" w:hAnsi="Book Antiqua"/>
          <w:color w:val="auto"/>
          <w:sz w:val="22"/>
          <w:lang w:val="hu-HU"/>
        </w:rPr>
      </w:pPr>
      <w:r w:rsidRPr="00903B69">
        <w:rPr>
          <w:rFonts w:ascii="Book Antiqua" w:hAnsi="Book Antiqua"/>
          <w:color w:val="auto"/>
          <w:sz w:val="22"/>
          <w:lang w:val="hu-HU"/>
        </w:rPr>
        <w:t>7499’25</w:t>
      </w:r>
      <w:r w:rsidRPr="00903B69">
        <w:rPr>
          <w:rFonts w:ascii="Book Antiqua" w:hAnsi="Book Antiqua"/>
          <w:color w:val="auto"/>
          <w:sz w:val="22"/>
          <w:lang w:val="hu-HU"/>
        </w:rPr>
        <w:tab/>
      </w:r>
      <w:proofErr w:type="spellStart"/>
      <w:r w:rsidRPr="00903B69">
        <w:rPr>
          <w:rFonts w:ascii="Book Antiqua" w:hAnsi="Book Antiqua"/>
          <w:color w:val="auto"/>
          <w:sz w:val="22"/>
          <w:lang w:val="hu-HU"/>
        </w:rPr>
        <w:t>M.n.s</w:t>
      </w:r>
      <w:proofErr w:type="spellEnd"/>
      <w:r w:rsidRPr="00903B69">
        <w:rPr>
          <w:rFonts w:ascii="Book Antiqua" w:hAnsi="Book Antiqua"/>
          <w:color w:val="auto"/>
          <w:sz w:val="22"/>
          <w:lang w:val="hu-HU"/>
        </w:rPr>
        <w:t>. egyéb szakmai, tudományos, műszaki tevékenység</w:t>
      </w:r>
    </w:p>
    <w:p w14:paraId="46C7505E" w14:textId="170E5E6A" w:rsidR="00D05F4E" w:rsidRPr="00903B69" w:rsidRDefault="00DB0E28" w:rsidP="007D64A6">
      <w:pPr>
        <w:tabs>
          <w:tab w:val="left" w:pos="709"/>
          <w:tab w:val="left" w:pos="1843"/>
        </w:tabs>
        <w:spacing w:before="120" w:after="120"/>
        <w:ind w:left="1843" w:hanging="1134"/>
        <w:jc w:val="both"/>
        <w:rPr>
          <w:rFonts w:ascii="Book Antiqua" w:hAnsi="Book Antiqua"/>
          <w:color w:val="auto"/>
          <w:sz w:val="22"/>
          <w:lang w:val="hu-HU"/>
        </w:rPr>
      </w:pPr>
      <w:r w:rsidRPr="00903B69">
        <w:rPr>
          <w:rFonts w:ascii="Book Antiqua" w:eastAsia="Times New Roman" w:hAnsi="Book Antiqua" w:cs="Arial"/>
          <w:color w:val="auto"/>
          <w:sz w:val="22"/>
          <w:szCs w:val="22"/>
          <w:lang w:val="hu-HU" w:eastAsia="en-US"/>
        </w:rPr>
        <w:t>7711</w:t>
      </w:r>
      <w:r w:rsidR="009B0749" w:rsidRPr="00903B69">
        <w:rPr>
          <w:rFonts w:ascii="Book Antiqua" w:eastAsia="Times New Roman" w:hAnsi="Book Antiqua" w:cs="Arial"/>
          <w:color w:val="auto"/>
          <w:sz w:val="22"/>
          <w:szCs w:val="22"/>
          <w:lang w:val="hu-HU" w:eastAsia="en-US"/>
        </w:rPr>
        <w:t>’</w:t>
      </w:r>
      <w:r w:rsidRPr="00903B69">
        <w:rPr>
          <w:rFonts w:ascii="Book Antiqua" w:eastAsia="Times New Roman" w:hAnsi="Book Antiqua" w:cs="Arial"/>
          <w:color w:val="auto"/>
          <w:sz w:val="22"/>
          <w:szCs w:val="22"/>
          <w:lang w:val="hu-HU" w:eastAsia="en-US"/>
        </w:rPr>
        <w:t>25</w:t>
      </w:r>
      <w:r w:rsidR="002542BB" w:rsidRPr="00903B69">
        <w:rPr>
          <w:rFonts w:ascii="Book Antiqua" w:eastAsia="Times New Roman" w:hAnsi="Book Antiqua" w:cs="Arial"/>
          <w:color w:val="auto"/>
          <w:sz w:val="22"/>
          <w:szCs w:val="22"/>
          <w:lang w:val="hu-HU" w:eastAsia="en-US"/>
        </w:rPr>
        <w:tab/>
      </w:r>
      <w:r w:rsidR="00D05F4E" w:rsidRPr="00903B69">
        <w:rPr>
          <w:rFonts w:ascii="Book Antiqua" w:hAnsi="Book Antiqua"/>
          <w:color w:val="auto"/>
          <w:sz w:val="22"/>
          <w:lang w:val="hu-HU"/>
        </w:rPr>
        <w:t>Személygépjármű kölcsönzése</w:t>
      </w:r>
    </w:p>
    <w:p w14:paraId="651C2816" w14:textId="7ACABFC1" w:rsidR="00451ED8" w:rsidRPr="00903B69" w:rsidRDefault="00451ED8" w:rsidP="007D64A6">
      <w:pPr>
        <w:tabs>
          <w:tab w:val="left" w:pos="709"/>
          <w:tab w:val="left" w:pos="1843"/>
        </w:tabs>
        <w:spacing w:before="120" w:after="120"/>
        <w:ind w:left="1843" w:hanging="1134"/>
        <w:jc w:val="both"/>
        <w:rPr>
          <w:rFonts w:ascii="Book Antiqua" w:hAnsi="Book Antiqua"/>
          <w:color w:val="auto"/>
          <w:sz w:val="22"/>
          <w:lang w:val="hu-HU"/>
        </w:rPr>
      </w:pPr>
      <w:r w:rsidRPr="00903B69">
        <w:rPr>
          <w:rFonts w:ascii="Book Antiqua" w:hAnsi="Book Antiqua"/>
          <w:color w:val="auto"/>
          <w:sz w:val="22"/>
          <w:lang w:val="hu-HU"/>
        </w:rPr>
        <w:t>7712’25</w:t>
      </w:r>
      <w:r w:rsidRPr="00903B69">
        <w:rPr>
          <w:rFonts w:ascii="Book Antiqua" w:hAnsi="Book Antiqua"/>
          <w:color w:val="auto"/>
          <w:sz w:val="22"/>
          <w:lang w:val="hu-HU"/>
        </w:rPr>
        <w:tab/>
        <w:t>Gépjárműkölcsönzés (3,5 tonna fölött)</w:t>
      </w:r>
    </w:p>
    <w:p w14:paraId="5C39FC20" w14:textId="10A09A7B" w:rsidR="00D05F4E" w:rsidRPr="00903B69" w:rsidRDefault="00DB0E28" w:rsidP="007D64A6">
      <w:pPr>
        <w:tabs>
          <w:tab w:val="left" w:pos="709"/>
          <w:tab w:val="left" w:pos="1843"/>
        </w:tabs>
        <w:spacing w:before="120" w:after="120"/>
        <w:ind w:left="1843" w:hanging="1134"/>
        <w:jc w:val="both"/>
        <w:rPr>
          <w:rFonts w:ascii="Book Antiqua" w:hAnsi="Book Antiqua"/>
          <w:color w:val="auto"/>
          <w:sz w:val="22"/>
          <w:lang w:val="hu-HU"/>
        </w:rPr>
      </w:pPr>
      <w:r w:rsidRPr="00903B69">
        <w:rPr>
          <w:rFonts w:ascii="Book Antiqua" w:eastAsia="Times New Roman" w:hAnsi="Book Antiqua" w:cs="Arial"/>
          <w:color w:val="auto"/>
          <w:sz w:val="22"/>
          <w:szCs w:val="22"/>
          <w:lang w:val="hu-HU" w:eastAsia="en-US"/>
        </w:rPr>
        <w:t>7734</w:t>
      </w:r>
      <w:r w:rsidR="009B0749" w:rsidRPr="00903B69">
        <w:rPr>
          <w:rFonts w:ascii="Book Antiqua" w:eastAsia="Times New Roman" w:hAnsi="Book Antiqua" w:cs="Arial"/>
          <w:color w:val="auto"/>
          <w:sz w:val="22"/>
          <w:szCs w:val="22"/>
          <w:lang w:val="hu-HU" w:eastAsia="en-US"/>
        </w:rPr>
        <w:t>’</w:t>
      </w:r>
      <w:r w:rsidRPr="00903B69">
        <w:rPr>
          <w:rFonts w:ascii="Book Antiqua" w:eastAsia="Times New Roman" w:hAnsi="Book Antiqua" w:cs="Arial"/>
          <w:color w:val="auto"/>
          <w:sz w:val="22"/>
          <w:szCs w:val="22"/>
          <w:lang w:val="hu-HU" w:eastAsia="en-US"/>
        </w:rPr>
        <w:t>25</w:t>
      </w:r>
      <w:r w:rsidR="002542BB" w:rsidRPr="00903B69">
        <w:rPr>
          <w:rFonts w:ascii="Book Antiqua" w:eastAsia="Times New Roman" w:hAnsi="Book Antiqua" w:cs="Arial"/>
          <w:color w:val="auto"/>
          <w:sz w:val="22"/>
          <w:szCs w:val="22"/>
          <w:lang w:val="hu-HU" w:eastAsia="en-US"/>
        </w:rPr>
        <w:tab/>
      </w:r>
      <w:r w:rsidR="00D05F4E" w:rsidRPr="00903B69">
        <w:rPr>
          <w:rFonts w:ascii="Book Antiqua" w:hAnsi="Book Antiqua"/>
          <w:color w:val="auto"/>
          <w:sz w:val="22"/>
          <w:lang w:val="hu-HU"/>
        </w:rPr>
        <w:t>Vízi szállítóeszköz kölcsönzése</w:t>
      </w:r>
    </w:p>
    <w:p w14:paraId="378A2F71" w14:textId="5DAEDB50" w:rsidR="00D05F4E" w:rsidRPr="00903B69" w:rsidRDefault="00DB0E28" w:rsidP="007D64A6">
      <w:pPr>
        <w:tabs>
          <w:tab w:val="left" w:pos="709"/>
          <w:tab w:val="left" w:pos="1843"/>
        </w:tabs>
        <w:spacing w:before="120" w:after="120"/>
        <w:ind w:left="1843" w:hanging="1134"/>
        <w:jc w:val="both"/>
        <w:rPr>
          <w:rFonts w:ascii="Book Antiqua" w:hAnsi="Book Antiqua"/>
          <w:color w:val="auto"/>
          <w:sz w:val="22"/>
          <w:lang w:val="hu-HU"/>
        </w:rPr>
      </w:pPr>
      <w:r w:rsidRPr="00903B69">
        <w:rPr>
          <w:rFonts w:ascii="Book Antiqua" w:eastAsia="Times New Roman" w:hAnsi="Book Antiqua" w:cs="Arial"/>
          <w:color w:val="auto"/>
          <w:sz w:val="22"/>
          <w:szCs w:val="22"/>
          <w:lang w:val="hu-HU" w:eastAsia="en-US"/>
        </w:rPr>
        <w:t>7735</w:t>
      </w:r>
      <w:r w:rsidR="009B0749" w:rsidRPr="00903B69">
        <w:rPr>
          <w:rFonts w:ascii="Book Antiqua" w:eastAsia="Times New Roman" w:hAnsi="Book Antiqua" w:cs="Arial"/>
          <w:color w:val="auto"/>
          <w:sz w:val="22"/>
          <w:szCs w:val="22"/>
          <w:lang w:val="hu-HU" w:eastAsia="en-US"/>
        </w:rPr>
        <w:t>’</w:t>
      </w:r>
      <w:r w:rsidRPr="00903B69">
        <w:rPr>
          <w:rFonts w:ascii="Book Antiqua" w:eastAsia="Times New Roman" w:hAnsi="Book Antiqua" w:cs="Arial"/>
          <w:color w:val="auto"/>
          <w:sz w:val="22"/>
          <w:szCs w:val="22"/>
          <w:lang w:val="hu-HU" w:eastAsia="en-US"/>
        </w:rPr>
        <w:t>25</w:t>
      </w:r>
      <w:r w:rsidR="002542BB" w:rsidRPr="00903B69">
        <w:rPr>
          <w:rFonts w:ascii="Book Antiqua" w:eastAsia="Times New Roman" w:hAnsi="Book Antiqua" w:cs="Arial"/>
          <w:color w:val="auto"/>
          <w:sz w:val="22"/>
          <w:szCs w:val="22"/>
          <w:lang w:val="hu-HU" w:eastAsia="en-US"/>
        </w:rPr>
        <w:tab/>
      </w:r>
      <w:r w:rsidR="00D05F4E" w:rsidRPr="00903B69">
        <w:rPr>
          <w:rFonts w:ascii="Book Antiqua" w:hAnsi="Book Antiqua"/>
          <w:color w:val="auto"/>
          <w:sz w:val="22"/>
          <w:lang w:val="hu-HU"/>
        </w:rPr>
        <w:t>Légi szállítóeszköz kölcsönzése</w:t>
      </w:r>
    </w:p>
    <w:p w14:paraId="63A0D489" w14:textId="19118A84" w:rsidR="00451ED8" w:rsidRPr="00903B69" w:rsidRDefault="00451ED8" w:rsidP="007D64A6">
      <w:pPr>
        <w:tabs>
          <w:tab w:val="left" w:pos="709"/>
          <w:tab w:val="left" w:pos="1843"/>
        </w:tabs>
        <w:spacing w:before="120" w:after="120"/>
        <w:ind w:left="1843" w:hanging="1134"/>
        <w:jc w:val="both"/>
        <w:rPr>
          <w:rFonts w:ascii="Book Antiqua" w:hAnsi="Book Antiqua"/>
          <w:color w:val="auto"/>
          <w:sz w:val="22"/>
          <w:highlight w:val="yellow"/>
          <w:lang w:val="hu-HU"/>
        </w:rPr>
      </w:pPr>
      <w:r w:rsidRPr="00903B69">
        <w:rPr>
          <w:rFonts w:ascii="Book Antiqua" w:hAnsi="Book Antiqua"/>
          <w:color w:val="auto"/>
          <w:sz w:val="22"/>
          <w:lang w:val="hu-HU"/>
        </w:rPr>
        <w:t>7739’25</w:t>
      </w:r>
      <w:r w:rsidRPr="00903B69">
        <w:rPr>
          <w:rFonts w:ascii="Book Antiqua" w:hAnsi="Book Antiqua"/>
          <w:color w:val="auto"/>
          <w:sz w:val="22"/>
          <w:lang w:val="hu-HU"/>
        </w:rPr>
        <w:tab/>
        <w:t>Egyéb gép, tárgyi eszköz kölcsönzése</w:t>
      </w:r>
      <w:r w:rsidRPr="00903B69">
        <w:rPr>
          <w:rFonts w:ascii="Book Antiqua" w:hAnsi="Book Antiqua"/>
          <w:color w:val="auto"/>
          <w:sz w:val="22"/>
          <w:highlight w:val="yellow"/>
          <w:lang w:val="hu-HU"/>
        </w:rPr>
        <w:t xml:space="preserve"> </w:t>
      </w:r>
    </w:p>
    <w:p w14:paraId="2F913FEE" w14:textId="6D2ED0FE" w:rsidR="00451ED8" w:rsidRPr="00903B69" w:rsidRDefault="00451ED8" w:rsidP="007D64A6">
      <w:pPr>
        <w:tabs>
          <w:tab w:val="left" w:pos="709"/>
          <w:tab w:val="left" w:pos="1843"/>
        </w:tabs>
        <w:spacing w:before="120" w:after="120"/>
        <w:ind w:left="1843" w:hanging="1134"/>
        <w:jc w:val="both"/>
        <w:rPr>
          <w:rFonts w:ascii="Book Antiqua" w:hAnsi="Book Antiqua"/>
          <w:color w:val="auto"/>
          <w:sz w:val="22"/>
        </w:rPr>
      </w:pPr>
      <w:r w:rsidRPr="00903B69">
        <w:rPr>
          <w:rFonts w:ascii="Book Antiqua" w:hAnsi="Book Antiqua"/>
          <w:color w:val="auto"/>
          <w:sz w:val="22"/>
        </w:rPr>
        <w:t>7751’25</w:t>
      </w:r>
      <w:r w:rsidRPr="00903B69">
        <w:rPr>
          <w:rFonts w:ascii="Book Antiqua" w:hAnsi="Book Antiqua"/>
          <w:color w:val="auto"/>
          <w:sz w:val="22"/>
        </w:rPr>
        <w:tab/>
        <w:t>Személygépjármű, lakóautó, pótkocsi kölcsönzésével kapcsolatos közvetítés</w:t>
      </w:r>
    </w:p>
    <w:p w14:paraId="09D002BD" w14:textId="17794ACD" w:rsidR="00451ED8" w:rsidRPr="00903B69" w:rsidRDefault="00451ED8" w:rsidP="007D64A6">
      <w:pPr>
        <w:tabs>
          <w:tab w:val="left" w:pos="709"/>
          <w:tab w:val="left" w:pos="1843"/>
        </w:tabs>
        <w:spacing w:before="120" w:after="120"/>
        <w:ind w:left="1843" w:hanging="1134"/>
        <w:jc w:val="both"/>
        <w:rPr>
          <w:rFonts w:ascii="Book Antiqua" w:hAnsi="Book Antiqua"/>
          <w:color w:val="auto"/>
          <w:sz w:val="22"/>
          <w:lang w:val="hu-HU"/>
        </w:rPr>
      </w:pPr>
      <w:r w:rsidRPr="00903B69">
        <w:rPr>
          <w:rFonts w:ascii="Book Antiqua" w:hAnsi="Book Antiqua"/>
          <w:color w:val="auto"/>
          <w:sz w:val="22"/>
          <w:lang w:val="hu-HU"/>
        </w:rPr>
        <w:t>7911’25</w:t>
      </w:r>
      <w:r w:rsidRPr="00903B69">
        <w:rPr>
          <w:rFonts w:ascii="Book Antiqua" w:hAnsi="Book Antiqua"/>
          <w:color w:val="auto"/>
          <w:sz w:val="22"/>
          <w:lang w:val="hu-HU"/>
        </w:rPr>
        <w:tab/>
        <w:t xml:space="preserve">Utazásközvetítés </w:t>
      </w:r>
    </w:p>
    <w:p w14:paraId="628DB573" w14:textId="71A3A652" w:rsidR="00D05F4E" w:rsidRPr="00903B69" w:rsidRDefault="00DB0E28" w:rsidP="007D64A6">
      <w:pPr>
        <w:tabs>
          <w:tab w:val="left" w:pos="709"/>
          <w:tab w:val="left" w:pos="1843"/>
        </w:tabs>
        <w:spacing w:before="120" w:after="120"/>
        <w:ind w:left="1843" w:hanging="1134"/>
        <w:jc w:val="both"/>
        <w:rPr>
          <w:rFonts w:ascii="Book Antiqua" w:hAnsi="Book Antiqua"/>
          <w:color w:val="auto"/>
          <w:sz w:val="22"/>
          <w:lang w:val="hu-HU"/>
        </w:rPr>
      </w:pPr>
      <w:r w:rsidRPr="00903B69">
        <w:rPr>
          <w:rFonts w:ascii="Book Antiqua" w:eastAsia="Times New Roman" w:hAnsi="Book Antiqua" w:cs="Arial"/>
          <w:color w:val="auto"/>
          <w:sz w:val="22"/>
          <w:szCs w:val="22"/>
          <w:lang w:val="hu-HU" w:eastAsia="en-US"/>
        </w:rPr>
        <w:t>7912</w:t>
      </w:r>
      <w:r w:rsidR="009B0749" w:rsidRPr="00903B69">
        <w:rPr>
          <w:rFonts w:ascii="Book Antiqua" w:eastAsia="Times New Roman" w:hAnsi="Book Antiqua" w:cs="Arial"/>
          <w:color w:val="auto"/>
          <w:sz w:val="22"/>
          <w:szCs w:val="22"/>
          <w:lang w:val="hu-HU" w:eastAsia="en-US"/>
        </w:rPr>
        <w:t>’</w:t>
      </w:r>
      <w:r w:rsidRPr="00903B69">
        <w:rPr>
          <w:rFonts w:ascii="Book Antiqua" w:eastAsia="Times New Roman" w:hAnsi="Book Antiqua" w:cs="Arial"/>
          <w:color w:val="auto"/>
          <w:sz w:val="22"/>
          <w:szCs w:val="22"/>
          <w:lang w:val="hu-HU" w:eastAsia="en-US"/>
        </w:rPr>
        <w:t>25</w:t>
      </w:r>
      <w:r w:rsidR="002542BB" w:rsidRPr="00903B69">
        <w:rPr>
          <w:rFonts w:ascii="Book Antiqua" w:eastAsia="Times New Roman" w:hAnsi="Book Antiqua" w:cs="Arial"/>
          <w:color w:val="auto"/>
          <w:sz w:val="22"/>
          <w:szCs w:val="22"/>
          <w:lang w:val="hu-HU" w:eastAsia="en-US"/>
        </w:rPr>
        <w:tab/>
      </w:r>
      <w:r w:rsidR="00D05F4E" w:rsidRPr="00903B69">
        <w:rPr>
          <w:rFonts w:ascii="Book Antiqua" w:hAnsi="Book Antiqua"/>
          <w:color w:val="auto"/>
          <w:sz w:val="22"/>
          <w:lang w:val="hu-HU"/>
        </w:rPr>
        <w:t>Utazásszervezés</w:t>
      </w:r>
    </w:p>
    <w:p w14:paraId="6153296F" w14:textId="3E9E58F4" w:rsidR="00913D99" w:rsidRPr="00903B69" w:rsidRDefault="00913D99" w:rsidP="00913D99">
      <w:pPr>
        <w:tabs>
          <w:tab w:val="left" w:pos="709"/>
          <w:tab w:val="left" w:pos="1843"/>
        </w:tabs>
        <w:spacing w:before="120" w:after="120"/>
        <w:ind w:left="1843" w:hanging="1134"/>
        <w:jc w:val="both"/>
        <w:rPr>
          <w:rFonts w:ascii="Book Antiqua" w:hAnsi="Book Antiqua"/>
          <w:color w:val="auto"/>
          <w:sz w:val="22"/>
          <w:highlight w:val="yellow"/>
        </w:rPr>
      </w:pPr>
      <w:r w:rsidRPr="00903B69">
        <w:rPr>
          <w:rFonts w:ascii="Book Antiqua" w:hAnsi="Book Antiqua"/>
          <w:color w:val="auto"/>
          <w:sz w:val="22"/>
        </w:rPr>
        <w:t>7990’25</w:t>
      </w:r>
      <w:r w:rsidRPr="00903B69">
        <w:rPr>
          <w:rFonts w:ascii="Book Antiqua" w:hAnsi="Book Antiqua"/>
          <w:color w:val="auto"/>
          <w:sz w:val="22"/>
        </w:rPr>
        <w:tab/>
        <w:t>Egyéb foglalás</w:t>
      </w:r>
    </w:p>
    <w:p w14:paraId="3E22679A" w14:textId="04DDEE7C" w:rsidR="009B0749" w:rsidRPr="00903B69" w:rsidRDefault="009B0749" w:rsidP="007D64A6">
      <w:pPr>
        <w:tabs>
          <w:tab w:val="left" w:pos="709"/>
          <w:tab w:val="left" w:pos="1843"/>
        </w:tabs>
        <w:spacing w:before="120" w:after="120"/>
        <w:ind w:left="1843" w:hanging="1134"/>
        <w:jc w:val="both"/>
        <w:rPr>
          <w:rFonts w:ascii="Book Antiqua" w:hAnsi="Book Antiqua"/>
          <w:color w:val="auto"/>
          <w:sz w:val="22"/>
          <w:lang w:val="hu-HU"/>
        </w:rPr>
      </w:pPr>
      <w:r w:rsidRPr="00903B69">
        <w:rPr>
          <w:rFonts w:ascii="Book Antiqua" w:hAnsi="Book Antiqua"/>
          <w:color w:val="auto"/>
          <w:sz w:val="22"/>
          <w:lang w:val="hu-HU"/>
        </w:rPr>
        <w:t>8230’25</w:t>
      </w:r>
      <w:r w:rsidRPr="00903B69">
        <w:rPr>
          <w:rFonts w:ascii="Book Antiqua" w:hAnsi="Book Antiqua"/>
          <w:color w:val="auto"/>
          <w:sz w:val="22"/>
          <w:lang w:val="hu-HU"/>
        </w:rPr>
        <w:tab/>
        <w:t>Konferencia, kereskedelmi bemutató szervezése</w:t>
      </w:r>
    </w:p>
    <w:p w14:paraId="6232B743" w14:textId="39E26AA7" w:rsidR="009B0749" w:rsidRPr="00903B69" w:rsidRDefault="009B0749" w:rsidP="007D64A6">
      <w:pPr>
        <w:tabs>
          <w:tab w:val="left" w:pos="709"/>
          <w:tab w:val="left" w:pos="1843"/>
        </w:tabs>
        <w:spacing w:before="120" w:after="120"/>
        <w:ind w:left="1843" w:hanging="1134"/>
        <w:jc w:val="both"/>
        <w:rPr>
          <w:rFonts w:ascii="Book Antiqua" w:hAnsi="Book Antiqua"/>
          <w:color w:val="auto"/>
          <w:sz w:val="22"/>
          <w:lang w:val="hu-HU"/>
        </w:rPr>
      </w:pPr>
      <w:r w:rsidRPr="00903B69">
        <w:rPr>
          <w:rFonts w:ascii="Book Antiqua" w:hAnsi="Book Antiqua"/>
          <w:color w:val="auto"/>
          <w:sz w:val="22"/>
          <w:lang w:val="hu-HU"/>
        </w:rPr>
        <w:t>8240’25</w:t>
      </w:r>
      <w:r w:rsidRPr="00903B69">
        <w:rPr>
          <w:rFonts w:ascii="Book Antiqua" w:hAnsi="Book Antiqua"/>
          <w:color w:val="auto"/>
          <w:sz w:val="22"/>
          <w:lang w:val="hu-HU"/>
        </w:rPr>
        <w:tab/>
        <w:t>Egyéb üzletmenetet támogató szolgáltatás közvetítése</w:t>
      </w:r>
    </w:p>
    <w:p w14:paraId="3095022F" w14:textId="71A946CD" w:rsidR="00DB0E28" w:rsidRPr="00903B69" w:rsidRDefault="00DB0E28" w:rsidP="007D64A6">
      <w:pPr>
        <w:pStyle w:val="Szvegtrzs50"/>
        <w:shd w:val="clear" w:color="auto" w:fill="auto"/>
        <w:tabs>
          <w:tab w:val="left" w:pos="709"/>
          <w:tab w:val="left" w:pos="1843"/>
        </w:tabs>
        <w:spacing w:before="120" w:after="120" w:line="240" w:lineRule="auto"/>
        <w:ind w:left="1843" w:hanging="1134"/>
        <w:jc w:val="both"/>
        <w:rPr>
          <w:rFonts w:ascii="Book Antiqua" w:hAnsi="Book Antiqua"/>
          <w:sz w:val="22"/>
          <w:lang w:val="hu-HU"/>
        </w:rPr>
      </w:pPr>
      <w:r w:rsidRPr="00903B69">
        <w:rPr>
          <w:rFonts w:ascii="Book Antiqua" w:eastAsia="Calibri" w:hAnsi="Book Antiqua"/>
          <w:sz w:val="22"/>
          <w:szCs w:val="22"/>
          <w:lang w:val="hu-HU" w:eastAsia="en-US"/>
        </w:rPr>
        <w:t>8559</w:t>
      </w:r>
      <w:r w:rsidR="009B0749" w:rsidRPr="00903B69">
        <w:rPr>
          <w:rFonts w:ascii="Book Antiqua" w:eastAsia="Calibri" w:hAnsi="Book Antiqua"/>
          <w:sz w:val="22"/>
          <w:szCs w:val="22"/>
          <w:lang w:val="hu-HU" w:eastAsia="en-US"/>
        </w:rPr>
        <w:t>’</w:t>
      </w:r>
      <w:r w:rsidRPr="00903B69">
        <w:rPr>
          <w:rFonts w:ascii="Book Antiqua" w:eastAsia="Calibri" w:hAnsi="Book Antiqua"/>
          <w:sz w:val="22"/>
          <w:szCs w:val="22"/>
          <w:lang w:val="hu-HU" w:eastAsia="en-US"/>
        </w:rPr>
        <w:t>25</w:t>
      </w:r>
      <w:r w:rsidR="007D64A6" w:rsidRPr="00903B69">
        <w:rPr>
          <w:rFonts w:ascii="Book Antiqua" w:eastAsia="Calibri" w:hAnsi="Book Antiqua"/>
          <w:sz w:val="22"/>
          <w:szCs w:val="22"/>
          <w:lang w:val="hu-HU" w:eastAsia="en-US"/>
        </w:rPr>
        <w:tab/>
      </w:r>
      <w:proofErr w:type="spellStart"/>
      <w:r w:rsidR="00D05F4E" w:rsidRPr="00903B69">
        <w:rPr>
          <w:rFonts w:ascii="Book Antiqua" w:hAnsi="Book Antiqua"/>
          <w:sz w:val="22"/>
          <w:lang w:val="hu-HU"/>
        </w:rPr>
        <w:t>M.n.s</w:t>
      </w:r>
      <w:proofErr w:type="spellEnd"/>
      <w:r w:rsidR="00D05F4E" w:rsidRPr="00903B69">
        <w:rPr>
          <w:rFonts w:ascii="Book Antiqua" w:hAnsi="Book Antiqua"/>
          <w:sz w:val="22"/>
          <w:lang w:val="hu-HU"/>
        </w:rPr>
        <w:t>. egyéb oktatás</w:t>
      </w:r>
    </w:p>
    <w:p w14:paraId="419524B6" w14:textId="18BD5763" w:rsidR="009B0749" w:rsidRPr="00903B69" w:rsidRDefault="009B0749" w:rsidP="007D64A6">
      <w:pPr>
        <w:pStyle w:val="Szvegtrzs50"/>
        <w:shd w:val="clear" w:color="auto" w:fill="auto"/>
        <w:tabs>
          <w:tab w:val="left" w:pos="709"/>
          <w:tab w:val="left" w:pos="1843"/>
        </w:tabs>
        <w:spacing w:before="120" w:after="120" w:line="240" w:lineRule="auto"/>
        <w:ind w:left="1843" w:hanging="1134"/>
        <w:jc w:val="both"/>
        <w:rPr>
          <w:rFonts w:ascii="Book Antiqua" w:eastAsia="Calibri" w:hAnsi="Book Antiqua"/>
          <w:sz w:val="22"/>
          <w:szCs w:val="22"/>
          <w:lang w:val="hu-HU" w:eastAsia="en-US"/>
        </w:rPr>
      </w:pPr>
      <w:r w:rsidRPr="00903B69">
        <w:rPr>
          <w:rFonts w:ascii="Book Antiqua" w:eastAsia="Calibri" w:hAnsi="Book Antiqua"/>
          <w:sz w:val="22"/>
          <w:szCs w:val="22"/>
          <w:lang w:val="hu-HU" w:eastAsia="en-US"/>
        </w:rPr>
        <w:t>9329’25</w:t>
      </w:r>
      <w:r w:rsidRPr="00903B69">
        <w:rPr>
          <w:rFonts w:ascii="Book Antiqua" w:eastAsia="Calibri" w:hAnsi="Book Antiqua"/>
          <w:sz w:val="22"/>
          <w:szCs w:val="22"/>
          <w:lang w:val="hu-HU" w:eastAsia="en-US"/>
        </w:rPr>
        <w:tab/>
      </w:r>
      <w:proofErr w:type="spellStart"/>
      <w:r w:rsidRPr="00903B69">
        <w:rPr>
          <w:rFonts w:ascii="Book Antiqua" w:eastAsia="Calibri" w:hAnsi="Book Antiqua"/>
          <w:sz w:val="22"/>
          <w:szCs w:val="22"/>
          <w:lang w:val="hu-HU" w:eastAsia="en-US"/>
        </w:rPr>
        <w:t>M.n.s</w:t>
      </w:r>
      <w:proofErr w:type="spellEnd"/>
      <w:r w:rsidRPr="00903B69">
        <w:rPr>
          <w:rFonts w:ascii="Book Antiqua" w:eastAsia="Calibri" w:hAnsi="Book Antiqua"/>
          <w:sz w:val="22"/>
          <w:szCs w:val="22"/>
          <w:lang w:val="hu-HU" w:eastAsia="en-US"/>
        </w:rPr>
        <w:t>. szórakoztatás, szabadidős tevékenység</w:t>
      </w:r>
    </w:p>
    <w:bookmarkEnd w:id="64"/>
    <w:p w14:paraId="70206F87" w14:textId="77777777" w:rsidR="00D05F4E" w:rsidRPr="00D238EE" w:rsidRDefault="00D05F4E" w:rsidP="00D238EE">
      <w:pPr>
        <w:pStyle w:val="Szvegtrzs50"/>
        <w:shd w:val="clear" w:color="auto" w:fill="auto"/>
        <w:tabs>
          <w:tab w:val="left" w:pos="709"/>
        </w:tabs>
        <w:spacing w:before="0" w:after="0" w:line="240" w:lineRule="auto"/>
        <w:ind w:firstLine="709"/>
        <w:jc w:val="both"/>
        <w:rPr>
          <w:rFonts w:ascii="Book Antiqua" w:hAnsi="Book Antiqua"/>
          <w:sz w:val="22"/>
          <w:lang w:val="hu-HU"/>
        </w:rPr>
      </w:pPr>
    </w:p>
    <w:p w14:paraId="4B360A85" w14:textId="061E0099" w:rsidR="0049036D" w:rsidRDefault="00846109" w:rsidP="00D238EE">
      <w:pPr>
        <w:pStyle w:val="Szvegtrzs21"/>
        <w:numPr>
          <w:ilvl w:val="1"/>
          <w:numId w:val="44"/>
        </w:numPr>
        <w:shd w:val="clear" w:color="auto" w:fill="auto"/>
        <w:tabs>
          <w:tab w:val="left" w:pos="709"/>
        </w:tabs>
        <w:spacing w:after="0" w:line="240" w:lineRule="auto"/>
        <w:ind w:left="0" w:firstLine="0"/>
        <w:rPr>
          <w:rFonts w:ascii="Book Antiqua" w:hAnsi="Book Antiqua"/>
          <w:sz w:val="22"/>
          <w:lang w:val="hu-HU"/>
        </w:rPr>
      </w:pPr>
      <w:r w:rsidRPr="00D238EE">
        <w:rPr>
          <w:rFonts w:ascii="Book Antiqua" w:hAnsi="Book Antiqua"/>
          <w:sz w:val="22"/>
          <w:lang w:val="hu-HU"/>
        </w:rPr>
        <w:t>Amennyiben a Társaság által végzett</w:t>
      </w:r>
      <w:r w:rsidR="00D05F4E" w:rsidRPr="00D238EE">
        <w:rPr>
          <w:rFonts w:ascii="Book Antiqua" w:hAnsi="Book Antiqua"/>
          <w:sz w:val="22"/>
          <w:lang w:val="hu-HU"/>
        </w:rPr>
        <w:t xml:space="preserve"> tevékenysége</w:t>
      </w:r>
      <w:r w:rsidRPr="00D238EE">
        <w:rPr>
          <w:rFonts w:ascii="Book Antiqua" w:hAnsi="Book Antiqua"/>
          <w:sz w:val="22"/>
          <w:lang w:val="hu-HU"/>
        </w:rPr>
        <w:t>k</w:t>
      </w:r>
      <w:r w:rsidR="00D05F4E" w:rsidRPr="00D238EE">
        <w:rPr>
          <w:rFonts w:ascii="Book Antiqua" w:hAnsi="Book Antiqua"/>
          <w:sz w:val="22"/>
          <w:lang w:val="hu-HU"/>
        </w:rPr>
        <w:t xml:space="preserve"> </w:t>
      </w:r>
      <w:r w:rsidRPr="00D238EE">
        <w:rPr>
          <w:rFonts w:ascii="Book Antiqua" w:hAnsi="Book Antiqua"/>
          <w:sz w:val="22"/>
          <w:lang w:val="hu-HU"/>
        </w:rPr>
        <w:t>bármelyike</w:t>
      </w:r>
      <w:r w:rsidR="00D05F4E" w:rsidRPr="00D238EE">
        <w:rPr>
          <w:rFonts w:ascii="Book Antiqua" w:hAnsi="Book Antiqua"/>
          <w:sz w:val="22"/>
          <w:lang w:val="hu-HU"/>
        </w:rPr>
        <w:t xml:space="preserve"> </w:t>
      </w:r>
      <w:r w:rsidRPr="00D238EE">
        <w:rPr>
          <w:rFonts w:ascii="Book Antiqua" w:hAnsi="Book Antiqua"/>
          <w:sz w:val="22"/>
          <w:lang w:val="hu-HU"/>
        </w:rPr>
        <w:t xml:space="preserve">külön </w:t>
      </w:r>
      <w:r w:rsidR="00D05F4E" w:rsidRPr="00D238EE">
        <w:rPr>
          <w:rFonts w:ascii="Book Antiqua" w:hAnsi="Book Antiqua"/>
          <w:sz w:val="22"/>
          <w:lang w:val="hu-HU"/>
        </w:rPr>
        <w:t>engedélyhez kötött</w:t>
      </w:r>
      <w:r w:rsidRPr="00D238EE">
        <w:rPr>
          <w:rFonts w:ascii="Book Antiqua" w:hAnsi="Book Antiqua"/>
          <w:sz w:val="22"/>
          <w:lang w:val="hu-HU"/>
        </w:rPr>
        <w:t xml:space="preserve">, az adott tevékenység csak ezen engedély birtokában kezdhető meg és gyakorolható. </w:t>
      </w:r>
    </w:p>
    <w:p w14:paraId="2156FCB4" w14:textId="21293E90" w:rsidR="003151FF" w:rsidRPr="00D238EE" w:rsidRDefault="003151FF" w:rsidP="00D238EE">
      <w:pPr>
        <w:pStyle w:val="Szvegtrzs21"/>
        <w:shd w:val="clear" w:color="auto" w:fill="auto"/>
        <w:tabs>
          <w:tab w:val="left" w:pos="709"/>
        </w:tabs>
        <w:spacing w:after="0" w:line="240" w:lineRule="auto"/>
        <w:ind w:firstLine="0"/>
        <w:rPr>
          <w:rFonts w:ascii="Book Antiqua" w:hAnsi="Book Antiqua"/>
          <w:sz w:val="22"/>
          <w:lang w:val="hu-HU"/>
        </w:rPr>
      </w:pPr>
    </w:p>
    <w:p w14:paraId="4651E47E" w14:textId="65CDFB85" w:rsidR="003151FF" w:rsidRPr="00D238EE" w:rsidRDefault="003151FF" w:rsidP="00D238EE">
      <w:pPr>
        <w:pStyle w:val="Szvegtrzs21"/>
        <w:numPr>
          <w:ilvl w:val="0"/>
          <w:numId w:val="33"/>
        </w:numPr>
        <w:shd w:val="clear" w:color="auto" w:fill="auto"/>
        <w:tabs>
          <w:tab w:val="left" w:pos="709"/>
        </w:tabs>
        <w:spacing w:after="0" w:line="240" w:lineRule="auto"/>
        <w:ind w:left="567" w:hanging="567"/>
        <w:jc w:val="center"/>
        <w:rPr>
          <w:rFonts w:ascii="Book Antiqua" w:hAnsi="Book Antiqua"/>
          <w:b/>
          <w:sz w:val="22"/>
          <w:lang w:val="hu-HU"/>
        </w:rPr>
      </w:pPr>
      <w:r w:rsidRPr="00D238EE">
        <w:rPr>
          <w:rFonts w:ascii="Book Antiqua" w:hAnsi="Book Antiqua"/>
          <w:b/>
          <w:sz w:val="22"/>
          <w:lang w:val="hu-HU"/>
        </w:rPr>
        <w:t>A Társaság időtartama:</w:t>
      </w:r>
    </w:p>
    <w:p w14:paraId="6A720059" w14:textId="328441EE" w:rsidR="003151FF" w:rsidRPr="00D238EE" w:rsidRDefault="003151FF" w:rsidP="00D238EE">
      <w:pPr>
        <w:pStyle w:val="Szvegtrzs21"/>
        <w:shd w:val="clear" w:color="auto" w:fill="auto"/>
        <w:tabs>
          <w:tab w:val="left" w:pos="709"/>
        </w:tabs>
        <w:spacing w:after="0" w:line="240" w:lineRule="auto"/>
        <w:ind w:left="3556" w:firstLine="0"/>
        <w:rPr>
          <w:rFonts w:ascii="Book Antiqua" w:hAnsi="Book Antiqua"/>
          <w:sz w:val="22"/>
          <w:lang w:val="hu-HU"/>
        </w:rPr>
      </w:pPr>
    </w:p>
    <w:p w14:paraId="41EC7C4B" w14:textId="23AF9D04" w:rsidR="007D64A6" w:rsidRPr="00D238EE" w:rsidRDefault="00133DCF" w:rsidP="00D238EE">
      <w:pPr>
        <w:pStyle w:val="Szvegtrzs21"/>
        <w:shd w:val="clear" w:color="auto" w:fill="auto"/>
        <w:tabs>
          <w:tab w:val="left" w:pos="709"/>
        </w:tabs>
        <w:spacing w:after="0" w:line="240" w:lineRule="auto"/>
        <w:ind w:firstLine="0"/>
        <w:rPr>
          <w:rFonts w:ascii="Book Antiqua" w:hAnsi="Book Antiqua"/>
          <w:sz w:val="22"/>
          <w:lang w:val="hu-HU"/>
        </w:rPr>
      </w:pPr>
      <w:r w:rsidRPr="00D238EE">
        <w:rPr>
          <w:rFonts w:ascii="Book Antiqua" w:hAnsi="Book Antiqua"/>
          <w:sz w:val="22"/>
          <w:lang w:val="hu-HU"/>
        </w:rPr>
        <w:t xml:space="preserve">5.1. </w:t>
      </w:r>
      <w:r w:rsidRPr="00D238EE">
        <w:rPr>
          <w:rFonts w:ascii="Book Antiqua" w:hAnsi="Book Antiqua"/>
          <w:sz w:val="22"/>
          <w:lang w:val="hu-HU"/>
        </w:rPr>
        <w:tab/>
      </w:r>
      <w:r w:rsidR="003151FF" w:rsidRPr="00D238EE">
        <w:rPr>
          <w:rFonts w:ascii="Book Antiqua" w:hAnsi="Book Antiqua"/>
          <w:sz w:val="22"/>
          <w:lang w:val="hu-HU"/>
        </w:rPr>
        <w:t xml:space="preserve">A Társaság határozatlan időre alakul. </w:t>
      </w:r>
    </w:p>
    <w:p w14:paraId="1BE6A03A" w14:textId="650A6935" w:rsidR="002542BB" w:rsidRDefault="002542BB">
      <w:pPr>
        <w:rPr>
          <w:rFonts w:ascii="Book Antiqua" w:eastAsia="Arial" w:hAnsi="Book Antiqua" w:cs="Times New Roman"/>
          <w:b/>
          <w:color w:val="auto"/>
          <w:sz w:val="22"/>
          <w:szCs w:val="22"/>
          <w:lang w:val="hu-HU" w:eastAsia="x-none"/>
        </w:rPr>
      </w:pPr>
    </w:p>
    <w:p w14:paraId="3EB75878" w14:textId="497571A3" w:rsidR="00832E0A" w:rsidRPr="00D238EE" w:rsidRDefault="00832E0A" w:rsidP="00D238EE">
      <w:pPr>
        <w:pStyle w:val="Szvegtrzs21"/>
        <w:numPr>
          <w:ilvl w:val="0"/>
          <w:numId w:val="33"/>
        </w:numPr>
        <w:shd w:val="clear" w:color="auto" w:fill="auto"/>
        <w:tabs>
          <w:tab w:val="left" w:pos="709"/>
        </w:tabs>
        <w:spacing w:after="0" w:line="240" w:lineRule="auto"/>
        <w:ind w:left="567" w:hanging="567"/>
        <w:jc w:val="center"/>
        <w:rPr>
          <w:rFonts w:ascii="Book Antiqua" w:hAnsi="Book Antiqua"/>
          <w:b/>
          <w:sz w:val="22"/>
          <w:lang w:val="hu-HU"/>
        </w:rPr>
      </w:pPr>
      <w:r w:rsidRPr="00D238EE">
        <w:rPr>
          <w:rFonts w:ascii="Book Antiqua" w:hAnsi="Book Antiqua"/>
          <w:b/>
          <w:sz w:val="22"/>
          <w:lang w:val="hu-HU"/>
        </w:rPr>
        <w:t>A Társaság törzstőkéje</w:t>
      </w:r>
    </w:p>
    <w:p w14:paraId="1AC9BE99" w14:textId="77777777" w:rsidR="00832E0A" w:rsidRPr="00D238EE" w:rsidRDefault="00832E0A" w:rsidP="00D238EE">
      <w:pPr>
        <w:pStyle w:val="Szvegtrzs50"/>
        <w:shd w:val="clear" w:color="auto" w:fill="auto"/>
        <w:tabs>
          <w:tab w:val="left" w:pos="312"/>
          <w:tab w:val="left" w:pos="709"/>
        </w:tabs>
        <w:spacing w:before="0" w:after="0" w:line="240" w:lineRule="auto"/>
        <w:ind w:firstLine="0"/>
        <w:jc w:val="both"/>
        <w:rPr>
          <w:rFonts w:ascii="Book Antiqua" w:hAnsi="Book Antiqua"/>
          <w:sz w:val="22"/>
          <w:lang w:val="hu-HU"/>
        </w:rPr>
      </w:pPr>
    </w:p>
    <w:p w14:paraId="48A1C69A" w14:textId="12FE89DB" w:rsidR="00832E0A" w:rsidRPr="00D238EE" w:rsidRDefault="00832E0A" w:rsidP="00D238EE">
      <w:pPr>
        <w:pStyle w:val="Szvegtrzs21"/>
        <w:numPr>
          <w:ilvl w:val="1"/>
          <w:numId w:val="36"/>
        </w:numPr>
        <w:shd w:val="clear" w:color="auto" w:fill="auto"/>
        <w:tabs>
          <w:tab w:val="left" w:pos="709"/>
        </w:tabs>
        <w:spacing w:after="0" w:line="240" w:lineRule="auto"/>
        <w:ind w:left="0" w:firstLine="0"/>
        <w:rPr>
          <w:rFonts w:ascii="Book Antiqua" w:hAnsi="Book Antiqua"/>
          <w:sz w:val="22"/>
          <w:lang w:val="hu-HU"/>
        </w:rPr>
      </w:pPr>
      <w:r w:rsidRPr="00D238EE">
        <w:rPr>
          <w:rFonts w:ascii="Book Antiqua" w:hAnsi="Book Antiqua"/>
          <w:sz w:val="22"/>
          <w:lang w:val="hu-HU"/>
        </w:rPr>
        <w:t xml:space="preserve">A Társaság törzstőkéje </w:t>
      </w:r>
      <w:r w:rsidR="00A473E6" w:rsidRPr="00D238EE">
        <w:rPr>
          <w:rFonts w:ascii="Book Antiqua" w:hAnsi="Book Antiqua"/>
          <w:sz w:val="22"/>
          <w:lang w:val="hu-HU"/>
        </w:rPr>
        <w:t>53.000.000,</w:t>
      </w:r>
      <w:del w:id="66" w:author="Dr. Horváth Gábor" w:date="2025-10-01T16:55:00Z" w16du:dateUtc="2025-10-01T14:55:00Z">
        <w:r w:rsidR="00A473E6" w:rsidRPr="00D238EE" w:rsidDel="00086FA6">
          <w:rPr>
            <w:rFonts w:ascii="Book Antiqua" w:hAnsi="Book Antiqua"/>
            <w:sz w:val="22"/>
            <w:lang w:val="hu-HU"/>
          </w:rPr>
          <w:delText xml:space="preserve"> </w:delText>
        </w:r>
      </w:del>
      <w:r w:rsidR="00A473E6" w:rsidRPr="00D238EE">
        <w:rPr>
          <w:rFonts w:ascii="Book Antiqua" w:hAnsi="Book Antiqua"/>
          <w:sz w:val="22"/>
          <w:lang w:val="hu-HU"/>
        </w:rPr>
        <w:t>-</w:t>
      </w:r>
      <w:r w:rsidR="00615C5B" w:rsidRPr="00D238EE">
        <w:rPr>
          <w:rFonts w:ascii="Book Antiqua" w:hAnsi="Book Antiqua"/>
          <w:sz w:val="22"/>
          <w:lang w:val="hu-HU"/>
        </w:rPr>
        <w:t xml:space="preserve"> Ft, azaz ötve</w:t>
      </w:r>
      <w:r w:rsidR="009C436D" w:rsidRPr="00D238EE">
        <w:rPr>
          <w:rFonts w:ascii="Book Antiqua" w:hAnsi="Book Antiqua"/>
          <w:sz w:val="22"/>
          <w:lang w:val="hu-HU"/>
        </w:rPr>
        <w:t>nhárom</w:t>
      </w:r>
      <w:r w:rsidR="00615C5B" w:rsidRPr="00D238EE">
        <w:rPr>
          <w:rFonts w:ascii="Book Antiqua" w:hAnsi="Book Antiqua"/>
          <w:sz w:val="22"/>
          <w:lang w:val="hu-HU"/>
        </w:rPr>
        <w:t xml:space="preserve">millió forint, amely teljes egészében pénzbeli vagyoni hozzájárulásból áll. </w:t>
      </w:r>
    </w:p>
    <w:p w14:paraId="5B2D3782" w14:textId="70B766B1" w:rsidR="00615C5B" w:rsidRPr="00D238EE" w:rsidRDefault="00615C5B" w:rsidP="00D238EE">
      <w:pPr>
        <w:pStyle w:val="Szvegtrzs21"/>
        <w:shd w:val="clear" w:color="auto" w:fill="auto"/>
        <w:tabs>
          <w:tab w:val="left" w:pos="709"/>
        </w:tabs>
        <w:spacing w:after="0" w:line="240" w:lineRule="auto"/>
        <w:ind w:firstLine="0"/>
        <w:rPr>
          <w:rFonts w:ascii="Book Antiqua" w:hAnsi="Book Antiqua"/>
          <w:sz w:val="22"/>
          <w:lang w:val="hu-HU"/>
        </w:rPr>
      </w:pPr>
    </w:p>
    <w:p w14:paraId="46EB86CB" w14:textId="1FB08CAF" w:rsidR="00615C5B" w:rsidRPr="00D238EE" w:rsidRDefault="00615C5B" w:rsidP="00D238EE">
      <w:pPr>
        <w:pStyle w:val="Szvegtrzs21"/>
        <w:numPr>
          <w:ilvl w:val="1"/>
          <w:numId w:val="36"/>
        </w:numPr>
        <w:shd w:val="clear" w:color="auto" w:fill="auto"/>
        <w:tabs>
          <w:tab w:val="left" w:pos="709"/>
        </w:tabs>
        <w:spacing w:after="0" w:line="240" w:lineRule="auto"/>
        <w:ind w:left="0" w:firstLine="0"/>
        <w:rPr>
          <w:rFonts w:ascii="Book Antiqua" w:hAnsi="Book Antiqua"/>
          <w:sz w:val="22"/>
          <w:lang w:val="hu-HU"/>
        </w:rPr>
      </w:pPr>
      <w:r w:rsidRPr="00D238EE">
        <w:rPr>
          <w:rFonts w:ascii="Book Antiqua" w:hAnsi="Book Antiqua"/>
          <w:sz w:val="22"/>
          <w:lang w:val="hu-HU"/>
        </w:rPr>
        <w:t>A törzstőke teljesítésének megtörténtét az ügyvezető köteles a cégbíróságnak bejelenteni.</w:t>
      </w:r>
    </w:p>
    <w:p w14:paraId="51F0653B" w14:textId="0E6869C5" w:rsidR="00615C5B" w:rsidRPr="00D238EE" w:rsidRDefault="00615C5B" w:rsidP="00D238EE">
      <w:pPr>
        <w:pStyle w:val="Szvegtrzs21"/>
        <w:shd w:val="clear" w:color="auto" w:fill="auto"/>
        <w:tabs>
          <w:tab w:val="left" w:pos="709"/>
        </w:tabs>
        <w:spacing w:after="0" w:line="240" w:lineRule="auto"/>
        <w:ind w:firstLine="0"/>
        <w:rPr>
          <w:rFonts w:ascii="Book Antiqua" w:hAnsi="Book Antiqua"/>
          <w:sz w:val="22"/>
          <w:lang w:val="hu-HU"/>
        </w:rPr>
      </w:pPr>
    </w:p>
    <w:p w14:paraId="56AE5C2B" w14:textId="03185BE0" w:rsidR="00615C5B" w:rsidRPr="00D238EE" w:rsidRDefault="00615C5B" w:rsidP="00D238EE">
      <w:pPr>
        <w:pStyle w:val="Szvegtrzs21"/>
        <w:numPr>
          <w:ilvl w:val="1"/>
          <w:numId w:val="36"/>
        </w:numPr>
        <w:shd w:val="clear" w:color="auto" w:fill="auto"/>
        <w:tabs>
          <w:tab w:val="left" w:pos="709"/>
        </w:tabs>
        <w:spacing w:after="0" w:line="240" w:lineRule="auto"/>
        <w:ind w:left="0" w:firstLine="0"/>
        <w:rPr>
          <w:rFonts w:ascii="Book Antiqua" w:hAnsi="Book Antiqua"/>
          <w:sz w:val="22"/>
          <w:lang w:val="hu-HU"/>
        </w:rPr>
      </w:pPr>
      <w:r w:rsidRPr="007D64A6">
        <w:rPr>
          <w:rFonts w:ascii="Book Antiqua" w:hAnsi="Book Antiqua"/>
          <w:sz w:val="22"/>
          <w:lang w:val="hu-HU"/>
        </w:rPr>
        <w:t xml:space="preserve">Nem pénzbeli vagyoni hozzájárulás szolgáltatása esetén a </w:t>
      </w:r>
      <w:r w:rsidR="006F6FF2" w:rsidRPr="007D64A6">
        <w:rPr>
          <w:rFonts w:ascii="Book Antiqua" w:hAnsi="Book Antiqua"/>
          <w:sz w:val="22"/>
          <w:szCs w:val="22"/>
          <w:lang w:val="hu-HU"/>
        </w:rPr>
        <w:t>t</w:t>
      </w:r>
      <w:r w:rsidRPr="007D64A6">
        <w:rPr>
          <w:rFonts w:ascii="Book Antiqua" w:hAnsi="Book Antiqua"/>
          <w:sz w:val="22"/>
          <w:lang w:val="hu-HU"/>
        </w:rPr>
        <w:t>aggyűlési határozathoz mellékelni kell könyvvizsgáló – aki nem lehet a Társaság állandó könyvvizsgálója – vagy az adott vagyontárgy értékeléséhez szükséges szakértelemmel rendelkező szakértő jelentését, amely tartalmazza a nem pénzbeli vagyoni hozzájárulás leírását, értékét, értékelését, az alkalmazott értékelési módszer ismertetését, az értékelést érintő új, befolyásoló körülmények felmerülését. A könyvvizsgálónak vagy szakértőnek a jelentésben nyilatkoznia kell arról, hogy a nem pénzbeli vagyoni hozzájárulásnak</w:t>
      </w:r>
      <w:r w:rsidRPr="00D238EE">
        <w:rPr>
          <w:rFonts w:ascii="Book Antiqua" w:hAnsi="Book Antiqua"/>
          <w:sz w:val="22"/>
          <w:lang w:val="hu-HU"/>
        </w:rPr>
        <w:t xml:space="preserve"> a</w:t>
      </w:r>
      <w:r w:rsidR="00E06696">
        <w:rPr>
          <w:rFonts w:ascii="Book Antiqua" w:hAnsi="Book Antiqua"/>
          <w:sz w:val="22"/>
          <w:lang w:val="hu-HU"/>
        </w:rPr>
        <w:t xml:space="preserve"> </w:t>
      </w:r>
      <w:r w:rsidR="002073D1" w:rsidRPr="00D238EE">
        <w:rPr>
          <w:rFonts w:ascii="Book Antiqua" w:hAnsi="Book Antiqua"/>
          <w:b/>
          <w:i/>
          <w:iCs/>
          <w:sz w:val="22"/>
          <w:szCs w:val="22"/>
          <w:lang w:val="hu-HU"/>
        </w:rPr>
        <w:t>t</w:t>
      </w:r>
      <w:r w:rsidR="00785FCD" w:rsidRPr="00D238EE">
        <w:rPr>
          <w:rFonts w:ascii="Book Antiqua" w:hAnsi="Book Antiqua"/>
          <w:b/>
          <w:i/>
          <w:iCs/>
          <w:sz w:val="22"/>
          <w:szCs w:val="22"/>
          <w:lang w:val="hu-HU"/>
        </w:rPr>
        <w:t>ag</w:t>
      </w:r>
      <w:r w:rsidR="00E06696">
        <w:rPr>
          <w:rFonts w:ascii="Book Antiqua" w:hAnsi="Book Antiqua"/>
          <w:b/>
          <w:i/>
          <w:iCs/>
          <w:sz w:val="22"/>
          <w:szCs w:val="22"/>
          <w:lang w:val="hu-HU"/>
        </w:rPr>
        <w:t>ok</w:t>
      </w:r>
      <w:r w:rsidR="00785FCD" w:rsidRPr="00D238EE">
        <w:rPr>
          <w:rFonts w:ascii="Book Antiqua" w:hAnsi="Book Antiqua"/>
          <w:bCs/>
          <w:sz w:val="22"/>
          <w:szCs w:val="22"/>
          <w:lang w:val="hu-HU"/>
        </w:rPr>
        <w:t xml:space="preserve"> </w:t>
      </w:r>
      <w:r w:rsidRPr="00D238EE">
        <w:rPr>
          <w:rFonts w:ascii="Book Antiqua" w:hAnsi="Book Antiqua"/>
          <w:sz w:val="22"/>
          <w:lang w:val="hu-HU"/>
        </w:rPr>
        <w:t xml:space="preserve">által előzetesen megállapított értéke egyensúlyban van-e az ellenében adandó részesedéssel, a törzstőke emelés mértékével. </w:t>
      </w:r>
    </w:p>
    <w:p w14:paraId="487B1D5A" w14:textId="3621EB73" w:rsidR="00615C5B" w:rsidRPr="00D238EE" w:rsidRDefault="00615C5B" w:rsidP="00D238EE">
      <w:pPr>
        <w:pStyle w:val="Szvegtrzs21"/>
        <w:shd w:val="clear" w:color="auto" w:fill="auto"/>
        <w:tabs>
          <w:tab w:val="left" w:pos="709"/>
        </w:tabs>
        <w:spacing w:after="0" w:line="240" w:lineRule="auto"/>
        <w:ind w:firstLine="0"/>
        <w:rPr>
          <w:rFonts w:ascii="Book Antiqua" w:hAnsi="Book Antiqua"/>
          <w:sz w:val="22"/>
          <w:lang w:val="hu-HU"/>
        </w:rPr>
      </w:pPr>
    </w:p>
    <w:p w14:paraId="4E5267E1" w14:textId="373D8C0F" w:rsidR="00615C5B" w:rsidRPr="00D238EE" w:rsidRDefault="00615C5B" w:rsidP="00D238EE">
      <w:pPr>
        <w:pStyle w:val="Szvegtrzs21"/>
        <w:numPr>
          <w:ilvl w:val="1"/>
          <w:numId w:val="36"/>
        </w:numPr>
        <w:shd w:val="clear" w:color="auto" w:fill="auto"/>
        <w:tabs>
          <w:tab w:val="left" w:pos="709"/>
        </w:tabs>
        <w:spacing w:after="0" w:line="240" w:lineRule="auto"/>
        <w:ind w:left="0" w:firstLine="0"/>
        <w:rPr>
          <w:rFonts w:ascii="Book Antiqua" w:hAnsi="Book Antiqua"/>
          <w:sz w:val="22"/>
          <w:lang w:val="hu-HU"/>
        </w:rPr>
      </w:pPr>
      <w:r w:rsidRPr="00D238EE">
        <w:rPr>
          <w:rFonts w:ascii="Book Antiqua" w:hAnsi="Book Antiqua"/>
          <w:sz w:val="22"/>
          <w:lang w:val="hu-HU"/>
        </w:rPr>
        <w:t xml:space="preserve">Nincs szükség könyvvizsgálói vagy szakértői jelentésre, ha a nem pénzbeli vagyoni hozzájárulást nyújtó Tag a szolgáltatás időpontjához képest három (3) hónapnál nem régebbi, könyvvizsgáló által ellenőrzött beszámolóval rendelkezik, amely a hozzájárulás tárgyát képező vagyontárgy értékét tartalmazza, vagy ha a nem pénzbeli vagyoni hozzájárulás olyan vagyontárgyakból áll, amelyeknek tőzsdén jegyzett ára van. </w:t>
      </w:r>
    </w:p>
    <w:p w14:paraId="7E13EE9E" w14:textId="77777777" w:rsidR="00001C77" w:rsidRPr="00D238EE" w:rsidRDefault="00001C77" w:rsidP="00D238EE">
      <w:pPr>
        <w:pStyle w:val="Szvegtrzs50"/>
        <w:shd w:val="clear" w:color="auto" w:fill="auto"/>
        <w:tabs>
          <w:tab w:val="left" w:pos="301"/>
          <w:tab w:val="left" w:pos="709"/>
        </w:tabs>
        <w:spacing w:before="0" w:after="0" w:line="240" w:lineRule="auto"/>
        <w:ind w:firstLine="0"/>
        <w:jc w:val="both"/>
        <w:rPr>
          <w:rFonts w:ascii="Book Antiqua" w:hAnsi="Book Antiqua"/>
          <w:sz w:val="22"/>
          <w:lang w:val="hu-HU"/>
        </w:rPr>
      </w:pPr>
    </w:p>
    <w:p w14:paraId="5DB61C42" w14:textId="205D0188" w:rsidR="00832E0A" w:rsidRPr="00D238EE" w:rsidRDefault="00832E0A" w:rsidP="00D238EE">
      <w:pPr>
        <w:pStyle w:val="Szvegtrzs50"/>
        <w:numPr>
          <w:ilvl w:val="0"/>
          <w:numId w:val="36"/>
        </w:numPr>
        <w:shd w:val="clear" w:color="auto" w:fill="auto"/>
        <w:tabs>
          <w:tab w:val="left" w:pos="709"/>
        </w:tabs>
        <w:spacing w:before="0" w:after="0" w:line="240" w:lineRule="auto"/>
        <w:ind w:left="0" w:firstLine="0"/>
        <w:jc w:val="center"/>
        <w:rPr>
          <w:rFonts w:ascii="Book Antiqua" w:hAnsi="Book Antiqua"/>
          <w:b/>
          <w:sz w:val="22"/>
          <w:lang w:val="hu-HU"/>
        </w:rPr>
      </w:pPr>
      <w:r w:rsidRPr="00D238EE">
        <w:rPr>
          <w:rFonts w:ascii="Book Antiqua" w:hAnsi="Book Antiqua"/>
          <w:b/>
          <w:sz w:val="22"/>
          <w:lang w:val="hu-HU"/>
        </w:rPr>
        <w:t>A tagok törzsbetét</w:t>
      </w:r>
      <w:r w:rsidR="00846109" w:rsidRPr="00D238EE">
        <w:rPr>
          <w:rFonts w:ascii="Book Antiqua" w:hAnsi="Book Antiqua"/>
          <w:b/>
          <w:sz w:val="22"/>
          <w:lang w:val="hu-HU"/>
        </w:rPr>
        <w:t>jei</w:t>
      </w:r>
      <w:r w:rsidRPr="00D238EE">
        <w:rPr>
          <w:rFonts w:ascii="Book Antiqua" w:hAnsi="Book Antiqua"/>
          <w:b/>
          <w:sz w:val="22"/>
          <w:lang w:val="hu-HU"/>
        </w:rPr>
        <w:t>:</w:t>
      </w:r>
    </w:p>
    <w:p w14:paraId="782C9F18" w14:textId="77777777" w:rsidR="00846109" w:rsidRPr="00D238EE" w:rsidRDefault="00846109" w:rsidP="00D238EE">
      <w:pPr>
        <w:pStyle w:val="Szvegtrzs50"/>
        <w:shd w:val="clear" w:color="auto" w:fill="auto"/>
        <w:tabs>
          <w:tab w:val="left" w:pos="301"/>
          <w:tab w:val="left" w:pos="709"/>
        </w:tabs>
        <w:spacing w:before="0" w:after="0" w:line="240" w:lineRule="auto"/>
        <w:ind w:firstLine="0"/>
        <w:jc w:val="both"/>
        <w:rPr>
          <w:rFonts w:ascii="Book Antiqua" w:hAnsi="Book Antiqua"/>
          <w:b/>
          <w:sz w:val="22"/>
          <w:lang w:val="hu-HU"/>
        </w:rPr>
      </w:pPr>
    </w:p>
    <w:tbl>
      <w:tblPr>
        <w:tblStyle w:val="TableGrid"/>
        <w:tblW w:w="9095" w:type="dxa"/>
        <w:tblInd w:w="0" w:type="dxa"/>
        <w:tblCellMar>
          <w:top w:w="4" w:type="dxa"/>
        </w:tblCellMar>
        <w:tblLook w:val="04A0" w:firstRow="1" w:lastRow="0" w:firstColumn="1" w:lastColumn="0" w:noHBand="0" w:noVBand="1"/>
      </w:tblPr>
      <w:tblGrid>
        <w:gridCol w:w="5111"/>
        <w:gridCol w:w="3984"/>
      </w:tblGrid>
      <w:tr w:rsidR="00133DCF" w:rsidRPr="000C239B" w14:paraId="3FE9495A" w14:textId="77777777" w:rsidTr="007D64A6">
        <w:trPr>
          <w:trHeight w:val="285"/>
        </w:trPr>
        <w:tc>
          <w:tcPr>
            <w:tcW w:w="5111" w:type="dxa"/>
          </w:tcPr>
          <w:p w14:paraId="4AE24CEE" w14:textId="77777777" w:rsidR="00133DCF" w:rsidRPr="00D238EE" w:rsidRDefault="00133DCF" w:rsidP="00D238EE">
            <w:pPr>
              <w:tabs>
                <w:tab w:val="left" w:pos="709"/>
              </w:tabs>
              <w:spacing w:line="259" w:lineRule="auto"/>
              <w:rPr>
                <w:rFonts w:ascii="Book Antiqua" w:hAnsi="Book Antiqua"/>
                <w:sz w:val="22"/>
                <w:lang w:val="hu-HU"/>
              </w:rPr>
            </w:pPr>
            <w:r w:rsidRPr="00D238EE">
              <w:rPr>
                <w:rFonts w:ascii="Book Antiqua" w:eastAsia="Arial Unicode MS" w:hAnsi="Book Antiqua" w:cs="Arial Unicode MS"/>
                <w:sz w:val="22"/>
                <w:lang w:val="hu-HU"/>
              </w:rPr>
              <w:t>7.1. Cégnév (név):</w:t>
            </w:r>
          </w:p>
        </w:tc>
        <w:tc>
          <w:tcPr>
            <w:tcW w:w="3984" w:type="dxa"/>
          </w:tcPr>
          <w:p w14:paraId="66AE185B" w14:textId="77777777" w:rsidR="00133DCF" w:rsidRPr="00D238EE" w:rsidRDefault="00133DCF" w:rsidP="00D238EE">
            <w:pPr>
              <w:tabs>
                <w:tab w:val="left" w:pos="709"/>
              </w:tabs>
              <w:spacing w:line="259" w:lineRule="auto"/>
              <w:rPr>
                <w:rFonts w:ascii="Book Antiqua" w:hAnsi="Book Antiqua"/>
                <w:b/>
                <w:sz w:val="22"/>
                <w:lang w:val="hu-HU"/>
              </w:rPr>
            </w:pPr>
            <w:r w:rsidRPr="00D238EE">
              <w:rPr>
                <w:rFonts w:ascii="Book Antiqua" w:eastAsia="Arial Unicode MS" w:hAnsi="Book Antiqua" w:cs="Arial Unicode MS"/>
                <w:b/>
                <w:sz w:val="22"/>
                <w:lang w:val="hu-HU"/>
              </w:rPr>
              <w:t>Hévíz Város Önkormányzata</w:t>
            </w:r>
          </w:p>
        </w:tc>
      </w:tr>
      <w:tr w:rsidR="00133DCF" w:rsidRPr="000C239B" w14:paraId="2D027B99" w14:textId="77777777" w:rsidTr="007D64A6">
        <w:trPr>
          <w:trHeight w:val="336"/>
        </w:trPr>
        <w:tc>
          <w:tcPr>
            <w:tcW w:w="5111" w:type="dxa"/>
          </w:tcPr>
          <w:p w14:paraId="73AFE9EB" w14:textId="77777777" w:rsidR="00133DCF" w:rsidRPr="00D238EE" w:rsidRDefault="00133DCF" w:rsidP="00D238EE">
            <w:pPr>
              <w:tabs>
                <w:tab w:val="left" w:pos="709"/>
              </w:tabs>
              <w:spacing w:line="259" w:lineRule="auto"/>
              <w:rPr>
                <w:rFonts w:ascii="Book Antiqua" w:hAnsi="Book Antiqua"/>
                <w:sz w:val="22"/>
                <w:lang w:val="hu-HU"/>
              </w:rPr>
            </w:pPr>
            <w:r w:rsidRPr="00D238EE">
              <w:rPr>
                <w:rFonts w:ascii="Book Antiqua" w:eastAsia="Arial Unicode MS" w:hAnsi="Book Antiqua" w:cs="Arial Unicode MS"/>
                <w:sz w:val="22"/>
                <w:lang w:val="hu-HU"/>
              </w:rPr>
              <w:t>Törzsbetét összege:</w:t>
            </w:r>
          </w:p>
        </w:tc>
        <w:tc>
          <w:tcPr>
            <w:tcW w:w="3984" w:type="dxa"/>
          </w:tcPr>
          <w:p w14:paraId="3EADCF9C" w14:textId="2559C73C" w:rsidR="00133DCF" w:rsidRPr="00D238EE" w:rsidRDefault="00D238EE" w:rsidP="00D238EE">
            <w:pPr>
              <w:tabs>
                <w:tab w:val="left" w:pos="709"/>
              </w:tabs>
              <w:spacing w:line="259" w:lineRule="auto"/>
              <w:ind w:left="14"/>
              <w:rPr>
                <w:rFonts w:ascii="Book Antiqua" w:hAnsi="Book Antiqua"/>
                <w:sz w:val="22"/>
                <w:lang w:val="hu-HU"/>
              </w:rPr>
            </w:pPr>
            <w:r w:rsidRPr="00D238EE">
              <w:rPr>
                <w:rFonts w:ascii="Book Antiqua" w:eastAsia="Arial Unicode MS" w:hAnsi="Book Antiqua" w:cs="Arial Unicode MS"/>
                <w:sz w:val="22"/>
                <w:lang w:val="hu-HU"/>
              </w:rPr>
              <w:t>5.150.000, -</w:t>
            </w:r>
            <w:r w:rsidR="00133DCF" w:rsidRPr="00D238EE">
              <w:rPr>
                <w:rFonts w:ascii="Book Antiqua" w:eastAsia="Arial Unicode MS" w:hAnsi="Book Antiqua" w:cs="Arial Unicode MS"/>
                <w:sz w:val="22"/>
                <w:lang w:val="hu-HU"/>
              </w:rPr>
              <w:t xml:space="preserve"> Ft</w:t>
            </w:r>
          </w:p>
        </w:tc>
      </w:tr>
      <w:tr w:rsidR="00133DCF" w:rsidRPr="000C239B" w14:paraId="6FCB9D47" w14:textId="77777777" w:rsidTr="007D64A6">
        <w:trPr>
          <w:trHeight w:val="482"/>
        </w:trPr>
        <w:tc>
          <w:tcPr>
            <w:tcW w:w="5111" w:type="dxa"/>
          </w:tcPr>
          <w:p w14:paraId="534C73F3" w14:textId="77777777" w:rsidR="00133DCF" w:rsidRPr="00D238EE" w:rsidRDefault="00133DCF" w:rsidP="00D238EE">
            <w:pPr>
              <w:tabs>
                <w:tab w:val="left" w:pos="709"/>
              </w:tabs>
              <w:spacing w:line="259" w:lineRule="auto"/>
              <w:rPr>
                <w:rFonts w:ascii="Book Antiqua" w:hAnsi="Book Antiqua"/>
                <w:sz w:val="22"/>
                <w:lang w:val="hu-HU"/>
              </w:rPr>
            </w:pPr>
            <w:r w:rsidRPr="00D238EE">
              <w:rPr>
                <w:rFonts w:ascii="Book Antiqua" w:eastAsia="Arial Unicode MS" w:hAnsi="Book Antiqua" w:cs="Arial Unicode MS"/>
                <w:sz w:val="22"/>
                <w:lang w:val="hu-HU"/>
              </w:rPr>
              <w:t>Törzsbetét összetétele:</w:t>
            </w:r>
          </w:p>
        </w:tc>
        <w:tc>
          <w:tcPr>
            <w:tcW w:w="3984" w:type="dxa"/>
          </w:tcPr>
          <w:p w14:paraId="49031553" w14:textId="7E8E3C9B" w:rsidR="00133DCF" w:rsidDel="00086FA6" w:rsidRDefault="00133DCF">
            <w:pPr>
              <w:tabs>
                <w:tab w:val="left" w:pos="709"/>
              </w:tabs>
              <w:spacing w:line="259" w:lineRule="auto"/>
              <w:ind w:left="29"/>
              <w:rPr>
                <w:del w:id="67" w:author="Dr. Horváth Gábor" w:date="2025-10-01T16:55:00Z" w16du:dateUtc="2025-10-01T14:55:00Z"/>
                <w:rFonts w:ascii="Book Antiqua" w:eastAsia="Arial Unicode MS" w:hAnsi="Book Antiqua" w:cs="Arial Unicode MS"/>
                <w:sz w:val="22"/>
                <w:lang w:val="hu-HU"/>
              </w:rPr>
            </w:pPr>
            <w:r w:rsidRPr="00D238EE">
              <w:rPr>
                <w:rFonts w:ascii="Book Antiqua" w:eastAsia="Arial Unicode MS" w:hAnsi="Book Antiqua" w:cs="Arial Unicode MS"/>
                <w:sz w:val="22"/>
                <w:lang w:val="hu-HU"/>
              </w:rPr>
              <w:t>100%-ban készpénz</w:t>
            </w:r>
          </w:p>
          <w:p w14:paraId="3709032D" w14:textId="77777777" w:rsidR="008052A2" w:rsidRPr="00D238EE" w:rsidRDefault="008052A2" w:rsidP="00086FA6">
            <w:pPr>
              <w:tabs>
                <w:tab w:val="left" w:pos="709"/>
              </w:tabs>
              <w:spacing w:line="259" w:lineRule="auto"/>
              <w:ind w:left="29"/>
              <w:rPr>
                <w:rFonts w:ascii="Book Antiqua" w:hAnsi="Book Antiqua"/>
                <w:sz w:val="22"/>
                <w:lang w:val="hu-HU"/>
              </w:rPr>
            </w:pPr>
          </w:p>
        </w:tc>
      </w:tr>
      <w:tr w:rsidR="00133DCF" w:rsidRPr="000C239B" w14:paraId="36592706" w14:textId="77777777" w:rsidTr="007D64A6">
        <w:trPr>
          <w:trHeight w:val="450"/>
        </w:trPr>
        <w:tc>
          <w:tcPr>
            <w:tcW w:w="5111" w:type="dxa"/>
            <w:vAlign w:val="bottom"/>
          </w:tcPr>
          <w:p w14:paraId="715D9504" w14:textId="77777777" w:rsidR="00133DCF" w:rsidRPr="00D238EE" w:rsidRDefault="00133DCF" w:rsidP="00D238EE">
            <w:pPr>
              <w:tabs>
                <w:tab w:val="left" w:pos="709"/>
              </w:tabs>
              <w:spacing w:line="259" w:lineRule="auto"/>
              <w:rPr>
                <w:rFonts w:ascii="Book Antiqua" w:hAnsi="Book Antiqua"/>
                <w:sz w:val="22"/>
                <w:lang w:val="hu-HU"/>
              </w:rPr>
            </w:pPr>
            <w:r w:rsidRPr="00D238EE">
              <w:rPr>
                <w:rFonts w:ascii="Book Antiqua" w:eastAsia="Arial Unicode MS" w:hAnsi="Book Antiqua" w:cs="Arial Unicode MS"/>
                <w:sz w:val="22"/>
                <w:lang w:val="hu-HU"/>
              </w:rPr>
              <w:t>7.2. Cégnév (név):</w:t>
            </w:r>
          </w:p>
        </w:tc>
        <w:tc>
          <w:tcPr>
            <w:tcW w:w="3984" w:type="dxa"/>
            <w:vAlign w:val="bottom"/>
          </w:tcPr>
          <w:p w14:paraId="2E2AADC5" w14:textId="77777777" w:rsidR="00133DCF" w:rsidRPr="00D238EE" w:rsidRDefault="00133DCF" w:rsidP="00D238EE">
            <w:pPr>
              <w:tabs>
                <w:tab w:val="left" w:pos="709"/>
              </w:tabs>
              <w:spacing w:line="259" w:lineRule="auto"/>
              <w:rPr>
                <w:rFonts w:ascii="Book Antiqua" w:hAnsi="Book Antiqua"/>
                <w:b/>
                <w:sz w:val="22"/>
                <w:lang w:val="hu-HU"/>
              </w:rPr>
            </w:pPr>
            <w:r w:rsidRPr="00D238EE">
              <w:rPr>
                <w:rFonts w:ascii="Book Antiqua" w:eastAsia="Arial Unicode MS" w:hAnsi="Book Antiqua" w:cs="Arial Unicode MS"/>
                <w:b/>
                <w:sz w:val="22"/>
                <w:lang w:val="hu-HU"/>
              </w:rPr>
              <w:t>Magyar Állam</w:t>
            </w:r>
          </w:p>
        </w:tc>
      </w:tr>
      <w:tr w:rsidR="00133DCF" w:rsidRPr="000C239B" w14:paraId="7A8BE696" w14:textId="77777777" w:rsidTr="007D64A6">
        <w:trPr>
          <w:trHeight w:val="296"/>
        </w:trPr>
        <w:tc>
          <w:tcPr>
            <w:tcW w:w="5111" w:type="dxa"/>
          </w:tcPr>
          <w:p w14:paraId="153ADD76" w14:textId="77777777" w:rsidR="00133DCF" w:rsidRPr="00D238EE" w:rsidRDefault="00133DCF" w:rsidP="00D238EE">
            <w:pPr>
              <w:tabs>
                <w:tab w:val="left" w:pos="709"/>
              </w:tabs>
              <w:spacing w:line="259" w:lineRule="auto"/>
              <w:rPr>
                <w:rFonts w:ascii="Book Antiqua" w:hAnsi="Book Antiqua"/>
                <w:sz w:val="22"/>
                <w:lang w:val="hu-HU"/>
              </w:rPr>
            </w:pPr>
            <w:r w:rsidRPr="00D238EE">
              <w:rPr>
                <w:rFonts w:ascii="Book Antiqua" w:eastAsia="Arial Unicode MS" w:hAnsi="Book Antiqua" w:cs="Arial Unicode MS"/>
                <w:sz w:val="22"/>
                <w:lang w:val="hu-HU"/>
              </w:rPr>
              <w:t>Törzsbetét összege:</w:t>
            </w:r>
          </w:p>
        </w:tc>
        <w:tc>
          <w:tcPr>
            <w:tcW w:w="3984" w:type="dxa"/>
          </w:tcPr>
          <w:p w14:paraId="0E4EA7E6" w14:textId="2776862D" w:rsidR="00133DCF" w:rsidRPr="00D238EE" w:rsidRDefault="00D238EE" w:rsidP="00D238EE">
            <w:pPr>
              <w:tabs>
                <w:tab w:val="left" w:pos="709"/>
              </w:tabs>
              <w:spacing w:line="259" w:lineRule="auto"/>
              <w:rPr>
                <w:rFonts w:ascii="Book Antiqua" w:hAnsi="Book Antiqua"/>
                <w:sz w:val="22"/>
                <w:lang w:val="hu-HU"/>
              </w:rPr>
            </w:pPr>
            <w:r w:rsidRPr="00D238EE">
              <w:rPr>
                <w:rFonts w:ascii="Book Antiqua" w:eastAsia="Arial Unicode MS" w:hAnsi="Book Antiqua" w:cs="Arial Unicode MS"/>
                <w:sz w:val="22"/>
                <w:lang w:val="hu-HU"/>
              </w:rPr>
              <w:t>47.850.000, -</w:t>
            </w:r>
            <w:r w:rsidR="00133DCF" w:rsidRPr="00D238EE">
              <w:rPr>
                <w:rFonts w:ascii="Book Antiqua" w:eastAsia="Arial Unicode MS" w:hAnsi="Book Antiqua" w:cs="Arial Unicode MS"/>
                <w:sz w:val="22"/>
                <w:lang w:val="hu-HU"/>
              </w:rPr>
              <w:t xml:space="preserve"> Ft</w:t>
            </w:r>
          </w:p>
        </w:tc>
      </w:tr>
      <w:tr w:rsidR="00133DCF" w:rsidRPr="000C239B" w14:paraId="1B9AC671" w14:textId="77777777" w:rsidTr="007D64A6">
        <w:trPr>
          <w:trHeight w:val="281"/>
        </w:trPr>
        <w:tc>
          <w:tcPr>
            <w:tcW w:w="5111" w:type="dxa"/>
          </w:tcPr>
          <w:p w14:paraId="641A05FF" w14:textId="77777777" w:rsidR="00133DCF" w:rsidRPr="00D238EE" w:rsidRDefault="00133DCF" w:rsidP="00D238EE">
            <w:pPr>
              <w:tabs>
                <w:tab w:val="left" w:pos="709"/>
              </w:tabs>
              <w:spacing w:line="259" w:lineRule="auto"/>
              <w:rPr>
                <w:rFonts w:ascii="Book Antiqua" w:hAnsi="Book Antiqua"/>
                <w:sz w:val="22"/>
                <w:lang w:val="hu-HU"/>
              </w:rPr>
            </w:pPr>
            <w:r w:rsidRPr="00D238EE">
              <w:rPr>
                <w:rFonts w:ascii="Book Antiqua" w:eastAsia="Arial Unicode MS" w:hAnsi="Book Antiqua" w:cs="Arial Unicode MS"/>
                <w:sz w:val="22"/>
                <w:lang w:val="hu-HU"/>
              </w:rPr>
              <w:t>Törzsbetét összetétele:</w:t>
            </w:r>
          </w:p>
        </w:tc>
        <w:tc>
          <w:tcPr>
            <w:tcW w:w="3984" w:type="dxa"/>
          </w:tcPr>
          <w:p w14:paraId="5564EB11" w14:textId="77777777" w:rsidR="00133DCF" w:rsidRPr="00D238EE" w:rsidRDefault="00133DCF" w:rsidP="00D238EE">
            <w:pPr>
              <w:tabs>
                <w:tab w:val="left" w:pos="709"/>
              </w:tabs>
              <w:spacing w:line="259" w:lineRule="auto"/>
              <w:ind w:left="29"/>
              <w:rPr>
                <w:rFonts w:ascii="Book Antiqua" w:hAnsi="Book Antiqua"/>
                <w:sz w:val="22"/>
                <w:lang w:val="hu-HU"/>
              </w:rPr>
            </w:pPr>
            <w:r w:rsidRPr="00D238EE">
              <w:rPr>
                <w:rFonts w:ascii="Book Antiqua" w:eastAsia="Arial Unicode MS" w:hAnsi="Book Antiqua" w:cs="Arial Unicode MS"/>
                <w:sz w:val="22"/>
                <w:lang w:val="hu-HU"/>
              </w:rPr>
              <w:t>100%-ban készpénz</w:t>
            </w:r>
          </w:p>
        </w:tc>
      </w:tr>
    </w:tbl>
    <w:p w14:paraId="75FFEC62" w14:textId="320A474C" w:rsidR="000776AC" w:rsidRPr="00D238EE" w:rsidDel="00086FA6" w:rsidRDefault="000776AC" w:rsidP="00D238EE">
      <w:pPr>
        <w:pStyle w:val="Szvegtrzs21"/>
        <w:shd w:val="clear" w:color="auto" w:fill="auto"/>
        <w:tabs>
          <w:tab w:val="left" w:pos="709"/>
        </w:tabs>
        <w:spacing w:after="0" w:line="240" w:lineRule="auto"/>
        <w:ind w:firstLine="0"/>
        <w:rPr>
          <w:del w:id="68" w:author="Dr. Horváth Gábor" w:date="2025-10-01T16:55:00Z" w16du:dateUtc="2025-10-01T14:55:00Z"/>
          <w:rFonts w:ascii="Book Antiqua" w:hAnsi="Book Antiqua"/>
          <w:b/>
          <w:sz w:val="22"/>
          <w:lang w:val="hu-HU"/>
        </w:rPr>
      </w:pPr>
    </w:p>
    <w:p w14:paraId="3C74832B" w14:textId="093FED4D" w:rsidR="000776AC" w:rsidRPr="00D238EE" w:rsidRDefault="000776AC" w:rsidP="00D238EE">
      <w:pPr>
        <w:pStyle w:val="Szvegtrzs21"/>
        <w:numPr>
          <w:ilvl w:val="0"/>
          <w:numId w:val="36"/>
        </w:numPr>
        <w:shd w:val="clear" w:color="auto" w:fill="auto"/>
        <w:tabs>
          <w:tab w:val="left" w:pos="709"/>
        </w:tabs>
        <w:spacing w:after="0" w:line="240" w:lineRule="auto"/>
        <w:ind w:left="567" w:hanging="567"/>
        <w:jc w:val="center"/>
        <w:rPr>
          <w:rFonts w:ascii="Book Antiqua" w:hAnsi="Book Antiqua"/>
          <w:b/>
          <w:sz w:val="22"/>
          <w:lang w:val="hu-HU"/>
        </w:rPr>
      </w:pPr>
      <w:r w:rsidRPr="00D238EE">
        <w:rPr>
          <w:rFonts w:ascii="Book Antiqua" w:hAnsi="Book Antiqua"/>
          <w:b/>
          <w:sz w:val="22"/>
          <w:lang w:val="hu-HU"/>
        </w:rPr>
        <w:t>Az üzletrész</w:t>
      </w:r>
    </w:p>
    <w:p w14:paraId="4E619AB4" w14:textId="1178C96E" w:rsidR="000776AC" w:rsidRPr="00D238EE" w:rsidRDefault="000776AC" w:rsidP="00D238EE">
      <w:pPr>
        <w:pStyle w:val="Szvegtrzs21"/>
        <w:shd w:val="clear" w:color="auto" w:fill="auto"/>
        <w:tabs>
          <w:tab w:val="left" w:pos="709"/>
        </w:tabs>
        <w:spacing w:after="0" w:line="240" w:lineRule="auto"/>
        <w:ind w:firstLine="0"/>
        <w:rPr>
          <w:rFonts w:ascii="Book Antiqua" w:hAnsi="Book Antiqua"/>
          <w:b/>
          <w:sz w:val="22"/>
          <w:lang w:val="hu-HU"/>
        </w:rPr>
      </w:pPr>
    </w:p>
    <w:p w14:paraId="61D432DD" w14:textId="54504FD3" w:rsidR="000776AC" w:rsidRPr="00D238EE" w:rsidRDefault="000776AC" w:rsidP="00D238EE">
      <w:pPr>
        <w:pStyle w:val="Szvegtrzs21"/>
        <w:numPr>
          <w:ilvl w:val="1"/>
          <w:numId w:val="36"/>
        </w:numPr>
        <w:shd w:val="clear" w:color="auto" w:fill="auto"/>
        <w:tabs>
          <w:tab w:val="left" w:pos="709"/>
        </w:tabs>
        <w:spacing w:after="0" w:line="240" w:lineRule="auto"/>
        <w:ind w:left="0" w:firstLine="0"/>
        <w:rPr>
          <w:rFonts w:ascii="Book Antiqua" w:hAnsi="Book Antiqua"/>
          <w:sz w:val="22"/>
          <w:lang w:val="hu-HU"/>
        </w:rPr>
      </w:pPr>
      <w:r w:rsidRPr="00D238EE">
        <w:rPr>
          <w:rFonts w:ascii="Book Antiqua" w:hAnsi="Book Antiqua"/>
          <w:sz w:val="22"/>
          <w:lang w:val="hu-HU"/>
        </w:rPr>
        <w:t xml:space="preserve">A törzsbetéthez kapcsolódó tagsági jogok és kötelezettségek összessége az üzletrész, amely a </w:t>
      </w:r>
      <w:r w:rsidR="007D64A6">
        <w:rPr>
          <w:rFonts w:ascii="Book Antiqua" w:hAnsi="Book Antiqua"/>
          <w:sz w:val="22"/>
          <w:lang w:val="hu-HU"/>
        </w:rPr>
        <w:t>T</w:t>
      </w:r>
      <w:r w:rsidRPr="00D238EE">
        <w:rPr>
          <w:rFonts w:ascii="Book Antiqua" w:hAnsi="Book Antiqua"/>
          <w:sz w:val="22"/>
          <w:lang w:val="hu-HU"/>
        </w:rPr>
        <w:t xml:space="preserve">ársaság bejegyzésével keletkezik. Egy üzletrésznek több jogosultja is lehet, ezek a személyek a </w:t>
      </w:r>
      <w:r w:rsidR="007D64A6">
        <w:rPr>
          <w:rFonts w:ascii="Book Antiqua" w:hAnsi="Book Antiqua"/>
          <w:sz w:val="22"/>
          <w:lang w:val="hu-HU"/>
        </w:rPr>
        <w:t>T</w:t>
      </w:r>
      <w:r w:rsidRPr="00D238EE">
        <w:rPr>
          <w:rFonts w:ascii="Book Antiqua" w:hAnsi="Book Antiqua"/>
          <w:sz w:val="22"/>
          <w:lang w:val="hu-HU"/>
        </w:rPr>
        <w:t xml:space="preserve">ársasággal szemben egy tagnak számítanak; jogaikat – ideértve a társasági szerződés megkötését is – csak közös képviselőjük útján gyakorolhatják, és a tagot terhelő kötelezettségekért egyetemlegesen kötelesek helytállni. A közös képviselőt a jogosultak maguk közül választják meg a tulajdoni hányaduk szerinti szavazati jog gyakorlásával. </w:t>
      </w:r>
    </w:p>
    <w:p w14:paraId="146EFFCC" w14:textId="0157F195" w:rsidR="000776AC" w:rsidRPr="00D238EE" w:rsidRDefault="000776AC" w:rsidP="00D238EE">
      <w:pPr>
        <w:pStyle w:val="Szvegtrzs21"/>
        <w:shd w:val="clear" w:color="auto" w:fill="auto"/>
        <w:tabs>
          <w:tab w:val="left" w:pos="709"/>
        </w:tabs>
        <w:spacing w:after="0" w:line="240" w:lineRule="auto"/>
        <w:ind w:firstLine="0"/>
        <w:rPr>
          <w:rFonts w:ascii="Book Antiqua" w:hAnsi="Book Antiqua"/>
          <w:sz w:val="22"/>
          <w:lang w:val="hu-HU"/>
        </w:rPr>
      </w:pPr>
    </w:p>
    <w:p w14:paraId="25DB84A6" w14:textId="194BE8BB" w:rsidR="000776AC" w:rsidRPr="00D238EE" w:rsidRDefault="000776AC" w:rsidP="00D238EE">
      <w:pPr>
        <w:pStyle w:val="Szvegtrzs21"/>
        <w:numPr>
          <w:ilvl w:val="1"/>
          <w:numId w:val="36"/>
        </w:numPr>
        <w:shd w:val="clear" w:color="auto" w:fill="auto"/>
        <w:tabs>
          <w:tab w:val="left" w:pos="709"/>
        </w:tabs>
        <w:spacing w:after="0" w:line="240" w:lineRule="auto"/>
        <w:ind w:left="0" w:firstLine="0"/>
        <w:rPr>
          <w:rFonts w:ascii="Book Antiqua" w:hAnsi="Book Antiqua"/>
          <w:b/>
          <w:sz w:val="22"/>
          <w:lang w:val="hu-HU"/>
        </w:rPr>
      </w:pPr>
      <w:r w:rsidRPr="00D238EE">
        <w:rPr>
          <w:rFonts w:ascii="Book Antiqua" w:hAnsi="Book Antiqua"/>
          <w:sz w:val="22"/>
          <w:lang w:val="hu-HU"/>
        </w:rPr>
        <w:t xml:space="preserve">Az üzletrész a </w:t>
      </w:r>
      <w:r w:rsidR="007D64A6">
        <w:rPr>
          <w:rFonts w:ascii="Book Antiqua" w:hAnsi="Book Antiqua"/>
          <w:sz w:val="22"/>
          <w:lang w:val="hu-HU"/>
        </w:rPr>
        <w:t>t</w:t>
      </w:r>
      <w:r w:rsidRPr="00D238EE">
        <w:rPr>
          <w:rFonts w:ascii="Book Antiqua" w:hAnsi="Book Antiqua"/>
          <w:sz w:val="22"/>
          <w:lang w:val="hu-HU"/>
        </w:rPr>
        <w:t xml:space="preserve">agok törzsbetétjéhez igazodik. </w:t>
      </w:r>
    </w:p>
    <w:p w14:paraId="07F68E40" w14:textId="77777777" w:rsidR="00133DCF" w:rsidRPr="00D238EE" w:rsidRDefault="00133DCF" w:rsidP="00D238EE">
      <w:pPr>
        <w:pStyle w:val="Listaszerbekezds"/>
        <w:tabs>
          <w:tab w:val="left" w:pos="709"/>
        </w:tabs>
        <w:rPr>
          <w:rFonts w:ascii="Book Antiqua" w:hAnsi="Book Antiqua"/>
          <w:b/>
          <w:sz w:val="22"/>
          <w:lang w:val="hu-HU"/>
        </w:rPr>
      </w:pPr>
    </w:p>
    <w:p w14:paraId="6D5F710D" w14:textId="77777777" w:rsidR="00FF1E0A" w:rsidRPr="00D238EE" w:rsidRDefault="00FF1E0A" w:rsidP="00D238EE">
      <w:pPr>
        <w:tabs>
          <w:tab w:val="left" w:pos="709"/>
        </w:tabs>
        <w:spacing w:before="120" w:after="120"/>
        <w:ind w:left="709"/>
        <w:rPr>
          <w:rFonts w:ascii="Book Antiqua" w:hAnsi="Book Antiqua"/>
          <w:sz w:val="22"/>
          <w:lang w:val="hu-HU"/>
        </w:rPr>
      </w:pPr>
      <w:r w:rsidRPr="00D238EE">
        <w:rPr>
          <w:rFonts w:ascii="Book Antiqua" w:hAnsi="Book Antiqua"/>
          <w:sz w:val="22"/>
          <w:lang w:val="hu-HU"/>
        </w:rPr>
        <w:t xml:space="preserve">Ennek megfelelően az üzletrészek megoszlása: </w:t>
      </w:r>
    </w:p>
    <w:p w14:paraId="0D3AEE0E" w14:textId="4BB141FB" w:rsidR="00FF1E0A" w:rsidRPr="00D238EE" w:rsidRDefault="00FF1E0A" w:rsidP="00D238EE">
      <w:pPr>
        <w:tabs>
          <w:tab w:val="left" w:pos="709"/>
        </w:tabs>
        <w:spacing w:before="120" w:after="120"/>
        <w:ind w:left="709"/>
        <w:rPr>
          <w:rFonts w:ascii="Book Antiqua" w:hAnsi="Book Antiqua"/>
          <w:sz w:val="22"/>
          <w:lang w:val="hu-HU"/>
        </w:rPr>
      </w:pPr>
      <w:r w:rsidRPr="00D238EE">
        <w:rPr>
          <w:rFonts w:ascii="Book Antiqua" w:hAnsi="Book Antiqua"/>
          <w:sz w:val="22"/>
          <w:lang w:val="hu-HU"/>
        </w:rPr>
        <w:t>1. üzletrész</w:t>
      </w:r>
      <w:ins w:id="69" w:author="Dr. Horváth Gábor" w:date="2025-10-01T16:55:00Z" w16du:dateUtc="2025-10-01T14:55:00Z">
        <w:r w:rsidR="00086FA6">
          <w:rPr>
            <w:rFonts w:ascii="Book Antiqua" w:hAnsi="Book Antiqua"/>
            <w:sz w:val="22"/>
            <w:lang w:val="hu-HU"/>
          </w:rPr>
          <w:t>:</w:t>
        </w:r>
      </w:ins>
      <w:r w:rsidRPr="00D238EE">
        <w:rPr>
          <w:rFonts w:ascii="Book Antiqua" w:hAnsi="Book Antiqua"/>
          <w:sz w:val="22"/>
          <w:lang w:val="hu-HU"/>
        </w:rPr>
        <w:t xml:space="preserve"> 90% Magyar Állam</w:t>
      </w:r>
    </w:p>
    <w:p w14:paraId="28CB433D" w14:textId="31C71FE5" w:rsidR="00FF1E0A" w:rsidRDefault="00FF1E0A" w:rsidP="00D238EE">
      <w:pPr>
        <w:tabs>
          <w:tab w:val="left" w:pos="709"/>
        </w:tabs>
        <w:spacing w:before="120" w:after="120"/>
        <w:ind w:left="709"/>
        <w:rPr>
          <w:rFonts w:ascii="Book Antiqua" w:hAnsi="Book Antiqua"/>
          <w:sz w:val="22"/>
          <w:lang w:val="hu-HU"/>
        </w:rPr>
      </w:pPr>
      <w:r w:rsidRPr="00D238EE">
        <w:rPr>
          <w:rFonts w:ascii="Book Antiqua" w:hAnsi="Book Antiqua"/>
          <w:sz w:val="22"/>
          <w:lang w:val="hu-HU"/>
        </w:rPr>
        <w:t>2. üzletrész</w:t>
      </w:r>
      <w:ins w:id="70" w:author="Dr. Horváth Gábor" w:date="2025-10-01T16:55:00Z" w16du:dateUtc="2025-10-01T14:55:00Z">
        <w:r w:rsidR="00086FA6">
          <w:rPr>
            <w:rFonts w:ascii="Book Antiqua" w:hAnsi="Book Antiqua"/>
            <w:sz w:val="22"/>
            <w:lang w:val="hu-HU"/>
          </w:rPr>
          <w:t>:</w:t>
        </w:r>
      </w:ins>
      <w:r w:rsidRPr="00D238EE">
        <w:rPr>
          <w:rFonts w:ascii="Book Antiqua" w:hAnsi="Book Antiqua"/>
          <w:sz w:val="22"/>
          <w:lang w:val="hu-HU"/>
        </w:rPr>
        <w:t xml:space="preserve"> </w:t>
      </w:r>
      <w:r w:rsidR="00235DB6" w:rsidRPr="00215655">
        <w:rPr>
          <w:rFonts w:ascii="Book Antiqua" w:eastAsia="Times New Roman" w:hAnsi="Book Antiqua" w:cs="Times New Roman"/>
          <w:sz w:val="22"/>
          <w:szCs w:val="22"/>
          <w:lang w:val="hu-HU"/>
        </w:rPr>
        <w:t>10</w:t>
      </w:r>
      <w:r w:rsidRPr="00D238EE">
        <w:rPr>
          <w:rFonts w:ascii="Book Antiqua" w:hAnsi="Book Antiqua"/>
          <w:sz w:val="22"/>
          <w:lang w:val="hu-HU"/>
        </w:rPr>
        <w:t>% Hévíz Város Önkormányzata</w:t>
      </w:r>
    </w:p>
    <w:p w14:paraId="076F1A95" w14:textId="77777777" w:rsidR="007D64A6" w:rsidRPr="00D238EE" w:rsidRDefault="007D64A6" w:rsidP="00D238EE">
      <w:pPr>
        <w:tabs>
          <w:tab w:val="left" w:pos="709"/>
        </w:tabs>
        <w:spacing w:before="120" w:after="120"/>
        <w:ind w:left="709"/>
        <w:rPr>
          <w:rFonts w:ascii="Book Antiqua" w:hAnsi="Book Antiqua"/>
          <w:sz w:val="22"/>
          <w:lang w:val="hu-HU"/>
        </w:rPr>
      </w:pPr>
    </w:p>
    <w:p w14:paraId="6447E245" w14:textId="5D825039" w:rsidR="0042762F" w:rsidRPr="00D238EE" w:rsidRDefault="0042762F" w:rsidP="00D238EE">
      <w:pPr>
        <w:pStyle w:val="Cmsor32"/>
        <w:keepNext/>
        <w:keepLines/>
        <w:numPr>
          <w:ilvl w:val="0"/>
          <w:numId w:val="36"/>
        </w:numPr>
        <w:shd w:val="clear" w:color="auto" w:fill="auto"/>
        <w:tabs>
          <w:tab w:val="left" w:pos="709"/>
        </w:tabs>
        <w:spacing w:before="0" w:after="0" w:line="240" w:lineRule="auto"/>
        <w:ind w:left="567" w:hanging="567"/>
        <w:jc w:val="center"/>
        <w:rPr>
          <w:rFonts w:ascii="Book Antiqua" w:hAnsi="Book Antiqua"/>
          <w:b/>
          <w:sz w:val="22"/>
          <w:lang w:val="hu-HU"/>
        </w:rPr>
      </w:pPr>
      <w:bookmarkStart w:id="71" w:name="bookmark8"/>
      <w:r w:rsidRPr="00D238EE">
        <w:rPr>
          <w:rFonts w:ascii="Book Antiqua" w:hAnsi="Book Antiqua"/>
          <w:b/>
          <w:sz w:val="22"/>
          <w:lang w:val="hu-HU"/>
        </w:rPr>
        <w:t>Az üzletrész átruházása, felosztása</w:t>
      </w:r>
      <w:bookmarkEnd w:id="71"/>
    </w:p>
    <w:p w14:paraId="526E80F4" w14:textId="77777777" w:rsidR="0042762F" w:rsidRPr="00D238EE" w:rsidRDefault="0042762F" w:rsidP="00D238EE">
      <w:pPr>
        <w:pStyle w:val="Szvegtrzs21"/>
        <w:shd w:val="clear" w:color="auto" w:fill="auto"/>
        <w:tabs>
          <w:tab w:val="left" w:pos="709"/>
        </w:tabs>
        <w:spacing w:after="0" w:line="240" w:lineRule="auto"/>
        <w:ind w:firstLine="0"/>
        <w:rPr>
          <w:rFonts w:ascii="Book Antiqua" w:hAnsi="Book Antiqua"/>
          <w:b/>
          <w:sz w:val="22"/>
          <w:lang w:val="hu-HU"/>
        </w:rPr>
      </w:pPr>
    </w:p>
    <w:p w14:paraId="7455E5FB" w14:textId="303E8FDA" w:rsidR="0042762F" w:rsidRPr="00D238EE" w:rsidRDefault="0042762F" w:rsidP="00D238EE">
      <w:pPr>
        <w:pStyle w:val="Szvegtrzs21"/>
        <w:numPr>
          <w:ilvl w:val="1"/>
          <w:numId w:val="36"/>
        </w:numPr>
        <w:shd w:val="clear" w:color="auto" w:fill="auto"/>
        <w:tabs>
          <w:tab w:val="left" w:pos="709"/>
        </w:tabs>
        <w:spacing w:after="0" w:line="240" w:lineRule="auto"/>
        <w:ind w:left="0" w:firstLine="0"/>
        <w:rPr>
          <w:rFonts w:ascii="Book Antiqua" w:hAnsi="Book Antiqua"/>
          <w:sz w:val="22"/>
          <w:lang w:val="hu-HU"/>
        </w:rPr>
      </w:pPr>
      <w:r w:rsidRPr="00D238EE">
        <w:rPr>
          <w:rFonts w:ascii="Book Antiqua" w:hAnsi="Book Antiqua"/>
          <w:sz w:val="22"/>
          <w:lang w:val="hu-HU"/>
        </w:rPr>
        <w:t xml:space="preserve">Az üzletrész szabadon átruházható a Társaság </w:t>
      </w:r>
      <w:r w:rsidR="000776AC" w:rsidRPr="00D238EE">
        <w:rPr>
          <w:rFonts w:ascii="Book Antiqua" w:hAnsi="Book Antiqua"/>
          <w:sz w:val="22"/>
          <w:lang w:val="hu-HU"/>
        </w:rPr>
        <w:t>t</w:t>
      </w:r>
      <w:r w:rsidRPr="00D238EE">
        <w:rPr>
          <w:rFonts w:ascii="Book Antiqua" w:hAnsi="Book Antiqua"/>
          <w:sz w:val="22"/>
          <w:lang w:val="hu-HU"/>
        </w:rPr>
        <w:t xml:space="preserve">agjaira. Az üzletrész kívülálló személyekre kizárólag a </w:t>
      </w:r>
      <w:r w:rsidR="00456F3B">
        <w:rPr>
          <w:rFonts w:ascii="Book Antiqua" w:hAnsi="Book Antiqua"/>
          <w:sz w:val="22"/>
          <w:szCs w:val="22"/>
          <w:lang w:val="hu-HU"/>
        </w:rPr>
        <w:t>t</w:t>
      </w:r>
      <w:r w:rsidRPr="00D238EE">
        <w:rPr>
          <w:rFonts w:ascii="Book Antiqua" w:hAnsi="Book Antiqua"/>
          <w:sz w:val="22"/>
          <w:lang w:val="hu-HU"/>
        </w:rPr>
        <w:t xml:space="preserve">aggyűlés hozzájárulásával ruházható át és csak akkor, ha a </w:t>
      </w:r>
      <w:r w:rsidR="00607CD6">
        <w:rPr>
          <w:rFonts w:ascii="Book Antiqua" w:hAnsi="Book Antiqua"/>
          <w:sz w:val="22"/>
          <w:szCs w:val="22"/>
          <w:lang w:val="hu-HU"/>
        </w:rPr>
        <w:t>t</w:t>
      </w:r>
      <w:r w:rsidRPr="00D238EE">
        <w:rPr>
          <w:rFonts w:ascii="Book Antiqua" w:hAnsi="Book Antiqua"/>
          <w:sz w:val="22"/>
          <w:lang w:val="hu-HU"/>
        </w:rPr>
        <w:t xml:space="preserve">ag törzsbetétjét már teljes mértékben befizette. A </w:t>
      </w:r>
      <w:r w:rsidR="00607CD6">
        <w:rPr>
          <w:rFonts w:ascii="Book Antiqua" w:hAnsi="Book Antiqua"/>
          <w:sz w:val="22"/>
          <w:szCs w:val="22"/>
          <w:lang w:val="hu-HU"/>
        </w:rPr>
        <w:t>t</w:t>
      </w:r>
      <w:r w:rsidRPr="00D238EE">
        <w:rPr>
          <w:rFonts w:ascii="Book Antiqua" w:hAnsi="Book Antiqua"/>
          <w:sz w:val="22"/>
          <w:lang w:val="hu-HU"/>
        </w:rPr>
        <w:t xml:space="preserve">agot, a </w:t>
      </w:r>
      <w:r w:rsidR="000776AC" w:rsidRPr="00D238EE">
        <w:rPr>
          <w:rFonts w:ascii="Book Antiqua" w:hAnsi="Book Antiqua"/>
          <w:sz w:val="22"/>
          <w:lang w:val="hu-HU"/>
        </w:rPr>
        <w:t>T</w:t>
      </w:r>
      <w:r w:rsidRPr="00D238EE">
        <w:rPr>
          <w:rFonts w:ascii="Book Antiqua" w:hAnsi="Book Antiqua"/>
          <w:sz w:val="22"/>
          <w:lang w:val="hu-HU"/>
        </w:rPr>
        <w:t xml:space="preserve">ársaságot, valamint a </w:t>
      </w:r>
      <w:r w:rsidR="00456F3B">
        <w:rPr>
          <w:rFonts w:ascii="Book Antiqua" w:hAnsi="Book Antiqua"/>
          <w:sz w:val="22"/>
          <w:szCs w:val="22"/>
          <w:lang w:val="hu-HU"/>
        </w:rPr>
        <w:t>t</w:t>
      </w:r>
      <w:r w:rsidRPr="00D238EE">
        <w:rPr>
          <w:rFonts w:ascii="Book Antiqua" w:hAnsi="Book Antiqua"/>
          <w:sz w:val="22"/>
          <w:lang w:val="hu-HU"/>
        </w:rPr>
        <w:t xml:space="preserve">aggyűlés által kijelölt személyt - ebben a sorrendben - az átruházni kívánt üzletrészre elővásárlási jog illeti meg. A Társaság saját részére a törzstőkéjén felüli vagyonából vásárolhatja meg az üzletrészt. Ha a </w:t>
      </w:r>
      <w:r w:rsidR="000776AC" w:rsidRPr="00D238EE">
        <w:rPr>
          <w:rFonts w:ascii="Book Antiqua" w:hAnsi="Book Antiqua"/>
          <w:sz w:val="22"/>
          <w:lang w:val="hu-HU"/>
        </w:rPr>
        <w:t>t</w:t>
      </w:r>
      <w:r w:rsidRPr="00D238EE">
        <w:rPr>
          <w:rFonts w:ascii="Book Antiqua" w:hAnsi="Book Antiqua"/>
          <w:sz w:val="22"/>
          <w:lang w:val="hu-HU"/>
        </w:rPr>
        <w:t>ag az átruházási szándék bejelentésétől számított 15 napon belül nem nyilatkozik, úgy kell tekinteni, hogy az elővásárlási jogával élni nem kíván. A Társaság vagy az általa kijelölt személy esetén a határidő a bejelentéstől számított 30 nap.</w:t>
      </w:r>
    </w:p>
    <w:p w14:paraId="1E64CA1E" w14:textId="77777777" w:rsidR="0042762F" w:rsidRPr="00D238EE" w:rsidRDefault="0042762F" w:rsidP="00D238EE">
      <w:pPr>
        <w:pStyle w:val="Szvegtrzs21"/>
        <w:shd w:val="clear" w:color="auto" w:fill="auto"/>
        <w:tabs>
          <w:tab w:val="left" w:pos="709"/>
        </w:tabs>
        <w:spacing w:after="0" w:line="240" w:lineRule="auto"/>
        <w:ind w:firstLine="0"/>
        <w:rPr>
          <w:rFonts w:ascii="Book Antiqua" w:hAnsi="Book Antiqua"/>
          <w:b/>
          <w:sz w:val="22"/>
          <w:lang w:val="hu-HU"/>
        </w:rPr>
      </w:pPr>
    </w:p>
    <w:p w14:paraId="1BAAA529" w14:textId="7B7C0DDA" w:rsidR="0042762F" w:rsidRPr="00D238EE" w:rsidRDefault="0042762F" w:rsidP="00D238EE">
      <w:pPr>
        <w:pStyle w:val="Szvegtrzs21"/>
        <w:numPr>
          <w:ilvl w:val="1"/>
          <w:numId w:val="36"/>
        </w:numPr>
        <w:shd w:val="clear" w:color="auto" w:fill="auto"/>
        <w:tabs>
          <w:tab w:val="left" w:pos="709"/>
        </w:tabs>
        <w:spacing w:after="0" w:line="240" w:lineRule="auto"/>
        <w:ind w:left="0" w:firstLine="0"/>
        <w:rPr>
          <w:rFonts w:ascii="Book Antiqua" w:hAnsi="Book Antiqua"/>
          <w:sz w:val="22"/>
          <w:lang w:val="hu-HU"/>
        </w:rPr>
      </w:pPr>
      <w:r w:rsidRPr="00D238EE">
        <w:rPr>
          <w:rFonts w:ascii="Book Antiqua" w:hAnsi="Book Antiqua"/>
          <w:sz w:val="22"/>
          <w:lang w:val="hu-HU"/>
        </w:rPr>
        <w:t>A Társaság és tagja között létrejövő szerződést a szerződés aláírásától számított 30 napon belül a cégbíróságon a cégiratok közé letétbe kell helyezni.</w:t>
      </w:r>
    </w:p>
    <w:p w14:paraId="7C8EDB93" w14:textId="77777777" w:rsidR="0042762F" w:rsidRPr="00D238EE" w:rsidRDefault="0042762F" w:rsidP="00D238EE">
      <w:pPr>
        <w:pStyle w:val="Szvegtrzs21"/>
        <w:shd w:val="clear" w:color="auto" w:fill="auto"/>
        <w:tabs>
          <w:tab w:val="left" w:pos="709"/>
          <w:tab w:val="left" w:pos="746"/>
        </w:tabs>
        <w:spacing w:after="0" w:line="240" w:lineRule="auto"/>
        <w:ind w:firstLine="0"/>
        <w:rPr>
          <w:rFonts w:ascii="Book Antiqua" w:hAnsi="Book Antiqua"/>
          <w:b/>
          <w:sz w:val="22"/>
          <w:lang w:val="hu-HU"/>
        </w:rPr>
      </w:pPr>
    </w:p>
    <w:p w14:paraId="0F8A93C3" w14:textId="77B8DE30" w:rsidR="0042762F" w:rsidRPr="00D238EE" w:rsidRDefault="0042762F" w:rsidP="00D238EE">
      <w:pPr>
        <w:pStyle w:val="Szvegtrzs21"/>
        <w:numPr>
          <w:ilvl w:val="1"/>
          <w:numId w:val="36"/>
        </w:numPr>
        <w:shd w:val="clear" w:color="auto" w:fill="auto"/>
        <w:tabs>
          <w:tab w:val="left" w:pos="709"/>
        </w:tabs>
        <w:spacing w:after="0" w:line="240" w:lineRule="auto"/>
        <w:ind w:left="0" w:firstLine="0"/>
        <w:rPr>
          <w:rFonts w:ascii="Book Antiqua" w:hAnsi="Book Antiqua"/>
          <w:sz w:val="22"/>
          <w:lang w:val="hu-HU"/>
        </w:rPr>
      </w:pPr>
      <w:r w:rsidRPr="00D238EE">
        <w:rPr>
          <w:rFonts w:ascii="Book Antiqua" w:hAnsi="Book Antiqua"/>
          <w:sz w:val="22"/>
          <w:lang w:val="hu-HU"/>
        </w:rPr>
        <w:t>A Társaság köteles az okirat aláírásától számított 30 napon belül - a cégbírósághoz letétbe helyezés céljából - benyújtani azt az okiratot, amely bárki javára ingyenesen vagyont juttat, feltéve, hogy annak összege (értéke) az egymillió forintot meghaladja. Az összeghatár szempontjából a két éven belül ugyanannak a személynek, vagy szervezetnek nyújtott juttatásokat össze kell számítani.</w:t>
      </w:r>
    </w:p>
    <w:p w14:paraId="4DD1615C" w14:textId="77777777" w:rsidR="00FF1E0A" w:rsidRPr="00D238EE" w:rsidRDefault="00FF1E0A" w:rsidP="00D238EE">
      <w:pPr>
        <w:pStyle w:val="Szvegtrzs21"/>
        <w:shd w:val="clear" w:color="auto" w:fill="auto"/>
        <w:tabs>
          <w:tab w:val="left" w:pos="709"/>
          <w:tab w:val="left" w:pos="746"/>
        </w:tabs>
        <w:spacing w:after="0" w:line="240" w:lineRule="auto"/>
        <w:ind w:firstLine="0"/>
        <w:rPr>
          <w:rFonts w:ascii="Book Antiqua" w:hAnsi="Book Antiqua"/>
          <w:sz w:val="22"/>
          <w:lang w:val="hu-HU"/>
        </w:rPr>
      </w:pPr>
    </w:p>
    <w:p w14:paraId="61096399" w14:textId="6BA3DEB4" w:rsidR="0042762F" w:rsidRPr="00D238EE" w:rsidRDefault="0042762F" w:rsidP="00D238EE">
      <w:pPr>
        <w:pStyle w:val="Szvegtrzs50"/>
        <w:numPr>
          <w:ilvl w:val="0"/>
          <w:numId w:val="36"/>
        </w:numPr>
        <w:shd w:val="clear" w:color="auto" w:fill="auto"/>
        <w:tabs>
          <w:tab w:val="left" w:pos="709"/>
        </w:tabs>
        <w:spacing w:before="0" w:after="0" w:line="240" w:lineRule="auto"/>
        <w:ind w:left="567" w:hanging="567"/>
        <w:jc w:val="center"/>
        <w:rPr>
          <w:rFonts w:ascii="Book Antiqua" w:hAnsi="Book Antiqua"/>
          <w:b/>
          <w:sz w:val="22"/>
          <w:lang w:val="hu-HU"/>
        </w:rPr>
      </w:pPr>
      <w:r w:rsidRPr="00D238EE">
        <w:rPr>
          <w:rFonts w:ascii="Book Antiqua" w:hAnsi="Book Antiqua"/>
          <w:b/>
          <w:sz w:val="22"/>
          <w:lang w:val="hu-HU"/>
        </w:rPr>
        <w:t>A nyereség felosztása</w:t>
      </w:r>
    </w:p>
    <w:p w14:paraId="403EC6D0" w14:textId="1D4C3624" w:rsidR="0042762F" w:rsidRPr="00D238EE" w:rsidRDefault="0042762F" w:rsidP="00D238EE">
      <w:pPr>
        <w:pStyle w:val="Szvegtrzs21"/>
        <w:shd w:val="clear" w:color="auto" w:fill="auto"/>
        <w:tabs>
          <w:tab w:val="left" w:pos="709"/>
        </w:tabs>
        <w:spacing w:after="0" w:line="240" w:lineRule="auto"/>
        <w:ind w:firstLine="0"/>
        <w:rPr>
          <w:rFonts w:ascii="Book Antiqua" w:hAnsi="Book Antiqua"/>
          <w:sz w:val="22"/>
          <w:lang w:val="hu-HU"/>
        </w:rPr>
      </w:pPr>
    </w:p>
    <w:p w14:paraId="0FC5D49A" w14:textId="0A9E4E55" w:rsidR="000776AC" w:rsidRPr="00D238EE" w:rsidRDefault="000776AC" w:rsidP="00D238EE">
      <w:pPr>
        <w:pStyle w:val="Szvegtrzs21"/>
        <w:numPr>
          <w:ilvl w:val="1"/>
          <w:numId w:val="36"/>
        </w:numPr>
        <w:shd w:val="clear" w:color="auto" w:fill="auto"/>
        <w:tabs>
          <w:tab w:val="left" w:pos="709"/>
        </w:tabs>
        <w:spacing w:after="0" w:line="240" w:lineRule="auto"/>
        <w:ind w:left="0" w:firstLine="0"/>
        <w:rPr>
          <w:rFonts w:ascii="Book Antiqua" w:hAnsi="Book Antiqua"/>
          <w:sz w:val="22"/>
          <w:lang w:val="hu-HU"/>
        </w:rPr>
      </w:pPr>
      <w:r w:rsidRPr="00D238EE">
        <w:rPr>
          <w:rFonts w:ascii="Book Antiqua" w:hAnsi="Book Antiqua"/>
          <w:sz w:val="22"/>
          <w:lang w:val="hu-HU"/>
        </w:rPr>
        <w:t xml:space="preserve">A Társaság saját tőkéjéből a tagok javára, azok tagsági jogviszonyára figyelemmel kifizetést a Társaság fennállása alatt kizárólag az előző üzleti évi adózott eredménnyel kiegészített szabad eredménytartalékból teljesíthet. Nem kerülhet sor kifizetésre, ha a Társaság helyesbített saját tőkéje nem éri el vagy a kifizetés következtében nem érné el a társaság törzstőkéjét, továbbá, ha a kifizetés veszélyeztetné a Társaság fizetőképességét. </w:t>
      </w:r>
    </w:p>
    <w:p w14:paraId="1F3187C9" w14:textId="2BCC4E78" w:rsidR="000776AC" w:rsidRPr="00D238EE" w:rsidRDefault="000776AC" w:rsidP="00D238EE">
      <w:pPr>
        <w:pStyle w:val="Szvegtrzs21"/>
        <w:shd w:val="clear" w:color="auto" w:fill="auto"/>
        <w:tabs>
          <w:tab w:val="left" w:pos="709"/>
        </w:tabs>
        <w:spacing w:after="0" w:line="240" w:lineRule="auto"/>
        <w:ind w:firstLine="0"/>
        <w:rPr>
          <w:rFonts w:ascii="Book Antiqua" w:hAnsi="Book Antiqua"/>
          <w:sz w:val="22"/>
          <w:lang w:val="hu-HU"/>
        </w:rPr>
      </w:pPr>
    </w:p>
    <w:p w14:paraId="57EB1BD9" w14:textId="7EB8FAEB" w:rsidR="000776AC" w:rsidRPr="00D238EE" w:rsidRDefault="000776AC" w:rsidP="00D238EE">
      <w:pPr>
        <w:pStyle w:val="Szvegtrzs21"/>
        <w:numPr>
          <w:ilvl w:val="1"/>
          <w:numId w:val="36"/>
        </w:numPr>
        <w:shd w:val="clear" w:color="auto" w:fill="auto"/>
        <w:tabs>
          <w:tab w:val="left" w:pos="709"/>
        </w:tabs>
        <w:spacing w:after="0" w:line="240" w:lineRule="auto"/>
        <w:ind w:left="0" w:firstLine="0"/>
        <w:rPr>
          <w:rFonts w:ascii="Book Antiqua" w:hAnsi="Book Antiqua"/>
          <w:sz w:val="22"/>
          <w:lang w:val="hu-HU"/>
        </w:rPr>
      </w:pPr>
      <w:r w:rsidRPr="00D238EE">
        <w:rPr>
          <w:rFonts w:ascii="Book Antiqua" w:hAnsi="Book Antiqua"/>
          <w:sz w:val="22"/>
          <w:lang w:val="hu-HU"/>
        </w:rPr>
        <w:t xml:space="preserve">A </w:t>
      </w:r>
      <w:r w:rsidR="00607CD6">
        <w:rPr>
          <w:rFonts w:ascii="Book Antiqua" w:hAnsi="Book Antiqua"/>
          <w:sz w:val="22"/>
          <w:szCs w:val="22"/>
          <w:lang w:val="hu-HU"/>
        </w:rPr>
        <w:t>t</w:t>
      </w:r>
      <w:r w:rsidRPr="00D238EE">
        <w:rPr>
          <w:rFonts w:ascii="Book Antiqua" w:hAnsi="Book Antiqua"/>
          <w:sz w:val="22"/>
          <w:lang w:val="hu-HU"/>
        </w:rPr>
        <w:t xml:space="preserve">agot a Társaságnak a </w:t>
      </w:r>
      <w:r w:rsidR="00607CD6">
        <w:rPr>
          <w:rFonts w:ascii="Book Antiqua" w:hAnsi="Book Antiqua"/>
          <w:sz w:val="22"/>
          <w:szCs w:val="22"/>
          <w:lang w:val="hu-HU"/>
        </w:rPr>
        <w:t>t</w:t>
      </w:r>
      <w:r w:rsidRPr="00D238EE">
        <w:rPr>
          <w:rFonts w:ascii="Book Antiqua" w:hAnsi="Book Antiqua"/>
          <w:sz w:val="22"/>
          <w:lang w:val="hu-HU"/>
        </w:rPr>
        <w:t xml:space="preserve">ag javára történő kifizetések céljából felosztható és a </w:t>
      </w:r>
      <w:r w:rsidR="00456F3B">
        <w:rPr>
          <w:rFonts w:ascii="Book Antiqua" w:hAnsi="Book Antiqua"/>
          <w:sz w:val="22"/>
          <w:szCs w:val="22"/>
          <w:lang w:val="hu-HU"/>
        </w:rPr>
        <w:t>t</w:t>
      </w:r>
      <w:r w:rsidRPr="00D238EE">
        <w:rPr>
          <w:rFonts w:ascii="Book Antiqua" w:hAnsi="Book Antiqua"/>
          <w:sz w:val="22"/>
          <w:lang w:val="hu-HU"/>
        </w:rPr>
        <w:t xml:space="preserve">aggyűlés által felosztani rendelt saját tőkéjéből meghatározott összeg illeti meg. </w:t>
      </w:r>
    </w:p>
    <w:p w14:paraId="4932A125" w14:textId="365CDEAF" w:rsidR="000776AC" w:rsidRPr="00D238EE" w:rsidRDefault="000776AC" w:rsidP="00D238EE">
      <w:pPr>
        <w:pStyle w:val="Szvegtrzs21"/>
        <w:shd w:val="clear" w:color="auto" w:fill="auto"/>
        <w:tabs>
          <w:tab w:val="left" w:pos="709"/>
        </w:tabs>
        <w:spacing w:after="0" w:line="240" w:lineRule="auto"/>
        <w:ind w:firstLine="0"/>
        <w:rPr>
          <w:rFonts w:ascii="Book Antiqua" w:hAnsi="Book Antiqua"/>
          <w:sz w:val="22"/>
          <w:lang w:val="hu-HU"/>
        </w:rPr>
      </w:pPr>
    </w:p>
    <w:p w14:paraId="23D7BC0A" w14:textId="2B633E5D" w:rsidR="000776AC" w:rsidRPr="00D238EE" w:rsidRDefault="000776AC" w:rsidP="00D238EE">
      <w:pPr>
        <w:pStyle w:val="Szvegtrzs21"/>
        <w:numPr>
          <w:ilvl w:val="1"/>
          <w:numId w:val="36"/>
        </w:numPr>
        <w:shd w:val="clear" w:color="auto" w:fill="auto"/>
        <w:tabs>
          <w:tab w:val="left" w:pos="709"/>
        </w:tabs>
        <w:spacing w:after="0" w:line="240" w:lineRule="auto"/>
        <w:ind w:left="0" w:firstLine="0"/>
        <w:rPr>
          <w:rFonts w:ascii="Book Antiqua" w:hAnsi="Book Antiqua"/>
          <w:sz w:val="22"/>
          <w:lang w:val="hu-HU"/>
        </w:rPr>
      </w:pPr>
      <w:r w:rsidRPr="00D238EE">
        <w:rPr>
          <w:rFonts w:ascii="Book Antiqua" w:hAnsi="Book Antiqua"/>
          <w:sz w:val="22"/>
          <w:lang w:val="hu-HU"/>
        </w:rPr>
        <w:t xml:space="preserve">Az eredmény a tagok között a törzsbetétek arányában oszlik meg. </w:t>
      </w:r>
    </w:p>
    <w:p w14:paraId="14186546" w14:textId="06F1FDC8" w:rsidR="000776AC" w:rsidRPr="00D238EE" w:rsidRDefault="000776AC" w:rsidP="00D238EE">
      <w:pPr>
        <w:pStyle w:val="Szvegtrzs21"/>
        <w:shd w:val="clear" w:color="auto" w:fill="auto"/>
        <w:tabs>
          <w:tab w:val="left" w:pos="709"/>
        </w:tabs>
        <w:spacing w:after="0" w:line="240" w:lineRule="auto"/>
        <w:ind w:firstLine="0"/>
        <w:rPr>
          <w:rFonts w:ascii="Book Antiqua" w:hAnsi="Book Antiqua"/>
          <w:sz w:val="22"/>
          <w:lang w:val="hu-HU"/>
        </w:rPr>
      </w:pPr>
    </w:p>
    <w:p w14:paraId="0CA1A2D9" w14:textId="48C424CD" w:rsidR="000776AC" w:rsidRDefault="000776AC" w:rsidP="00D238EE">
      <w:pPr>
        <w:pStyle w:val="Szvegtrzs21"/>
        <w:numPr>
          <w:ilvl w:val="1"/>
          <w:numId w:val="36"/>
        </w:numPr>
        <w:shd w:val="clear" w:color="auto" w:fill="auto"/>
        <w:tabs>
          <w:tab w:val="left" w:pos="709"/>
        </w:tabs>
        <w:spacing w:after="0" w:line="240" w:lineRule="auto"/>
        <w:ind w:left="0" w:firstLine="0"/>
        <w:rPr>
          <w:rFonts w:ascii="Book Antiqua" w:hAnsi="Book Antiqua"/>
          <w:sz w:val="22"/>
          <w:lang w:val="hu-HU"/>
        </w:rPr>
      </w:pPr>
      <w:r w:rsidRPr="00D238EE">
        <w:rPr>
          <w:rFonts w:ascii="Book Antiqua" w:hAnsi="Book Antiqua"/>
          <w:sz w:val="22"/>
          <w:lang w:val="hu-HU"/>
        </w:rPr>
        <w:t xml:space="preserve">Osztalékra az a </w:t>
      </w:r>
      <w:r w:rsidR="00607CD6">
        <w:rPr>
          <w:rFonts w:ascii="Book Antiqua" w:hAnsi="Book Antiqua"/>
          <w:sz w:val="22"/>
          <w:szCs w:val="22"/>
          <w:lang w:val="hu-HU"/>
        </w:rPr>
        <w:t>t</w:t>
      </w:r>
      <w:r w:rsidRPr="00D238EE">
        <w:rPr>
          <w:rFonts w:ascii="Book Antiqua" w:hAnsi="Book Antiqua"/>
          <w:sz w:val="22"/>
          <w:lang w:val="hu-HU"/>
        </w:rPr>
        <w:t xml:space="preserve">ag jogosult, aki az osztalékfizetésről szóló döntés meghozatalának időpontjában a Társasággal szemben a tagsági jogai gyakorlására jogosult. </w:t>
      </w:r>
    </w:p>
    <w:p w14:paraId="6B1E8860" w14:textId="77777777" w:rsidR="001903AA" w:rsidRDefault="001903AA" w:rsidP="001903AA">
      <w:pPr>
        <w:pStyle w:val="Listaszerbekezds"/>
        <w:rPr>
          <w:rFonts w:ascii="Book Antiqua" w:hAnsi="Book Antiqua"/>
          <w:sz w:val="22"/>
          <w:lang w:val="hu-HU"/>
        </w:rPr>
      </w:pPr>
    </w:p>
    <w:p w14:paraId="7919AF69" w14:textId="6511C315" w:rsidR="00023DD2" w:rsidRDefault="001903AA" w:rsidP="00023DD2">
      <w:pPr>
        <w:pStyle w:val="Szvegtrzs21"/>
        <w:numPr>
          <w:ilvl w:val="1"/>
          <w:numId w:val="36"/>
        </w:numPr>
        <w:shd w:val="clear" w:color="auto" w:fill="auto"/>
        <w:tabs>
          <w:tab w:val="left" w:pos="709"/>
        </w:tabs>
        <w:spacing w:after="0" w:line="240" w:lineRule="auto"/>
        <w:ind w:left="0" w:firstLine="0"/>
        <w:rPr>
          <w:rFonts w:ascii="Book Antiqua" w:hAnsi="Book Antiqua"/>
          <w:sz w:val="22"/>
          <w:lang w:val="hu-HU"/>
        </w:rPr>
      </w:pPr>
      <w:r>
        <w:rPr>
          <w:rFonts w:ascii="Book Antiqua" w:hAnsi="Book Antiqua"/>
          <w:sz w:val="22"/>
          <w:lang w:val="hu-HU"/>
        </w:rPr>
        <w:t>Az ügyvezető jogosult osztalékelőleg fizetéséről határozni.</w:t>
      </w:r>
    </w:p>
    <w:p w14:paraId="324B16F4" w14:textId="77777777" w:rsidR="00023DD2" w:rsidRDefault="00023DD2" w:rsidP="00023DD2">
      <w:pPr>
        <w:pStyle w:val="Listaszerbekezds"/>
        <w:rPr>
          <w:rFonts w:ascii="Book Antiqua" w:hAnsi="Book Antiqua"/>
          <w:sz w:val="22"/>
          <w:lang w:val="hu-HU"/>
        </w:rPr>
      </w:pPr>
    </w:p>
    <w:p w14:paraId="27114186" w14:textId="3B82086C" w:rsidR="00023DD2" w:rsidRPr="00903B69" w:rsidRDefault="00023DD2" w:rsidP="00023DD2">
      <w:pPr>
        <w:pStyle w:val="Szvegtrzs21"/>
        <w:numPr>
          <w:ilvl w:val="1"/>
          <w:numId w:val="36"/>
        </w:numPr>
        <w:shd w:val="clear" w:color="auto" w:fill="auto"/>
        <w:tabs>
          <w:tab w:val="left" w:pos="709"/>
        </w:tabs>
        <w:spacing w:after="0" w:line="240" w:lineRule="auto"/>
        <w:ind w:left="0" w:firstLine="0"/>
        <w:rPr>
          <w:rFonts w:ascii="Book Antiqua" w:hAnsi="Book Antiqua"/>
          <w:sz w:val="22"/>
          <w:lang w:val="hu-HU"/>
        </w:rPr>
      </w:pPr>
      <w:r w:rsidRPr="00903B69">
        <w:rPr>
          <w:rFonts w:ascii="Book Antiqua" w:hAnsi="Book Antiqua"/>
          <w:sz w:val="22"/>
          <w:lang w:val="hu-HU"/>
        </w:rPr>
        <w:t xml:space="preserve">A </w:t>
      </w:r>
      <w:r w:rsidR="00456F3B" w:rsidRPr="00903B69">
        <w:rPr>
          <w:rFonts w:ascii="Book Antiqua" w:hAnsi="Book Antiqua"/>
          <w:sz w:val="22"/>
          <w:lang w:val="hu-HU"/>
        </w:rPr>
        <w:t>t</w:t>
      </w:r>
      <w:r w:rsidRPr="00903B69">
        <w:rPr>
          <w:rFonts w:ascii="Book Antiqua" w:hAnsi="Book Antiqua"/>
          <w:sz w:val="22"/>
          <w:lang w:val="hu-HU"/>
        </w:rPr>
        <w:t>aggyűlés két, egymást követő beszámoló elfogadása közötti időszakban osztalékelőleg fizetéséről határozhat, ha</w:t>
      </w:r>
    </w:p>
    <w:p w14:paraId="57FDC839" w14:textId="77777777" w:rsidR="00023DD2" w:rsidRPr="00903B69" w:rsidRDefault="00023DD2" w:rsidP="00023DD2">
      <w:pPr>
        <w:pStyle w:val="Listaszerbekezds"/>
        <w:rPr>
          <w:rFonts w:ascii="Book Antiqua" w:hAnsi="Book Antiqua"/>
          <w:sz w:val="22"/>
          <w:lang w:val="hu-HU"/>
        </w:rPr>
      </w:pPr>
    </w:p>
    <w:p w14:paraId="7A0CCC12" w14:textId="5017CA35" w:rsidR="00023DD2" w:rsidRPr="00903B69" w:rsidRDefault="00023DD2" w:rsidP="00F66ECF">
      <w:pPr>
        <w:pStyle w:val="Szvegtrzs21"/>
        <w:numPr>
          <w:ilvl w:val="3"/>
          <w:numId w:val="36"/>
        </w:numPr>
        <w:shd w:val="clear" w:color="auto" w:fill="auto"/>
        <w:tabs>
          <w:tab w:val="left" w:pos="709"/>
        </w:tabs>
        <w:spacing w:before="120" w:after="120" w:line="240" w:lineRule="auto"/>
        <w:ind w:left="782" w:hanging="357"/>
        <w:rPr>
          <w:rFonts w:ascii="Book Antiqua" w:hAnsi="Book Antiqua"/>
          <w:sz w:val="22"/>
          <w:lang w:val="hu-HU"/>
        </w:rPr>
      </w:pPr>
      <w:r w:rsidRPr="00903B69">
        <w:rPr>
          <w:rFonts w:ascii="Book Antiqua" w:hAnsi="Book Antiqua"/>
          <w:sz w:val="22"/>
          <w:lang w:val="hu-HU"/>
        </w:rPr>
        <w:t>közbenső mérleg alapján megállapítható, hogy a társaság rendelkezik osztalék fizetéséhez szükséges fedezettel;</w:t>
      </w:r>
    </w:p>
    <w:p w14:paraId="3130BC26" w14:textId="3380CEA1" w:rsidR="00023DD2" w:rsidRPr="00903B69" w:rsidRDefault="00023DD2" w:rsidP="00F66ECF">
      <w:pPr>
        <w:pStyle w:val="Szvegtrzs21"/>
        <w:numPr>
          <w:ilvl w:val="3"/>
          <w:numId w:val="36"/>
        </w:numPr>
        <w:shd w:val="clear" w:color="auto" w:fill="auto"/>
        <w:tabs>
          <w:tab w:val="left" w:pos="709"/>
        </w:tabs>
        <w:spacing w:before="120" w:after="120" w:line="240" w:lineRule="auto"/>
        <w:ind w:left="782" w:hanging="357"/>
        <w:rPr>
          <w:rFonts w:ascii="Book Antiqua" w:hAnsi="Book Antiqua"/>
          <w:sz w:val="22"/>
          <w:lang w:val="hu-HU"/>
        </w:rPr>
      </w:pPr>
      <w:r w:rsidRPr="00903B69">
        <w:rPr>
          <w:rFonts w:ascii="Book Antiqua" w:hAnsi="Book Antiqua"/>
          <w:sz w:val="22"/>
          <w:lang w:val="hu-HU"/>
        </w:rPr>
        <w:t>kifizetés nem haladja meg a közbenső mérlegben kimutatott adózott eredménnyel kiegészített szabad eredménytartalék összegét; és</w:t>
      </w:r>
    </w:p>
    <w:p w14:paraId="2F20F516" w14:textId="763F3469" w:rsidR="00023DD2" w:rsidRPr="00903B69" w:rsidRDefault="00023DD2" w:rsidP="00F66ECF">
      <w:pPr>
        <w:pStyle w:val="Szvegtrzs21"/>
        <w:numPr>
          <w:ilvl w:val="3"/>
          <w:numId w:val="36"/>
        </w:numPr>
        <w:shd w:val="clear" w:color="auto" w:fill="auto"/>
        <w:tabs>
          <w:tab w:val="left" w:pos="709"/>
        </w:tabs>
        <w:spacing w:before="120" w:after="120" w:line="240" w:lineRule="auto"/>
        <w:ind w:left="782" w:hanging="357"/>
        <w:rPr>
          <w:rFonts w:ascii="Book Antiqua" w:hAnsi="Book Antiqua"/>
          <w:sz w:val="22"/>
          <w:lang w:val="hu-HU"/>
        </w:rPr>
      </w:pPr>
      <w:r w:rsidRPr="00903B69">
        <w:rPr>
          <w:rFonts w:ascii="Book Antiqua" w:hAnsi="Book Antiqua"/>
          <w:sz w:val="22"/>
          <w:lang w:val="hu-HU"/>
        </w:rPr>
        <w:t>a Társaságnak a helyesbített saját tőkéje a kifizetés folytán nem csökken a törzstőke összege alá.</w:t>
      </w:r>
    </w:p>
    <w:p w14:paraId="050ECCBD" w14:textId="77777777" w:rsidR="00023DD2" w:rsidRPr="00023DD2" w:rsidRDefault="00023DD2" w:rsidP="00023DD2">
      <w:pPr>
        <w:pStyle w:val="Szvegtrzs21"/>
        <w:shd w:val="clear" w:color="auto" w:fill="auto"/>
        <w:tabs>
          <w:tab w:val="left" w:pos="709"/>
        </w:tabs>
        <w:spacing w:after="0" w:line="240" w:lineRule="auto"/>
        <w:ind w:firstLine="0"/>
        <w:rPr>
          <w:rFonts w:ascii="Book Antiqua" w:hAnsi="Book Antiqua"/>
          <w:b/>
          <w:bCs/>
          <w:i/>
          <w:iCs/>
          <w:sz w:val="22"/>
          <w:lang w:val="hu-HU"/>
        </w:rPr>
      </w:pPr>
    </w:p>
    <w:p w14:paraId="37102F12" w14:textId="06579450" w:rsidR="002542BB" w:rsidRPr="00903B69" w:rsidRDefault="00023DD2" w:rsidP="00C352B6">
      <w:pPr>
        <w:pStyle w:val="Szvegtrzs21"/>
        <w:shd w:val="clear" w:color="auto" w:fill="auto"/>
        <w:tabs>
          <w:tab w:val="left" w:pos="709"/>
        </w:tabs>
        <w:spacing w:after="0" w:line="240" w:lineRule="auto"/>
        <w:ind w:firstLine="0"/>
        <w:rPr>
          <w:rFonts w:ascii="Book Antiqua" w:hAnsi="Book Antiqua"/>
          <w:sz w:val="22"/>
          <w:szCs w:val="22"/>
          <w:lang w:val="hu-HU"/>
        </w:rPr>
      </w:pPr>
      <w:r w:rsidRPr="00903B69">
        <w:rPr>
          <w:rFonts w:ascii="Book Antiqua" w:hAnsi="Book Antiqua"/>
          <w:sz w:val="22"/>
          <w:szCs w:val="22"/>
          <w:lang w:val="hu-HU"/>
        </w:rPr>
        <w:t xml:space="preserve">Osztalékelőleg fizetésére az ügyvezető tesz javaslatot a </w:t>
      </w:r>
      <w:r w:rsidR="0034588C" w:rsidRPr="00903B69">
        <w:rPr>
          <w:rFonts w:ascii="Book Antiqua" w:hAnsi="Book Antiqua"/>
          <w:sz w:val="22"/>
          <w:szCs w:val="22"/>
          <w:lang w:val="hu-HU"/>
        </w:rPr>
        <w:t>f</w:t>
      </w:r>
      <w:r w:rsidRPr="00903B69">
        <w:rPr>
          <w:rFonts w:ascii="Book Antiqua" w:hAnsi="Book Antiqua"/>
          <w:sz w:val="22"/>
          <w:szCs w:val="22"/>
          <w:lang w:val="hu-HU"/>
        </w:rPr>
        <w:t>elügyelőbizottság előzetes jóváhagyásának beszerzését követően.</w:t>
      </w:r>
    </w:p>
    <w:p w14:paraId="212E34F6" w14:textId="77777777" w:rsidR="00023DD2" w:rsidRPr="00023DD2" w:rsidRDefault="00023DD2" w:rsidP="00C352B6">
      <w:pPr>
        <w:pStyle w:val="Szvegtrzs21"/>
        <w:shd w:val="clear" w:color="auto" w:fill="auto"/>
        <w:tabs>
          <w:tab w:val="left" w:pos="709"/>
        </w:tabs>
        <w:spacing w:after="0" w:line="240" w:lineRule="auto"/>
        <w:ind w:firstLine="0"/>
        <w:rPr>
          <w:rFonts w:ascii="Book Antiqua" w:hAnsi="Book Antiqua"/>
          <w:b/>
          <w:bCs/>
          <w:i/>
          <w:iCs/>
          <w:sz w:val="22"/>
          <w:szCs w:val="22"/>
          <w:lang w:val="hu-HU"/>
        </w:rPr>
      </w:pPr>
    </w:p>
    <w:p w14:paraId="10926A6C" w14:textId="40FAA044" w:rsidR="0042762F" w:rsidRPr="00D238EE" w:rsidRDefault="00FF1E0A" w:rsidP="00D238EE">
      <w:pPr>
        <w:pStyle w:val="Cmsor32"/>
        <w:keepNext/>
        <w:keepLines/>
        <w:numPr>
          <w:ilvl w:val="0"/>
          <w:numId w:val="36"/>
        </w:numPr>
        <w:shd w:val="clear" w:color="auto" w:fill="auto"/>
        <w:tabs>
          <w:tab w:val="left" w:pos="709"/>
        </w:tabs>
        <w:spacing w:before="0" w:after="0" w:line="240" w:lineRule="auto"/>
        <w:ind w:left="567" w:hanging="567"/>
        <w:jc w:val="center"/>
        <w:rPr>
          <w:rFonts w:ascii="Book Antiqua" w:hAnsi="Book Antiqua"/>
          <w:b/>
          <w:sz w:val="22"/>
          <w:lang w:val="hu-HU"/>
        </w:rPr>
      </w:pPr>
      <w:r w:rsidRPr="00D238EE">
        <w:rPr>
          <w:rFonts w:ascii="Book Antiqua" w:hAnsi="Book Antiqua"/>
          <w:b/>
          <w:sz w:val="22"/>
          <w:lang w:val="hu-HU"/>
        </w:rPr>
        <w:t>A társaság taggyűlése</w:t>
      </w:r>
    </w:p>
    <w:p w14:paraId="5C097232" w14:textId="77777777" w:rsidR="0042762F" w:rsidRPr="00D238EE" w:rsidRDefault="0042762F" w:rsidP="00D238EE">
      <w:pPr>
        <w:pStyle w:val="Szvegtrzs21"/>
        <w:shd w:val="clear" w:color="auto" w:fill="auto"/>
        <w:tabs>
          <w:tab w:val="left" w:pos="709"/>
        </w:tabs>
        <w:spacing w:after="0" w:line="240" w:lineRule="auto"/>
        <w:ind w:firstLine="0"/>
        <w:rPr>
          <w:rFonts w:ascii="Book Antiqua" w:hAnsi="Book Antiqua"/>
          <w:sz w:val="22"/>
          <w:lang w:val="hu-HU"/>
        </w:rPr>
      </w:pPr>
    </w:p>
    <w:p w14:paraId="716ED482" w14:textId="2F0F4379" w:rsidR="0042762F" w:rsidRPr="00903B69" w:rsidRDefault="0042762F" w:rsidP="00D238EE">
      <w:pPr>
        <w:pStyle w:val="Szvegtrzs21"/>
        <w:numPr>
          <w:ilvl w:val="1"/>
          <w:numId w:val="36"/>
        </w:numPr>
        <w:shd w:val="clear" w:color="auto" w:fill="auto"/>
        <w:tabs>
          <w:tab w:val="left" w:pos="709"/>
        </w:tabs>
        <w:spacing w:after="0" w:line="240" w:lineRule="auto"/>
        <w:ind w:left="0" w:firstLine="0"/>
        <w:rPr>
          <w:rFonts w:ascii="Book Antiqua" w:hAnsi="Book Antiqua"/>
          <w:sz w:val="22"/>
          <w:lang w:val="hu-HU"/>
        </w:rPr>
      </w:pPr>
      <w:bookmarkStart w:id="72" w:name="_Hlk194482089"/>
      <w:r w:rsidRPr="00903B69">
        <w:rPr>
          <w:rFonts w:ascii="Book Antiqua" w:hAnsi="Book Antiqua"/>
          <w:sz w:val="22"/>
          <w:lang w:val="hu-HU"/>
        </w:rPr>
        <w:t xml:space="preserve">A Társaság legfőbb döntéshozó szerve a </w:t>
      </w:r>
      <w:r w:rsidR="00456F3B" w:rsidRPr="00903B69">
        <w:rPr>
          <w:rFonts w:ascii="Book Antiqua" w:hAnsi="Book Antiqua"/>
          <w:sz w:val="22"/>
          <w:lang w:val="hu-HU"/>
        </w:rPr>
        <w:t>t</w:t>
      </w:r>
      <w:r w:rsidRPr="00903B69">
        <w:rPr>
          <w:rFonts w:ascii="Book Antiqua" w:hAnsi="Book Antiqua"/>
          <w:sz w:val="22"/>
          <w:lang w:val="hu-HU"/>
        </w:rPr>
        <w:t xml:space="preserve">aggyűlés. A </w:t>
      </w:r>
      <w:r w:rsidR="00456F3B" w:rsidRPr="00903B69">
        <w:rPr>
          <w:rFonts w:ascii="Book Antiqua" w:hAnsi="Book Antiqua"/>
          <w:sz w:val="22"/>
          <w:szCs w:val="22"/>
          <w:lang w:val="hu-HU"/>
        </w:rPr>
        <w:t>t</w:t>
      </w:r>
      <w:r w:rsidRPr="00903B69">
        <w:rPr>
          <w:rFonts w:ascii="Book Antiqua" w:hAnsi="Book Antiqua"/>
          <w:sz w:val="22"/>
          <w:lang w:val="hu-HU"/>
        </w:rPr>
        <w:t xml:space="preserve">aggyűlést az </w:t>
      </w:r>
      <w:r w:rsidR="00607CD6" w:rsidRPr="00903B69">
        <w:rPr>
          <w:rFonts w:ascii="Book Antiqua" w:hAnsi="Book Antiqua"/>
          <w:sz w:val="22"/>
          <w:szCs w:val="22"/>
          <w:lang w:val="hu-HU"/>
        </w:rPr>
        <w:t>ü</w:t>
      </w:r>
      <w:r w:rsidRPr="00903B69">
        <w:rPr>
          <w:rFonts w:ascii="Book Antiqua" w:hAnsi="Book Antiqua"/>
          <w:sz w:val="22"/>
          <w:lang w:val="hu-HU"/>
        </w:rPr>
        <w:t>gyvezető hívja össze.</w:t>
      </w:r>
      <w:r w:rsidR="00396CA4" w:rsidRPr="00903B69">
        <w:rPr>
          <w:rFonts w:ascii="Book Antiqua" w:hAnsi="Book Antiqua"/>
          <w:sz w:val="22"/>
          <w:szCs w:val="22"/>
          <w:lang w:val="hu-HU"/>
        </w:rPr>
        <w:t xml:space="preserve"> A Társaság ügyvezetője és a </w:t>
      </w:r>
      <w:r w:rsidR="0034588C" w:rsidRPr="00903B69">
        <w:rPr>
          <w:rFonts w:ascii="Book Antiqua" w:hAnsi="Book Antiqua"/>
          <w:sz w:val="22"/>
          <w:szCs w:val="22"/>
          <w:lang w:val="hu-HU"/>
        </w:rPr>
        <w:t>f</w:t>
      </w:r>
      <w:r w:rsidR="00396CA4" w:rsidRPr="00903B69">
        <w:rPr>
          <w:rFonts w:ascii="Book Antiqua" w:hAnsi="Book Antiqua"/>
          <w:sz w:val="22"/>
          <w:szCs w:val="22"/>
          <w:lang w:val="hu-HU"/>
        </w:rPr>
        <w:t>elügyelőbizottság tagjai tanácskozási joggal részt vehetnek</w:t>
      </w:r>
      <w:r w:rsidR="002542BB" w:rsidRPr="00903B69">
        <w:rPr>
          <w:rFonts w:ascii="Book Antiqua" w:hAnsi="Book Antiqua"/>
          <w:sz w:val="22"/>
          <w:szCs w:val="22"/>
          <w:lang w:val="hu-HU"/>
        </w:rPr>
        <w:t xml:space="preserve"> a </w:t>
      </w:r>
      <w:r w:rsidR="00456F3B" w:rsidRPr="00903B69">
        <w:rPr>
          <w:rFonts w:ascii="Book Antiqua" w:hAnsi="Book Antiqua"/>
          <w:sz w:val="22"/>
          <w:szCs w:val="22"/>
          <w:lang w:val="hu-HU"/>
        </w:rPr>
        <w:t>t</w:t>
      </w:r>
      <w:r w:rsidR="002542BB" w:rsidRPr="00903B69">
        <w:rPr>
          <w:rFonts w:ascii="Book Antiqua" w:hAnsi="Book Antiqua"/>
          <w:sz w:val="22"/>
          <w:szCs w:val="22"/>
          <w:lang w:val="hu-HU"/>
        </w:rPr>
        <w:t>aggyűlésen</w:t>
      </w:r>
      <w:r w:rsidR="00396CA4" w:rsidRPr="00903B69">
        <w:rPr>
          <w:rFonts w:ascii="Book Antiqua" w:hAnsi="Book Antiqua"/>
          <w:sz w:val="22"/>
          <w:szCs w:val="22"/>
          <w:lang w:val="hu-HU"/>
        </w:rPr>
        <w:t>.</w:t>
      </w:r>
      <w:r w:rsidR="00924650" w:rsidRPr="00903B69">
        <w:rPr>
          <w:rFonts w:ascii="Book Antiqua" w:hAnsi="Book Antiqua"/>
          <w:sz w:val="22"/>
          <w:szCs w:val="22"/>
          <w:lang w:val="hu-HU"/>
        </w:rPr>
        <w:t xml:space="preserve"> A </w:t>
      </w:r>
      <w:r w:rsidR="00456F3B" w:rsidRPr="00903B69">
        <w:rPr>
          <w:rFonts w:ascii="Book Antiqua" w:hAnsi="Book Antiqua"/>
          <w:sz w:val="22"/>
          <w:szCs w:val="22"/>
          <w:lang w:val="hu-HU"/>
        </w:rPr>
        <w:t>t</w:t>
      </w:r>
      <w:r w:rsidR="00924650" w:rsidRPr="00903B69">
        <w:rPr>
          <w:rFonts w:ascii="Book Antiqua" w:hAnsi="Book Antiqua"/>
          <w:sz w:val="22"/>
          <w:szCs w:val="22"/>
          <w:lang w:val="hu-HU"/>
        </w:rPr>
        <w:t>aggyűlést az ügyvezető vezeti.</w:t>
      </w:r>
    </w:p>
    <w:bookmarkEnd w:id="72"/>
    <w:p w14:paraId="0F05A77C" w14:textId="77777777" w:rsidR="000776AC" w:rsidRPr="00D238EE" w:rsidRDefault="000776AC" w:rsidP="00D238EE">
      <w:pPr>
        <w:pStyle w:val="Szvegtrzs21"/>
        <w:shd w:val="clear" w:color="auto" w:fill="auto"/>
        <w:tabs>
          <w:tab w:val="left" w:pos="709"/>
        </w:tabs>
        <w:spacing w:after="0" w:line="240" w:lineRule="auto"/>
        <w:ind w:firstLine="0"/>
        <w:rPr>
          <w:rFonts w:ascii="Book Antiqua" w:hAnsi="Book Antiqua"/>
          <w:sz w:val="22"/>
          <w:lang w:val="hu-HU"/>
        </w:rPr>
      </w:pPr>
    </w:p>
    <w:p w14:paraId="43DB7217" w14:textId="7EC4A4E7" w:rsidR="0042762F" w:rsidRPr="00D238EE" w:rsidRDefault="0042762F" w:rsidP="00D238EE">
      <w:pPr>
        <w:pStyle w:val="Szvegtrzs21"/>
        <w:numPr>
          <w:ilvl w:val="1"/>
          <w:numId w:val="36"/>
        </w:numPr>
        <w:shd w:val="clear" w:color="auto" w:fill="auto"/>
        <w:tabs>
          <w:tab w:val="left" w:pos="709"/>
        </w:tabs>
        <w:spacing w:after="0" w:line="240" w:lineRule="auto"/>
        <w:ind w:left="0" w:firstLine="0"/>
        <w:rPr>
          <w:rFonts w:ascii="Book Antiqua" w:hAnsi="Book Antiqua"/>
          <w:sz w:val="22"/>
          <w:lang w:val="hu-HU"/>
        </w:rPr>
      </w:pPr>
      <w:r w:rsidRPr="00D238EE">
        <w:rPr>
          <w:rFonts w:ascii="Book Antiqua" w:hAnsi="Book Antiqua"/>
          <w:sz w:val="22"/>
          <w:lang w:val="hu-HU"/>
        </w:rPr>
        <w:t xml:space="preserve">A </w:t>
      </w:r>
      <w:r w:rsidR="00456F3B">
        <w:rPr>
          <w:rFonts w:ascii="Book Antiqua" w:hAnsi="Book Antiqua"/>
          <w:sz w:val="22"/>
          <w:szCs w:val="22"/>
          <w:lang w:val="hu-HU"/>
        </w:rPr>
        <w:t>t</w:t>
      </w:r>
      <w:r w:rsidRPr="00D238EE">
        <w:rPr>
          <w:rFonts w:ascii="Book Antiqua" w:hAnsi="Book Antiqua"/>
          <w:sz w:val="22"/>
          <w:lang w:val="hu-HU"/>
        </w:rPr>
        <w:t xml:space="preserve">aggyűlésre a tagokat a napirend közlésével kell meghívni. A meghívók elküldése és a taggyűlés napja között legalább </w:t>
      </w:r>
      <w:r w:rsidR="001F6B1F" w:rsidRPr="00D238EE">
        <w:rPr>
          <w:rFonts w:ascii="Book Antiqua" w:hAnsi="Book Antiqua"/>
          <w:sz w:val="22"/>
          <w:lang w:val="hu-HU"/>
        </w:rPr>
        <w:t xml:space="preserve">15 </w:t>
      </w:r>
      <w:r w:rsidRPr="00D238EE">
        <w:rPr>
          <w:rFonts w:ascii="Book Antiqua" w:hAnsi="Book Antiqua"/>
          <w:sz w:val="22"/>
          <w:lang w:val="hu-HU"/>
        </w:rPr>
        <w:t>nap időköznek kell eltelnie.</w:t>
      </w:r>
    </w:p>
    <w:p w14:paraId="54B4C7BA" w14:textId="77777777" w:rsidR="0042762F" w:rsidRPr="00D238EE" w:rsidRDefault="0042762F" w:rsidP="00D238EE">
      <w:pPr>
        <w:pStyle w:val="Szvegtrzs21"/>
        <w:shd w:val="clear" w:color="auto" w:fill="auto"/>
        <w:tabs>
          <w:tab w:val="left" w:pos="709"/>
        </w:tabs>
        <w:spacing w:after="0" w:line="240" w:lineRule="auto"/>
        <w:ind w:firstLine="0"/>
        <w:rPr>
          <w:rFonts w:ascii="Book Antiqua" w:hAnsi="Book Antiqua"/>
          <w:sz w:val="22"/>
          <w:lang w:val="hu-HU"/>
        </w:rPr>
      </w:pPr>
    </w:p>
    <w:p w14:paraId="0229D67B" w14:textId="77777777" w:rsidR="00467C6E" w:rsidRPr="00D238EE" w:rsidRDefault="00A86103" w:rsidP="00D238EE">
      <w:pPr>
        <w:pStyle w:val="Listaszerbekezds"/>
        <w:numPr>
          <w:ilvl w:val="1"/>
          <w:numId w:val="36"/>
        </w:numPr>
        <w:tabs>
          <w:tab w:val="left" w:pos="709"/>
        </w:tabs>
        <w:autoSpaceDE w:val="0"/>
        <w:autoSpaceDN w:val="0"/>
        <w:adjustRightInd w:val="0"/>
        <w:ind w:left="0" w:firstLine="0"/>
        <w:jc w:val="both"/>
        <w:rPr>
          <w:rFonts w:ascii="Book Antiqua" w:hAnsi="Book Antiqua"/>
          <w:color w:val="auto"/>
          <w:sz w:val="22"/>
          <w:lang w:val="hu-HU"/>
        </w:rPr>
      </w:pPr>
      <w:r w:rsidRPr="00D238EE">
        <w:rPr>
          <w:rFonts w:ascii="Book Antiqua" w:hAnsi="Book Antiqua"/>
          <w:color w:val="auto"/>
          <w:sz w:val="22"/>
          <w:lang w:val="hu-HU"/>
        </w:rPr>
        <w:t>Ha a döntéshozó szerv ülését nem szabályszerűen hívták össze, az ülést akkor lehet megtartani, ha az ülésen valamennyi részvételre jogosult jelen van, és egyhangúlag hozzájárul az ülés megtartásához.</w:t>
      </w:r>
      <w:r w:rsidR="004E3677" w:rsidRPr="00D238EE">
        <w:rPr>
          <w:rFonts w:ascii="Book Antiqua" w:hAnsi="Book Antiqua"/>
          <w:color w:val="auto"/>
          <w:sz w:val="22"/>
          <w:lang w:val="hu-HU"/>
        </w:rPr>
        <w:t xml:space="preserve"> </w:t>
      </w:r>
      <w:r w:rsidRPr="00D238EE">
        <w:rPr>
          <w:rFonts w:ascii="Book Antiqua" w:hAnsi="Book Antiqua"/>
          <w:color w:val="auto"/>
          <w:sz w:val="22"/>
          <w:lang w:val="hu-HU"/>
        </w:rPr>
        <w:t>A döntéshozó szerv ülésén a szabályszerűen közölt napirenden szereplő kérdésben hozható határozat, kivéve, ha valamennyi részvételre jogosult jelen van és a napirenden nem szereplő kérdés megtárgyalásához egyhangúlag hozzájárul.</w:t>
      </w:r>
    </w:p>
    <w:p w14:paraId="1A15E2C9" w14:textId="77777777" w:rsidR="00467C6E" w:rsidRPr="00D238EE" w:rsidRDefault="00467C6E" w:rsidP="00D238EE">
      <w:pPr>
        <w:pStyle w:val="Listaszerbekezds"/>
        <w:tabs>
          <w:tab w:val="left" w:pos="709"/>
        </w:tabs>
        <w:ind w:left="0"/>
        <w:rPr>
          <w:rFonts w:ascii="Book Antiqua" w:hAnsi="Book Antiqua"/>
          <w:color w:val="auto"/>
          <w:sz w:val="22"/>
          <w:lang w:val="hu-HU"/>
        </w:rPr>
      </w:pPr>
    </w:p>
    <w:p w14:paraId="57AD1212" w14:textId="1D6D4F98" w:rsidR="00C352B6" w:rsidRPr="00D238EE" w:rsidRDefault="00A86103" w:rsidP="00C352B6">
      <w:pPr>
        <w:pStyle w:val="Listaszerbekezds"/>
        <w:numPr>
          <w:ilvl w:val="1"/>
          <w:numId w:val="36"/>
        </w:numPr>
        <w:tabs>
          <w:tab w:val="left" w:pos="709"/>
        </w:tabs>
        <w:autoSpaceDE w:val="0"/>
        <w:autoSpaceDN w:val="0"/>
        <w:adjustRightInd w:val="0"/>
        <w:ind w:left="0" w:firstLine="0"/>
        <w:jc w:val="both"/>
        <w:rPr>
          <w:rFonts w:ascii="Book Antiqua" w:hAnsi="Book Antiqua" w:cs="Times New Roman"/>
          <w:color w:val="auto"/>
          <w:sz w:val="22"/>
          <w:szCs w:val="22"/>
          <w:lang w:val="hu-HU"/>
        </w:rPr>
      </w:pPr>
      <w:r w:rsidRPr="00D238EE">
        <w:rPr>
          <w:rFonts w:ascii="Book Antiqua" w:hAnsi="Book Antiqua"/>
          <w:color w:val="auto"/>
          <w:sz w:val="22"/>
          <w:lang w:val="hu-HU"/>
        </w:rPr>
        <w:t xml:space="preserve">A nem szabályosan összehívott vagy megtartott ülésen elfogadott és ebből az okból érvénytelen határozat az elfogadásának időpontjára visszamenő hatállyal érvényessé válik, ha a határozatot az ülés napjától számított harminc napon belül valamennyi </w:t>
      </w:r>
      <w:r w:rsidR="000D32DF">
        <w:rPr>
          <w:rFonts w:ascii="Book Antiqua" w:hAnsi="Book Antiqua" w:cs="Times New Roman"/>
          <w:color w:val="auto"/>
          <w:sz w:val="22"/>
          <w:szCs w:val="22"/>
          <w:lang w:val="hu-HU"/>
        </w:rPr>
        <w:t>t</w:t>
      </w:r>
      <w:r w:rsidR="00C352B6" w:rsidRPr="00D238EE">
        <w:rPr>
          <w:rFonts w:ascii="Book Antiqua" w:hAnsi="Book Antiqua" w:cs="Times New Roman"/>
          <w:color w:val="auto"/>
          <w:sz w:val="22"/>
          <w:szCs w:val="22"/>
          <w:lang w:val="hu-HU"/>
        </w:rPr>
        <w:t>ag egyhangúlag érvényesnek ismeri el.</w:t>
      </w:r>
    </w:p>
    <w:p w14:paraId="397B2318" w14:textId="77777777" w:rsidR="00C352B6" w:rsidRPr="00D238EE" w:rsidRDefault="00C352B6" w:rsidP="00C352B6">
      <w:pPr>
        <w:pStyle w:val="Szvegtrzs21"/>
        <w:shd w:val="clear" w:color="auto" w:fill="auto"/>
        <w:tabs>
          <w:tab w:val="left" w:pos="709"/>
        </w:tabs>
        <w:spacing w:after="0" w:line="240" w:lineRule="auto"/>
        <w:ind w:firstLine="0"/>
        <w:rPr>
          <w:rFonts w:ascii="Book Antiqua" w:hAnsi="Book Antiqua"/>
          <w:sz w:val="22"/>
          <w:szCs w:val="22"/>
          <w:lang w:val="hu-HU"/>
        </w:rPr>
      </w:pPr>
    </w:p>
    <w:p w14:paraId="365F0F93" w14:textId="11CCA8CC" w:rsidR="0042762F" w:rsidRPr="00D238EE" w:rsidRDefault="0042762F" w:rsidP="00D238EE">
      <w:pPr>
        <w:pStyle w:val="Szvegtrzs21"/>
        <w:numPr>
          <w:ilvl w:val="1"/>
          <w:numId w:val="36"/>
        </w:numPr>
        <w:shd w:val="clear" w:color="auto" w:fill="auto"/>
        <w:tabs>
          <w:tab w:val="left" w:pos="709"/>
        </w:tabs>
        <w:spacing w:after="0" w:line="240" w:lineRule="auto"/>
        <w:ind w:left="0" w:firstLine="0"/>
        <w:rPr>
          <w:rFonts w:ascii="Book Antiqua" w:hAnsi="Book Antiqua"/>
          <w:sz w:val="22"/>
          <w:lang w:val="hu-HU"/>
        </w:rPr>
      </w:pPr>
      <w:r w:rsidRPr="00D238EE">
        <w:rPr>
          <w:rFonts w:ascii="Book Antiqua" w:hAnsi="Book Antiqua"/>
          <w:sz w:val="22"/>
          <w:lang w:val="hu-HU"/>
        </w:rPr>
        <w:t xml:space="preserve">A meghívót tértivevényes ajánlott levélben, vagy úgy kell kézbesíteni, hogy a kézbesítés megtörténte és a meghívó átvétele utóbb igazolható legyen. </w:t>
      </w:r>
      <w:r w:rsidR="00ED1851" w:rsidRPr="00D238EE">
        <w:rPr>
          <w:rFonts w:ascii="Book Antiqua" w:hAnsi="Book Antiqua"/>
          <w:sz w:val="22"/>
          <w:lang w:val="hu-HU"/>
        </w:rPr>
        <w:t xml:space="preserve">A </w:t>
      </w:r>
      <w:r w:rsidR="00456F3B">
        <w:rPr>
          <w:rFonts w:ascii="Book Antiqua" w:hAnsi="Book Antiqua"/>
          <w:sz w:val="22"/>
          <w:lang w:val="hu-HU"/>
        </w:rPr>
        <w:t>t</w:t>
      </w:r>
      <w:r w:rsidR="00ED1851" w:rsidRPr="00D238EE">
        <w:rPr>
          <w:rFonts w:ascii="Book Antiqua" w:hAnsi="Book Antiqua"/>
          <w:sz w:val="22"/>
          <w:lang w:val="hu-HU"/>
        </w:rPr>
        <w:t>aggyűlésre a meghívót, valamint írásbeli határozathozatal kezdeményezése esetén az előterjesztést és a határozati javaslatot, a tagok írásban közölt és az ügyvezető által rögzített e-mail címére – visszaigazoló üzenet automatikus kérésével – elektronikus levél (e-mail) formájában is meg lehet küldeni. A meghívót tartalmazó elektronikus levelet – annak tartalmát, a feladót és címzettet, valamint a feladás és kézbesítés idejét is tartalmazó adatokkal együtt – a taggyűlés időpontjától számított egy évig meg kell őrizni</w:t>
      </w:r>
      <w:r w:rsidR="003510D6" w:rsidRPr="00D238EE">
        <w:rPr>
          <w:rFonts w:ascii="Book Antiqua" w:hAnsi="Book Antiqua"/>
          <w:sz w:val="22"/>
          <w:lang w:val="hu-HU"/>
        </w:rPr>
        <w:t>.</w:t>
      </w:r>
      <w:r w:rsidR="00ED1851" w:rsidRPr="00D238EE">
        <w:rPr>
          <w:rFonts w:ascii="Book Antiqua" w:hAnsi="Book Antiqua"/>
          <w:sz w:val="22"/>
          <w:lang w:val="hu-HU"/>
        </w:rPr>
        <w:t xml:space="preserve"> </w:t>
      </w:r>
      <w:r w:rsidRPr="00D238EE">
        <w:rPr>
          <w:rFonts w:ascii="Book Antiqua" w:hAnsi="Book Antiqua"/>
          <w:sz w:val="22"/>
          <w:lang w:val="hu-HU"/>
        </w:rPr>
        <w:t xml:space="preserve">Bármelyik </w:t>
      </w:r>
      <w:r w:rsidR="00607CD6">
        <w:rPr>
          <w:rFonts w:ascii="Book Antiqua" w:hAnsi="Book Antiqua"/>
          <w:sz w:val="22"/>
          <w:szCs w:val="22"/>
          <w:lang w:val="hu-HU"/>
        </w:rPr>
        <w:t>t</w:t>
      </w:r>
      <w:r w:rsidRPr="00D238EE">
        <w:rPr>
          <w:rFonts w:ascii="Book Antiqua" w:hAnsi="Book Antiqua"/>
          <w:sz w:val="22"/>
          <w:lang w:val="hu-HU"/>
        </w:rPr>
        <w:t xml:space="preserve">ag jogosult az általa megjelölt napirendi kérdés megtárgyalását kérni, ha javaslatát a taggyűlés előtt legalább három nappal ismerteti a tagokkal. A </w:t>
      </w:r>
      <w:r w:rsidR="00456F3B">
        <w:rPr>
          <w:rFonts w:ascii="Book Antiqua" w:hAnsi="Book Antiqua"/>
          <w:sz w:val="22"/>
          <w:lang w:val="hu-HU"/>
        </w:rPr>
        <w:t>t</w:t>
      </w:r>
      <w:r w:rsidRPr="00D238EE">
        <w:rPr>
          <w:rFonts w:ascii="Book Antiqua" w:hAnsi="Book Antiqua"/>
          <w:sz w:val="22"/>
          <w:lang w:val="hu-HU"/>
        </w:rPr>
        <w:t xml:space="preserve">aggyűlést legalább </w:t>
      </w:r>
      <w:r w:rsidR="00EE5592" w:rsidRPr="00D238EE">
        <w:rPr>
          <w:rFonts w:ascii="Book Antiqua" w:hAnsi="Book Antiqua"/>
          <w:sz w:val="22"/>
          <w:lang w:val="hu-HU"/>
        </w:rPr>
        <w:t xml:space="preserve">évente </w:t>
      </w:r>
      <w:r w:rsidR="000776AC" w:rsidRPr="00D238EE">
        <w:rPr>
          <w:rFonts w:ascii="Book Antiqua" w:hAnsi="Book Antiqua"/>
          <w:sz w:val="22"/>
          <w:lang w:val="hu-HU"/>
        </w:rPr>
        <w:t>egyszer</w:t>
      </w:r>
      <w:r w:rsidR="00EE5592" w:rsidRPr="00D238EE">
        <w:rPr>
          <w:rFonts w:ascii="Book Antiqua" w:hAnsi="Book Antiqua"/>
          <w:sz w:val="22"/>
          <w:lang w:val="hu-HU"/>
        </w:rPr>
        <w:t xml:space="preserve"> </w:t>
      </w:r>
      <w:r w:rsidRPr="00D238EE">
        <w:rPr>
          <w:rFonts w:ascii="Book Antiqua" w:hAnsi="Book Antiqua"/>
          <w:sz w:val="22"/>
          <w:lang w:val="hu-HU"/>
        </w:rPr>
        <w:t>össze kell hívni.</w:t>
      </w:r>
    </w:p>
    <w:p w14:paraId="77E54E8B" w14:textId="77777777" w:rsidR="0042762F" w:rsidRPr="00D238EE" w:rsidRDefault="0042762F" w:rsidP="00D238EE">
      <w:pPr>
        <w:pStyle w:val="Szvegtrzs21"/>
        <w:shd w:val="clear" w:color="auto" w:fill="auto"/>
        <w:tabs>
          <w:tab w:val="left" w:pos="709"/>
        </w:tabs>
        <w:spacing w:after="0" w:line="240" w:lineRule="auto"/>
        <w:ind w:firstLine="0"/>
        <w:rPr>
          <w:rFonts w:ascii="Book Antiqua" w:hAnsi="Book Antiqua"/>
          <w:sz w:val="22"/>
          <w:lang w:val="hu-HU"/>
        </w:rPr>
      </w:pPr>
    </w:p>
    <w:p w14:paraId="33032A06" w14:textId="49DA02FC" w:rsidR="0042762F" w:rsidRPr="00D238EE" w:rsidRDefault="007351A2" w:rsidP="00D238EE">
      <w:pPr>
        <w:pStyle w:val="Szvegtrzs21"/>
        <w:numPr>
          <w:ilvl w:val="1"/>
          <w:numId w:val="36"/>
        </w:numPr>
        <w:shd w:val="clear" w:color="auto" w:fill="auto"/>
        <w:tabs>
          <w:tab w:val="left" w:pos="709"/>
        </w:tabs>
        <w:spacing w:after="0" w:line="240" w:lineRule="auto"/>
        <w:ind w:left="0" w:firstLine="0"/>
        <w:rPr>
          <w:rFonts w:ascii="Book Antiqua" w:hAnsi="Book Antiqua"/>
          <w:sz w:val="22"/>
          <w:lang w:val="hu-HU"/>
        </w:rPr>
      </w:pPr>
      <w:r w:rsidRPr="00D238EE">
        <w:rPr>
          <w:rFonts w:ascii="Book Antiqua" w:hAnsi="Book Antiqua"/>
          <w:sz w:val="22"/>
          <w:lang w:val="hu-HU"/>
        </w:rPr>
        <w:t xml:space="preserve">A Társaság azon </w:t>
      </w:r>
      <w:r w:rsidR="00607CD6">
        <w:rPr>
          <w:rFonts w:ascii="Book Antiqua" w:hAnsi="Book Antiqua"/>
          <w:sz w:val="22"/>
          <w:szCs w:val="22"/>
          <w:lang w:val="hu-HU"/>
        </w:rPr>
        <w:t>t</w:t>
      </w:r>
      <w:r w:rsidRPr="00D238EE">
        <w:rPr>
          <w:rFonts w:ascii="Book Antiqua" w:hAnsi="Book Antiqua"/>
          <w:sz w:val="22"/>
          <w:lang w:val="hu-HU"/>
        </w:rPr>
        <w:t>agja vagy tagjai, akik együttesen a szavazati jogok legalább öt százalékával rendelkeznek</w:t>
      </w:r>
      <w:r w:rsidR="0042762F" w:rsidRPr="00D238EE">
        <w:rPr>
          <w:rFonts w:ascii="Book Antiqua" w:hAnsi="Book Antiqua"/>
          <w:sz w:val="22"/>
          <w:lang w:val="hu-HU"/>
        </w:rPr>
        <w:t xml:space="preserve"> - az ok és a cél megjelölésével - írásban bármikor kérhetik a </w:t>
      </w:r>
      <w:r w:rsidR="006F6FF2">
        <w:rPr>
          <w:rFonts w:ascii="Book Antiqua" w:hAnsi="Book Antiqua"/>
          <w:sz w:val="22"/>
          <w:szCs w:val="22"/>
          <w:lang w:val="hu-HU"/>
        </w:rPr>
        <w:t>t</w:t>
      </w:r>
      <w:r w:rsidR="0042762F" w:rsidRPr="00D238EE">
        <w:rPr>
          <w:rFonts w:ascii="Book Antiqua" w:hAnsi="Book Antiqua"/>
          <w:sz w:val="22"/>
          <w:lang w:val="hu-HU"/>
        </w:rPr>
        <w:t xml:space="preserve">aggyűlés összehívását. Ha az ügyvezető a kérelemnek nyolc napon belül nem tesz eleget, vagy ha nincs, akihez ezt a kérelmet intézhetnék, a </w:t>
      </w:r>
      <w:r w:rsidR="00607CD6">
        <w:rPr>
          <w:rFonts w:ascii="Book Antiqua" w:hAnsi="Book Antiqua"/>
          <w:sz w:val="22"/>
          <w:szCs w:val="22"/>
          <w:lang w:val="hu-HU"/>
        </w:rPr>
        <w:t>t</w:t>
      </w:r>
      <w:r w:rsidR="0042762F" w:rsidRPr="00D238EE">
        <w:rPr>
          <w:rFonts w:ascii="Book Antiqua" w:hAnsi="Book Antiqua"/>
          <w:sz w:val="22"/>
          <w:lang w:val="hu-HU"/>
        </w:rPr>
        <w:t xml:space="preserve">agok maguk hívhatják össze a </w:t>
      </w:r>
      <w:r w:rsidR="006F6FF2">
        <w:rPr>
          <w:rFonts w:ascii="Book Antiqua" w:hAnsi="Book Antiqua"/>
          <w:sz w:val="22"/>
          <w:szCs w:val="22"/>
          <w:lang w:val="hu-HU"/>
        </w:rPr>
        <w:t>t</w:t>
      </w:r>
      <w:r w:rsidR="0042762F" w:rsidRPr="00D238EE">
        <w:rPr>
          <w:rFonts w:ascii="Book Antiqua" w:hAnsi="Book Antiqua"/>
          <w:sz w:val="22"/>
          <w:lang w:val="hu-HU"/>
        </w:rPr>
        <w:t>aggyűlést.</w:t>
      </w:r>
    </w:p>
    <w:p w14:paraId="1B700804" w14:textId="77777777" w:rsidR="0042762F" w:rsidRPr="00D238EE" w:rsidRDefault="0042762F" w:rsidP="00D238EE">
      <w:pPr>
        <w:pStyle w:val="Szvegtrzs60"/>
        <w:shd w:val="clear" w:color="auto" w:fill="auto"/>
        <w:tabs>
          <w:tab w:val="left" w:pos="709"/>
        </w:tabs>
        <w:spacing w:before="0" w:after="0" w:line="240" w:lineRule="auto"/>
        <w:jc w:val="both"/>
        <w:rPr>
          <w:rFonts w:ascii="Book Antiqua" w:hAnsi="Book Antiqua"/>
          <w:sz w:val="22"/>
          <w:lang w:val="hu-HU"/>
        </w:rPr>
      </w:pPr>
    </w:p>
    <w:p w14:paraId="4EE93DEB" w14:textId="6D6C82E5" w:rsidR="004F40A4" w:rsidRPr="00D238EE" w:rsidRDefault="0042762F" w:rsidP="00D238EE">
      <w:pPr>
        <w:pStyle w:val="Szvegtrzs60"/>
        <w:numPr>
          <w:ilvl w:val="1"/>
          <w:numId w:val="36"/>
        </w:numPr>
        <w:shd w:val="clear" w:color="auto" w:fill="auto"/>
        <w:tabs>
          <w:tab w:val="left" w:pos="709"/>
        </w:tabs>
        <w:spacing w:before="0" w:after="0" w:line="240" w:lineRule="auto"/>
        <w:ind w:left="0" w:firstLine="0"/>
        <w:jc w:val="both"/>
        <w:rPr>
          <w:rFonts w:ascii="Book Antiqua" w:hAnsi="Book Antiqua"/>
          <w:sz w:val="22"/>
          <w:lang w:val="hu-HU"/>
        </w:rPr>
      </w:pPr>
      <w:r w:rsidRPr="00D238EE">
        <w:rPr>
          <w:rFonts w:ascii="Book Antiqua" w:hAnsi="Book Antiqua"/>
          <w:sz w:val="22"/>
          <w:lang w:val="hu-HU"/>
        </w:rPr>
        <w:t xml:space="preserve">Azokban az esetekben, amikor a </w:t>
      </w:r>
      <w:r w:rsidR="00552851" w:rsidRPr="00D238EE">
        <w:rPr>
          <w:rFonts w:ascii="Book Antiqua" w:hAnsi="Book Antiqua"/>
          <w:sz w:val="22"/>
          <w:lang w:val="hu-HU"/>
        </w:rPr>
        <w:t xml:space="preserve">Polgári Törvénykönyvről szóló 2013. évi V. törvény </w:t>
      </w:r>
      <w:r w:rsidR="001E39C9" w:rsidRPr="00D238EE">
        <w:rPr>
          <w:rFonts w:ascii="Book Antiqua" w:hAnsi="Book Antiqua"/>
          <w:sz w:val="22"/>
          <w:lang w:val="hu-HU"/>
        </w:rPr>
        <w:t>(</w:t>
      </w:r>
      <w:r w:rsidR="00552851" w:rsidRPr="00D238EE">
        <w:rPr>
          <w:rFonts w:ascii="Book Antiqua" w:hAnsi="Book Antiqua"/>
          <w:sz w:val="22"/>
          <w:lang w:val="hu-HU"/>
        </w:rPr>
        <w:t>a továbbiakban: „</w:t>
      </w:r>
      <w:r w:rsidR="00375C30" w:rsidRPr="00D238EE">
        <w:rPr>
          <w:rFonts w:ascii="Book Antiqua" w:hAnsi="Book Antiqua"/>
          <w:b/>
          <w:sz w:val="22"/>
          <w:lang w:val="hu-HU"/>
        </w:rPr>
        <w:t>Ptk</w:t>
      </w:r>
      <w:r w:rsidR="00607CD6">
        <w:rPr>
          <w:rFonts w:ascii="Book Antiqua" w:hAnsi="Book Antiqua"/>
          <w:sz w:val="22"/>
          <w:szCs w:val="22"/>
          <w:lang w:val="hu-HU"/>
        </w:rPr>
        <w:t>.</w:t>
      </w:r>
      <w:r w:rsidR="00552851" w:rsidRPr="00D238EE">
        <w:rPr>
          <w:rFonts w:ascii="Book Antiqua" w:hAnsi="Book Antiqua"/>
          <w:sz w:val="22"/>
          <w:szCs w:val="22"/>
          <w:lang w:val="hu-HU"/>
        </w:rPr>
        <w:t>”)</w:t>
      </w:r>
      <w:r w:rsidR="00375C30" w:rsidRPr="00D238EE">
        <w:rPr>
          <w:rFonts w:ascii="Book Antiqua" w:hAnsi="Book Antiqua"/>
          <w:sz w:val="22"/>
          <w:lang w:val="hu-HU"/>
        </w:rPr>
        <w:t xml:space="preserve"> </w:t>
      </w:r>
      <w:r w:rsidRPr="00D238EE">
        <w:rPr>
          <w:rFonts w:ascii="Book Antiqua" w:hAnsi="Book Antiqua"/>
          <w:sz w:val="22"/>
          <w:lang w:val="hu-HU"/>
        </w:rPr>
        <w:t xml:space="preserve">a </w:t>
      </w:r>
      <w:r w:rsidR="007351A2" w:rsidRPr="00D238EE">
        <w:rPr>
          <w:rFonts w:ascii="Book Antiqua" w:hAnsi="Book Antiqua"/>
          <w:sz w:val="22"/>
          <w:lang w:val="hu-HU"/>
        </w:rPr>
        <w:t>T</w:t>
      </w:r>
      <w:r w:rsidRPr="00D238EE">
        <w:rPr>
          <w:rFonts w:ascii="Book Antiqua" w:hAnsi="Book Antiqua"/>
          <w:sz w:val="22"/>
          <w:lang w:val="hu-HU"/>
        </w:rPr>
        <w:t xml:space="preserve">ársaságot kötelezi arra, hogy közleményt tegyen közzé, a </w:t>
      </w:r>
      <w:r w:rsidR="00607CD6">
        <w:rPr>
          <w:rFonts w:ascii="Book Antiqua" w:hAnsi="Book Antiqua"/>
          <w:sz w:val="22"/>
          <w:szCs w:val="22"/>
          <w:lang w:val="hu-HU"/>
        </w:rPr>
        <w:t>T</w:t>
      </w:r>
      <w:r w:rsidRPr="00D238EE">
        <w:rPr>
          <w:rFonts w:ascii="Book Antiqua" w:hAnsi="Book Antiqua"/>
          <w:sz w:val="22"/>
          <w:lang w:val="hu-HU"/>
        </w:rPr>
        <w:t>ársaság e kötelezettségének a Cégközlönybe</w:t>
      </w:r>
      <w:r w:rsidR="00375C30" w:rsidRPr="00D238EE">
        <w:rPr>
          <w:rFonts w:ascii="Book Antiqua" w:hAnsi="Book Antiqua"/>
          <w:sz w:val="22"/>
          <w:lang w:val="hu-HU"/>
        </w:rPr>
        <w:t>n</w:t>
      </w:r>
      <w:r w:rsidRPr="00D238EE">
        <w:rPr>
          <w:rFonts w:ascii="Book Antiqua" w:hAnsi="Book Antiqua"/>
          <w:sz w:val="22"/>
          <w:lang w:val="hu-HU"/>
        </w:rPr>
        <w:t xml:space="preserve"> tesz eleget.</w:t>
      </w:r>
    </w:p>
    <w:p w14:paraId="64F9454C" w14:textId="77777777" w:rsidR="004F40A4" w:rsidRPr="00D238EE" w:rsidRDefault="004F40A4" w:rsidP="00D238EE">
      <w:pPr>
        <w:pStyle w:val="Szvegtrzs60"/>
        <w:shd w:val="clear" w:color="auto" w:fill="auto"/>
        <w:tabs>
          <w:tab w:val="left" w:pos="709"/>
        </w:tabs>
        <w:spacing w:before="0" w:after="0" w:line="240" w:lineRule="auto"/>
        <w:jc w:val="both"/>
        <w:rPr>
          <w:rFonts w:ascii="Book Antiqua" w:hAnsi="Book Antiqua"/>
          <w:sz w:val="22"/>
          <w:lang w:val="hu-HU"/>
        </w:rPr>
      </w:pPr>
    </w:p>
    <w:p w14:paraId="5A7C5717" w14:textId="1B16F8C7" w:rsidR="0042762F" w:rsidRPr="008052A2" w:rsidRDefault="0042762F" w:rsidP="00F66ECF">
      <w:pPr>
        <w:pStyle w:val="Szvegtrzs21"/>
        <w:numPr>
          <w:ilvl w:val="1"/>
          <w:numId w:val="36"/>
        </w:numPr>
        <w:shd w:val="clear" w:color="auto" w:fill="auto"/>
        <w:tabs>
          <w:tab w:val="left" w:pos="709"/>
        </w:tabs>
        <w:spacing w:after="0" w:line="240" w:lineRule="auto"/>
        <w:ind w:left="0" w:firstLine="0"/>
        <w:rPr>
          <w:rFonts w:ascii="Book Antiqua" w:hAnsi="Book Antiqua"/>
          <w:sz w:val="22"/>
          <w:lang w:val="hu-HU"/>
        </w:rPr>
      </w:pPr>
      <w:r w:rsidRPr="008052A2">
        <w:rPr>
          <w:rFonts w:ascii="Book Antiqua" w:hAnsi="Book Antiqua"/>
          <w:sz w:val="22"/>
          <w:lang w:val="hu-HU"/>
        </w:rPr>
        <w:t xml:space="preserve">A </w:t>
      </w:r>
      <w:r w:rsidR="00456F3B" w:rsidRPr="008052A2">
        <w:rPr>
          <w:rFonts w:ascii="Book Antiqua" w:hAnsi="Book Antiqua"/>
          <w:sz w:val="22"/>
          <w:szCs w:val="22"/>
          <w:lang w:val="hu-HU"/>
        </w:rPr>
        <w:t>t</w:t>
      </w:r>
      <w:r w:rsidRPr="008052A2">
        <w:rPr>
          <w:rFonts w:ascii="Book Antiqua" w:hAnsi="Book Antiqua"/>
          <w:sz w:val="22"/>
          <w:lang w:val="hu-HU"/>
        </w:rPr>
        <w:t>aggyűlést a Társaság székhelyén kell megtartani.</w:t>
      </w:r>
      <w:r w:rsidR="008052A2">
        <w:rPr>
          <w:rFonts w:ascii="Book Antiqua" w:hAnsi="Book Antiqua"/>
          <w:sz w:val="22"/>
          <w:lang w:val="hu-HU"/>
        </w:rPr>
        <w:t xml:space="preserve"> </w:t>
      </w:r>
      <w:r w:rsidRPr="008052A2">
        <w:rPr>
          <w:rFonts w:ascii="Book Antiqua" w:hAnsi="Book Antiqua"/>
          <w:sz w:val="22"/>
          <w:lang w:val="hu-HU"/>
        </w:rPr>
        <w:t>Ettől eltérni csak valamennyi tag előzetes hozzájárulásával lehet.</w:t>
      </w:r>
    </w:p>
    <w:p w14:paraId="3065C08D" w14:textId="77777777" w:rsidR="00FF1E0A" w:rsidRPr="00D238EE" w:rsidRDefault="00FF1E0A" w:rsidP="00D238EE">
      <w:pPr>
        <w:pStyle w:val="Szvegtrzs21"/>
        <w:shd w:val="clear" w:color="auto" w:fill="auto"/>
        <w:tabs>
          <w:tab w:val="left" w:pos="709"/>
        </w:tabs>
        <w:spacing w:after="0" w:line="240" w:lineRule="auto"/>
        <w:ind w:firstLine="0"/>
        <w:rPr>
          <w:rFonts w:ascii="Book Antiqua" w:hAnsi="Book Antiqua"/>
          <w:sz w:val="22"/>
          <w:lang w:val="hu-HU"/>
        </w:rPr>
      </w:pPr>
    </w:p>
    <w:p w14:paraId="00A92F3B" w14:textId="0D78D862" w:rsidR="0042762F" w:rsidRPr="00D238EE" w:rsidRDefault="0042762F" w:rsidP="00D238EE">
      <w:pPr>
        <w:pStyle w:val="Szvegtrzs21"/>
        <w:numPr>
          <w:ilvl w:val="1"/>
          <w:numId w:val="36"/>
        </w:numPr>
        <w:shd w:val="clear" w:color="auto" w:fill="auto"/>
        <w:tabs>
          <w:tab w:val="left" w:pos="709"/>
        </w:tabs>
        <w:spacing w:after="0" w:line="240" w:lineRule="auto"/>
        <w:ind w:left="567" w:hanging="567"/>
        <w:rPr>
          <w:rFonts w:ascii="Book Antiqua" w:hAnsi="Book Antiqua"/>
          <w:sz w:val="22"/>
          <w:lang w:val="hu-HU"/>
        </w:rPr>
      </w:pPr>
      <w:r w:rsidRPr="00D238EE">
        <w:rPr>
          <w:rFonts w:ascii="Book Antiqua" w:hAnsi="Book Antiqua"/>
          <w:sz w:val="22"/>
          <w:lang w:val="hu-HU"/>
        </w:rPr>
        <w:t xml:space="preserve">A </w:t>
      </w:r>
      <w:r w:rsidR="00456F3B">
        <w:rPr>
          <w:rFonts w:ascii="Book Antiqua" w:hAnsi="Book Antiqua"/>
          <w:sz w:val="22"/>
          <w:lang w:val="hu-HU"/>
        </w:rPr>
        <w:t>t</w:t>
      </w:r>
      <w:r w:rsidRPr="00D238EE">
        <w:rPr>
          <w:rFonts w:ascii="Book Antiqua" w:hAnsi="Book Antiqua"/>
          <w:sz w:val="22"/>
          <w:lang w:val="hu-HU"/>
        </w:rPr>
        <w:t>aggyűlés kizárólagos hatáskörébe tartozik</w:t>
      </w:r>
      <w:r w:rsidR="00FF1E0A" w:rsidRPr="00D238EE">
        <w:rPr>
          <w:rFonts w:ascii="Book Antiqua" w:hAnsi="Book Antiqua"/>
          <w:sz w:val="22"/>
          <w:lang w:val="hu-HU"/>
        </w:rPr>
        <w:t>:</w:t>
      </w:r>
    </w:p>
    <w:p w14:paraId="0EFD6D2B" w14:textId="77777777" w:rsidR="00FF1E0A" w:rsidRPr="00D238EE" w:rsidRDefault="00FF1E0A" w:rsidP="00D238EE">
      <w:pPr>
        <w:numPr>
          <w:ilvl w:val="1"/>
          <w:numId w:val="45"/>
        </w:numPr>
        <w:tabs>
          <w:tab w:val="left" w:pos="993"/>
        </w:tabs>
        <w:spacing w:before="120" w:after="120"/>
        <w:ind w:left="993" w:hanging="629"/>
        <w:jc w:val="both"/>
        <w:rPr>
          <w:rFonts w:ascii="Book Antiqua" w:hAnsi="Book Antiqua"/>
          <w:sz w:val="22"/>
          <w:lang w:val="hu-HU"/>
        </w:rPr>
      </w:pPr>
      <w:r w:rsidRPr="00D238EE">
        <w:rPr>
          <w:rFonts w:ascii="Book Antiqua" w:hAnsi="Book Antiqua"/>
          <w:sz w:val="22"/>
          <w:lang w:val="hu-HU"/>
        </w:rPr>
        <w:t>az állandó könyvvizsgáló véleménye, valamint a felügyelőbizottság írásos javaslata alapján a számviteli törvény szerinti éves beszámoló jóváhagyása;</w:t>
      </w:r>
    </w:p>
    <w:p w14:paraId="2B51D481" w14:textId="77777777" w:rsidR="00FF1E0A" w:rsidRPr="00D238EE" w:rsidRDefault="00FF1E0A" w:rsidP="00D238EE">
      <w:pPr>
        <w:numPr>
          <w:ilvl w:val="1"/>
          <w:numId w:val="45"/>
        </w:numPr>
        <w:tabs>
          <w:tab w:val="left" w:pos="993"/>
        </w:tabs>
        <w:spacing w:before="120" w:after="120"/>
        <w:ind w:left="993" w:hanging="629"/>
        <w:jc w:val="both"/>
        <w:rPr>
          <w:rFonts w:ascii="Book Antiqua" w:hAnsi="Book Antiqua"/>
          <w:sz w:val="22"/>
          <w:lang w:val="hu-HU"/>
        </w:rPr>
      </w:pPr>
      <w:r w:rsidRPr="00D238EE">
        <w:rPr>
          <w:rFonts w:ascii="Book Antiqua" w:hAnsi="Book Antiqua"/>
          <w:sz w:val="22"/>
          <w:lang w:val="hu-HU"/>
        </w:rPr>
        <w:t>a Társaság jogutód nélküli megszűnésének, átalakulásának, egyesülésének, szétválásának elhatározása;</w:t>
      </w:r>
    </w:p>
    <w:p w14:paraId="7D521015" w14:textId="50BA5461" w:rsidR="00FF1E0A" w:rsidRPr="00D238EE" w:rsidRDefault="00FF1E0A" w:rsidP="00D238EE">
      <w:pPr>
        <w:tabs>
          <w:tab w:val="left" w:pos="993"/>
        </w:tabs>
        <w:spacing w:before="120" w:after="120"/>
        <w:ind w:left="993" w:hanging="629"/>
        <w:jc w:val="both"/>
        <w:rPr>
          <w:rFonts w:ascii="Book Antiqua" w:hAnsi="Book Antiqua"/>
          <w:sz w:val="22"/>
          <w:lang w:val="hu-HU"/>
        </w:rPr>
      </w:pPr>
      <w:r w:rsidRPr="00D238EE">
        <w:rPr>
          <w:rFonts w:ascii="Book Antiqua" w:hAnsi="Book Antiqua"/>
          <w:noProof/>
          <w:sz w:val="22"/>
          <w:lang w:val="hu-HU"/>
        </w:rPr>
        <w:drawing>
          <wp:inline distT="0" distB="0" distL="0" distR="0" wp14:anchorId="531B3E75" wp14:editId="5737DFF3">
            <wp:extent cx="4572" cy="4572"/>
            <wp:effectExtent l="0" t="0" r="0" b="0"/>
            <wp:docPr id="10842" name="Picture 10842"/>
            <wp:cNvGraphicFramePr/>
            <a:graphic xmlns:a="http://schemas.openxmlformats.org/drawingml/2006/main">
              <a:graphicData uri="http://schemas.openxmlformats.org/drawingml/2006/picture">
                <pic:pic xmlns:pic="http://schemas.openxmlformats.org/drawingml/2006/picture">
                  <pic:nvPicPr>
                    <pic:cNvPr id="10842" name="Picture 10842"/>
                    <pic:cNvPicPr/>
                  </pic:nvPicPr>
                  <pic:blipFill>
                    <a:blip r:embed="rId9"/>
                    <a:stretch>
                      <a:fillRect/>
                    </a:stretch>
                  </pic:blipFill>
                  <pic:spPr>
                    <a:xfrm>
                      <a:off x="0" y="0"/>
                      <a:ext cx="4572" cy="4572"/>
                    </a:xfrm>
                    <a:prstGeom prst="rect">
                      <a:avLst/>
                    </a:prstGeom>
                  </pic:spPr>
                </pic:pic>
              </a:graphicData>
            </a:graphic>
          </wp:inline>
        </w:drawing>
      </w:r>
      <w:r w:rsidRPr="00D238EE">
        <w:rPr>
          <w:rFonts w:ascii="Book Antiqua" w:hAnsi="Book Antiqua"/>
          <w:sz w:val="22"/>
          <w:lang w:val="hu-HU"/>
        </w:rPr>
        <w:t xml:space="preserve">c) </w:t>
      </w:r>
      <w:r w:rsidRPr="00D238EE">
        <w:rPr>
          <w:rFonts w:ascii="Book Antiqua" w:hAnsi="Book Antiqua"/>
          <w:b/>
          <w:i/>
          <w:sz w:val="22"/>
          <w:lang w:val="hu-HU"/>
        </w:rPr>
        <w:tab/>
      </w:r>
      <w:bookmarkStart w:id="73" w:name="_Hlk192854048"/>
      <w:r w:rsidR="00FB306C" w:rsidRPr="00D238EE">
        <w:rPr>
          <w:rFonts w:ascii="Book Antiqua" w:hAnsi="Book Antiqua"/>
          <w:sz w:val="22"/>
          <w:lang w:val="hu-HU"/>
        </w:rPr>
        <w:t xml:space="preserve">az ügyvezetőnek, a felügyelőbizottság tagjainak, a felügyelőbizottság elnökének és az állandó könyvvizsgálónak a megválasztása, visszahívása, díjazásának megállapítása, </w:t>
      </w:r>
      <w:r w:rsidRPr="00D238EE">
        <w:rPr>
          <w:rFonts w:ascii="Book Antiqua" w:hAnsi="Book Antiqua"/>
          <w:sz w:val="22"/>
          <w:lang w:val="hu-HU"/>
        </w:rPr>
        <w:t>a könyvvizsgálóval kötendő megbízási szerződés főbb feltételeinek meghatározása, továbbá döntés a Társaság tagjával, az ügyvezetővel, a felügyelőbizottsági taggal vagy a Társaság könyvvizsgálójával szembeni kártérítési igény érvényesítéséről;</w:t>
      </w:r>
    </w:p>
    <w:bookmarkEnd w:id="73"/>
    <w:p w14:paraId="503FF0CF" w14:textId="44933B7F" w:rsidR="00FF1E0A" w:rsidRPr="00D238EE" w:rsidRDefault="00FF1E0A" w:rsidP="00D238EE">
      <w:pPr>
        <w:numPr>
          <w:ilvl w:val="1"/>
          <w:numId w:val="46"/>
        </w:numPr>
        <w:tabs>
          <w:tab w:val="left" w:pos="993"/>
        </w:tabs>
        <w:spacing w:before="120" w:after="120"/>
        <w:ind w:left="993" w:hanging="629"/>
        <w:jc w:val="both"/>
        <w:rPr>
          <w:rFonts w:ascii="Book Antiqua" w:hAnsi="Book Antiqua"/>
          <w:sz w:val="22"/>
          <w:lang w:val="hu-HU"/>
        </w:rPr>
      </w:pPr>
      <w:r w:rsidRPr="00D238EE">
        <w:rPr>
          <w:rFonts w:ascii="Book Antiqua" w:hAnsi="Book Antiqua"/>
          <w:sz w:val="22"/>
          <w:lang w:val="hu-HU"/>
        </w:rPr>
        <w:t xml:space="preserve">amennyiben az ügyvezető a </w:t>
      </w:r>
      <w:r w:rsidR="001903AA">
        <w:rPr>
          <w:rFonts w:ascii="Book Antiqua" w:hAnsi="Book Antiqua"/>
          <w:sz w:val="22"/>
          <w:lang w:val="hu-HU"/>
        </w:rPr>
        <w:t>T</w:t>
      </w:r>
      <w:r w:rsidRPr="00D238EE">
        <w:rPr>
          <w:rFonts w:ascii="Book Antiqua" w:hAnsi="Book Antiqua"/>
          <w:sz w:val="22"/>
          <w:lang w:val="hu-HU"/>
        </w:rPr>
        <w:t>ársasággal munkaviszonyban áll, felette az alapvető munkáltatói jogok gyakorlása, azaz a munkaviszony létesítése, módosítása, megszüntetése, továbbá a javadalmazás (ideértve a teljesítménybért vagy más juttatást is) meghatározása;</w:t>
      </w:r>
    </w:p>
    <w:p w14:paraId="400626B7" w14:textId="77777777" w:rsidR="00FF1E0A" w:rsidRPr="00D238EE" w:rsidRDefault="00FF1E0A" w:rsidP="00D238EE">
      <w:pPr>
        <w:numPr>
          <w:ilvl w:val="1"/>
          <w:numId w:val="46"/>
        </w:numPr>
        <w:tabs>
          <w:tab w:val="left" w:pos="993"/>
        </w:tabs>
        <w:spacing w:before="120" w:after="120"/>
        <w:ind w:left="993" w:hanging="629"/>
        <w:jc w:val="both"/>
        <w:rPr>
          <w:rFonts w:ascii="Book Antiqua" w:hAnsi="Book Antiqua"/>
          <w:sz w:val="22"/>
          <w:lang w:val="hu-HU"/>
        </w:rPr>
      </w:pPr>
      <w:r w:rsidRPr="00D238EE">
        <w:rPr>
          <w:rFonts w:ascii="Book Antiqua" w:hAnsi="Book Antiqua"/>
          <w:sz w:val="22"/>
          <w:lang w:val="hu-HU"/>
        </w:rPr>
        <w:t>döntés a Társasági szerződés módosításáról,</w:t>
      </w:r>
    </w:p>
    <w:p w14:paraId="47081B70" w14:textId="77777777" w:rsidR="00FF1E0A" w:rsidRPr="00D238EE" w:rsidRDefault="00FF1E0A" w:rsidP="00D238EE">
      <w:pPr>
        <w:numPr>
          <w:ilvl w:val="1"/>
          <w:numId w:val="46"/>
        </w:numPr>
        <w:tabs>
          <w:tab w:val="left" w:pos="993"/>
        </w:tabs>
        <w:spacing w:before="120" w:after="120"/>
        <w:ind w:left="993" w:hanging="629"/>
        <w:jc w:val="both"/>
        <w:rPr>
          <w:rFonts w:ascii="Book Antiqua" w:hAnsi="Book Antiqua"/>
          <w:sz w:val="22"/>
          <w:lang w:val="hu-HU"/>
        </w:rPr>
      </w:pPr>
      <w:r w:rsidRPr="00D238EE">
        <w:rPr>
          <w:rFonts w:ascii="Book Antiqua" w:hAnsi="Book Antiqua"/>
          <w:sz w:val="22"/>
          <w:lang w:val="hu-HU"/>
        </w:rPr>
        <w:t>döntés a Társaság Szervezeti és Működési Szabályzatának elfogadásáról és annak módosításáról;</w:t>
      </w:r>
    </w:p>
    <w:p w14:paraId="1D11732D" w14:textId="77777777" w:rsidR="00FF1E0A" w:rsidRPr="00D238EE" w:rsidRDefault="00FF1E0A" w:rsidP="00D238EE">
      <w:pPr>
        <w:numPr>
          <w:ilvl w:val="1"/>
          <w:numId w:val="46"/>
        </w:numPr>
        <w:tabs>
          <w:tab w:val="left" w:pos="993"/>
        </w:tabs>
        <w:spacing w:before="120" w:after="120"/>
        <w:ind w:left="993" w:hanging="629"/>
        <w:jc w:val="both"/>
        <w:rPr>
          <w:rFonts w:ascii="Book Antiqua" w:hAnsi="Book Antiqua"/>
          <w:sz w:val="22"/>
          <w:lang w:val="hu-HU"/>
        </w:rPr>
      </w:pPr>
      <w:r w:rsidRPr="00D238EE">
        <w:rPr>
          <w:rFonts w:ascii="Book Antiqua" w:hAnsi="Book Antiqua"/>
          <w:sz w:val="22"/>
          <w:lang w:val="hu-HU"/>
        </w:rPr>
        <w:t>döntés a Társaság közbeszerzési szabályzatának, és kötelezettségvállalási szabályzatának elfogadásáról és módosításáról;</w:t>
      </w:r>
    </w:p>
    <w:p w14:paraId="417C56DF" w14:textId="77777777" w:rsidR="00FF1E0A" w:rsidRPr="00D238EE" w:rsidRDefault="00FF1E0A" w:rsidP="00D238EE">
      <w:pPr>
        <w:numPr>
          <w:ilvl w:val="1"/>
          <w:numId w:val="46"/>
        </w:numPr>
        <w:tabs>
          <w:tab w:val="left" w:pos="993"/>
        </w:tabs>
        <w:spacing w:before="120" w:after="120"/>
        <w:ind w:left="993" w:hanging="629"/>
        <w:jc w:val="both"/>
        <w:rPr>
          <w:rFonts w:ascii="Book Antiqua" w:hAnsi="Book Antiqua"/>
          <w:sz w:val="22"/>
          <w:lang w:val="hu-HU"/>
        </w:rPr>
      </w:pPr>
      <w:r w:rsidRPr="00D238EE">
        <w:rPr>
          <w:rFonts w:ascii="Book Antiqua" w:hAnsi="Book Antiqua"/>
          <w:sz w:val="22"/>
          <w:lang w:val="hu-HU"/>
        </w:rPr>
        <w:t>döntés - ha a Ptk. másként nem rendelkezik - a törzstőke felemeléséről és leszállításáról;</w:t>
      </w:r>
    </w:p>
    <w:p w14:paraId="5A1D7477" w14:textId="77777777" w:rsidR="00FF1E0A" w:rsidRPr="00D238EE" w:rsidRDefault="00FF1E0A" w:rsidP="00D238EE">
      <w:pPr>
        <w:numPr>
          <w:ilvl w:val="1"/>
          <w:numId w:val="46"/>
        </w:numPr>
        <w:tabs>
          <w:tab w:val="left" w:pos="993"/>
        </w:tabs>
        <w:spacing w:before="120" w:after="120"/>
        <w:ind w:left="993" w:hanging="629"/>
        <w:jc w:val="both"/>
        <w:rPr>
          <w:rFonts w:ascii="Book Antiqua" w:hAnsi="Book Antiqua"/>
          <w:sz w:val="22"/>
          <w:lang w:val="hu-HU"/>
        </w:rPr>
      </w:pPr>
      <w:r w:rsidRPr="00D238EE">
        <w:rPr>
          <w:rFonts w:ascii="Book Antiqua" w:hAnsi="Book Antiqua"/>
          <w:sz w:val="22"/>
          <w:lang w:val="hu-HU"/>
        </w:rPr>
        <w:t>pótbefizetés elrendelése és visszatérítése;</w:t>
      </w:r>
    </w:p>
    <w:p w14:paraId="3709CFB3" w14:textId="77777777" w:rsidR="00FF1E0A" w:rsidRPr="00D238EE" w:rsidRDefault="00FF1E0A" w:rsidP="00D238EE">
      <w:pPr>
        <w:numPr>
          <w:ilvl w:val="1"/>
          <w:numId w:val="46"/>
        </w:numPr>
        <w:tabs>
          <w:tab w:val="left" w:pos="993"/>
        </w:tabs>
        <w:spacing w:before="120" w:after="120"/>
        <w:ind w:left="993" w:hanging="629"/>
        <w:jc w:val="both"/>
        <w:rPr>
          <w:rFonts w:ascii="Book Antiqua" w:hAnsi="Book Antiqua"/>
          <w:sz w:val="22"/>
          <w:lang w:val="hu-HU"/>
        </w:rPr>
      </w:pPr>
      <w:r w:rsidRPr="00D238EE">
        <w:rPr>
          <w:rFonts w:ascii="Book Antiqua" w:hAnsi="Book Antiqua"/>
          <w:sz w:val="22"/>
          <w:lang w:val="hu-HU"/>
        </w:rPr>
        <w:t>döntés a közbeszerzési terv és módosításának jóváhagyásáról;</w:t>
      </w:r>
    </w:p>
    <w:p w14:paraId="0E71D109" w14:textId="77777777" w:rsidR="00FF1E0A" w:rsidRPr="00D238EE" w:rsidRDefault="00FF1E0A" w:rsidP="00D238EE">
      <w:pPr>
        <w:numPr>
          <w:ilvl w:val="1"/>
          <w:numId w:val="46"/>
        </w:numPr>
        <w:tabs>
          <w:tab w:val="left" w:pos="993"/>
        </w:tabs>
        <w:spacing w:before="120" w:after="120"/>
        <w:ind w:left="993" w:hanging="629"/>
        <w:jc w:val="both"/>
        <w:rPr>
          <w:rFonts w:ascii="Book Antiqua" w:hAnsi="Book Antiqua"/>
          <w:sz w:val="22"/>
          <w:lang w:val="hu-HU"/>
        </w:rPr>
      </w:pPr>
      <w:r w:rsidRPr="00D238EE">
        <w:rPr>
          <w:rFonts w:ascii="Book Antiqua" w:hAnsi="Book Antiqua"/>
          <w:sz w:val="22"/>
          <w:lang w:val="hu-HU"/>
        </w:rPr>
        <w:t>a felügyelőbizottság ügyrendjének jóváhagyása;</w:t>
      </w:r>
      <w:r w:rsidRPr="00D238EE">
        <w:rPr>
          <w:rFonts w:ascii="Book Antiqua" w:hAnsi="Book Antiqua"/>
          <w:noProof/>
          <w:sz w:val="22"/>
          <w:lang w:val="hu-HU"/>
        </w:rPr>
        <w:drawing>
          <wp:inline distT="0" distB="0" distL="0" distR="0" wp14:anchorId="15975821" wp14:editId="6A1C9E36">
            <wp:extent cx="9144" cy="13716"/>
            <wp:effectExtent l="0" t="0" r="0" b="0"/>
            <wp:docPr id="53150" name="Picture 53150"/>
            <wp:cNvGraphicFramePr/>
            <a:graphic xmlns:a="http://schemas.openxmlformats.org/drawingml/2006/main">
              <a:graphicData uri="http://schemas.openxmlformats.org/drawingml/2006/picture">
                <pic:pic xmlns:pic="http://schemas.openxmlformats.org/drawingml/2006/picture">
                  <pic:nvPicPr>
                    <pic:cNvPr id="53150" name="Picture 53150"/>
                    <pic:cNvPicPr/>
                  </pic:nvPicPr>
                  <pic:blipFill>
                    <a:blip r:embed="rId10"/>
                    <a:stretch>
                      <a:fillRect/>
                    </a:stretch>
                  </pic:blipFill>
                  <pic:spPr>
                    <a:xfrm>
                      <a:off x="0" y="0"/>
                      <a:ext cx="9144" cy="13716"/>
                    </a:xfrm>
                    <a:prstGeom prst="rect">
                      <a:avLst/>
                    </a:prstGeom>
                  </pic:spPr>
                </pic:pic>
              </a:graphicData>
            </a:graphic>
          </wp:inline>
        </w:drawing>
      </w:r>
    </w:p>
    <w:p w14:paraId="3F6CF2ED" w14:textId="77777777" w:rsidR="00FF1E0A" w:rsidRPr="00D238EE" w:rsidRDefault="00FF1E0A" w:rsidP="00D238EE">
      <w:pPr>
        <w:numPr>
          <w:ilvl w:val="1"/>
          <w:numId w:val="46"/>
        </w:numPr>
        <w:tabs>
          <w:tab w:val="left" w:pos="993"/>
        </w:tabs>
        <w:spacing w:before="120" w:after="120"/>
        <w:ind w:left="993" w:hanging="629"/>
        <w:jc w:val="both"/>
        <w:rPr>
          <w:rFonts w:ascii="Book Antiqua" w:hAnsi="Book Antiqua"/>
          <w:sz w:val="22"/>
          <w:lang w:val="hu-HU"/>
        </w:rPr>
      </w:pPr>
      <w:r w:rsidRPr="00D238EE">
        <w:rPr>
          <w:rFonts w:ascii="Book Antiqua" w:hAnsi="Book Antiqua"/>
          <w:sz w:val="22"/>
          <w:lang w:val="hu-HU"/>
        </w:rPr>
        <w:t>a stratégiai, a három (3) éves (gördülő) és az éves üzleti tervek jóváhagyása;</w:t>
      </w:r>
    </w:p>
    <w:p w14:paraId="51B051D4" w14:textId="77777777" w:rsidR="00FF1E0A" w:rsidRPr="00D238EE" w:rsidRDefault="00FF1E0A" w:rsidP="00D238EE">
      <w:pPr>
        <w:numPr>
          <w:ilvl w:val="1"/>
          <w:numId w:val="46"/>
        </w:numPr>
        <w:tabs>
          <w:tab w:val="left" w:pos="993"/>
        </w:tabs>
        <w:spacing w:before="120" w:after="120"/>
        <w:ind w:left="993" w:hanging="629"/>
        <w:jc w:val="both"/>
        <w:rPr>
          <w:rFonts w:ascii="Book Antiqua" w:hAnsi="Book Antiqua"/>
          <w:sz w:val="22"/>
          <w:lang w:val="hu-HU"/>
        </w:rPr>
      </w:pPr>
      <w:r w:rsidRPr="00D238EE">
        <w:rPr>
          <w:rFonts w:ascii="Book Antiqua" w:hAnsi="Book Antiqua"/>
          <w:sz w:val="22"/>
          <w:lang w:val="hu-HU"/>
        </w:rPr>
        <w:t>bármely 50 millió forintot elérő összegű hitel felvételének engedélyezése;</w:t>
      </w:r>
    </w:p>
    <w:p w14:paraId="744002C9" w14:textId="603D5CC6" w:rsidR="00FF1E0A" w:rsidRPr="00D238EE" w:rsidRDefault="00FF1E0A" w:rsidP="00D238EE">
      <w:pPr>
        <w:numPr>
          <w:ilvl w:val="1"/>
          <w:numId w:val="46"/>
        </w:numPr>
        <w:tabs>
          <w:tab w:val="left" w:pos="993"/>
        </w:tabs>
        <w:spacing w:before="120" w:after="120"/>
        <w:ind w:left="993" w:hanging="629"/>
        <w:jc w:val="both"/>
        <w:rPr>
          <w:rFonts w:ascii="Book Antiqua" w:hAnsi="Book Antiqua"/>
          <w:sz w:val="22"/>
          <w:lang w:val="hu-HU"/>
        </w:rPr>
      </w:pPr>
      <w:r w:rsidRPr="00D238EE">
        <w:rPr>
          <w:rFonts w:ascii="Book Antiqua" w:hAnsi="Book Antiqua"/>
          <w:sz w:val="22"/>
          <w:lang w:val="hu-HU"/>
        </w:rPr>
        <w:t xml:space="preserve">a Társaság tulajdonában álló ingatlanok, tárgyi eszközök, értékpapírok, tulajdoni részesedést jelentő befektetések vagy vagyoni </w:t>
      </w:r>
      <w:r w:rsidR="002B02D5" w:rsidRPr="00D238EE">
        <w:rPr>
          <w:rFonts w:ascii="Book Antiqua" w:hAnsi="Book Antiqua"/>
          <w:sz w:val="22"/>
          <w:lang w:val="hu-HU"/>
        </w:rPr>
        <w:t>értékű jogok</w:t>
      </w:r>
      <w:r w:rsidRPr="00D238EE">
        <w:rPr>
          <w:rFonts w:ascii="Book Antiqua" w:hAnsi="Book Antiqua"/>
          <w:sz w:val="22"/>
          <w:lang w:val="hu-HU"/>
        </w:rPr>
        <w:t>, követelések, egyéb vagyonelemek tulajdonjoga bármely jogcímen történő átruházásának, megterhelésének vagy azokra ilyen jogügyletet eredményező jog (ideértve a vételi, eladási és az elővásárlási jogot is) alapításának engedélyezése, amennyiben a jogügyletben érintett vagyon értéke az 50 millió forint összeget meghaladja;</w:t>
      </w:r>
    </w:p>
    <w:p w14:paraId="56B7D1E1" w14:textId="4AF53E6B" w:rsidR="00FF1E0A" w:rsidRPr="00D238EE" w:rsidRDefault="00FF1E0A" w:rsidP="00D238EE">
      <w:pPr>
        <w:numPr>
          <w:ilvl w:val="1"/>
          <w:numId w:val="46"/>
        </w:numPr>
        <w:tabs>
          <w:tab w:val="left" w:pos="993"/>
        </w:tabs>
        <w:spacing w:before="120" w:after="120"/>
        <w:ind w:left="993" w:hanging="629"/>
        <w:jc w:val="both"/>
        <w:rPr>
          <w:rFonts w:ascii="Book Antiqua" w:hAnsi="Book Antiqua"/>
          <w:sz w:val="22"/>
          <w:lang w:val="hu-HU"/>
        </w:rPr>
      </w:pPr>
      <w:r w:rsidRPr="00D238EE">
        <w:rPr>
          <w:rFonts w:ascii="Book Antiqua" w:hAnsi="Book Antiqua"/>
          <w:sz w:val="22"/>
          <w:lang w:val="hu-HU"/>
        </w:rPr>
        <w:t>döntés minden olyan jogügyletről, amelyben a Társaság 50 millió forint összeget elérő vagy meghaladó mé</w:t>
      </w:r>
      <w:r w:rsidR="002B02D5" w:rsidRPr="00D238EE">
        <w:rPr>
          <w:rFonts w:ascii="Book Antiqua" w:hAnsi="Book Antiqua"/>
          <w:sz w:val="22"/>
          <w:lang w:val="hu-HU"/>
        </w:rPr>
        <w:t>r</w:t>
      </w:r>
      <w:r w:rsidRPr="00D238EE">
        <w:rPr>
          <w:rFonts w:ascii="Book Antiqua" w:hAnsi="Book Antiqua"/>
          <w:sz w:val="22"/>
          <w:lang w:val="hu-HU"/>
        </w:rPr>
        <w:t>tékben vállalna kötelezettséget;</w:t>
      </w:r>
    </w:p>
    <w:p w14:paraId="64FB7E20" w14:textId="1A7A225A" w:rsidR="00FF1E0A" w:rsidRPr="00D238EE" w:rsidRDefault="00FF1E0A" w:rsidP="00D238EE">
      <w:pPr>
        <w:numPr>
          <w:ilvl w:val="1"/>
          <w:numId w:val="46"/>
        </w:numPr>
        <w:tabs>
          <w:tab w:val="left" w:pos="993"/>
        </w:tabs>
        <w:spacing w:before="120" w:after="120"/>
        <w:ind w:left="993" w:hanging="629"/>
        <w:jc w:val="both"/>
        <w:rPr>
          <w:rFonts w:ascii="Book Antiqua" w:hAnsi="Book Antiqua"/>
          <w:sz w:val="22"/>
          <w:lang w:val="hu-HU"/>
        </w:rPr>
      </w:pPr>
      <w:r w:rsidRPr="00D238EE">
        <w:rPr>
          <w:rFonts w:ascii="Book Antiqua" w:hAnsi="Book Antiqua"/>
          <w:sz w:val="22"/>
          <w:lang w:val="hu-HU"/>
        </w:rPr>
        <w:t>Javadalmazási Szabályzat elfogadása és módosítása, amelyet annak elfogadásától számított harminc (30) napon belül a cégiratok közé letétbe kell helyezni (a köztulajdonban álló gazdasági társaságok takarékosabb működéséről szóló 2009. évi CXXII. törvény (a továbbiakban: Takarékos tv.) 5.</w:t>
      </w:r>
      <w:r w:rsidR="00C5107B">
        <w:rPr>
          <w:rFonts w:ascii="Book Antiqua" w:hAnsi="Book Antiqua"/>
          <w:sz w:val="22"/>
          <w:lang w:val="hu-HU"/>
        </w:rPr>
        <w:t xml:space="preserve"> §</w:t>
      </w:r>
      <w:r w:rsidRPr="00D238EE">
        <w:rPr>
          <w:rFonts w:ascii="Book Antiqua" w:hAnsi="Book Antiqua"/>
          <w:sz w:val="22"/>
          <w:lang w:val="hu-HU"/>
        </w:rPr>
        <w:t xml:space="preserve"> (3) bekezdés);</w:t>
      </w:r>
    </w:p>
    <w:p w14:paraId="1F228637" w14:textId="77777777" w:rsidR="00FF1E0A" w:rsidRPr="00D238EE" w:rsidRDefault="00FF1E0A" w:rsidP="00D238EE">
      <w:pPr>
        <w:numPr>
          <w:ilvl w:val="1"/>
          <w:numId w:val="46"/>
        </w:numPr>
        <w:tabs>
          <w:tab w:val="left" w:pos="993"/>
        </w:tabs>
        <w:spacing w:before="120" w:after="120"/>
        <w:ind w:left="993" w:hanging="629"/>
        <w:jc w:val="both"/>
        <w:rPr>
          <w:rFonts w:ascii="Book Antiqua" w:hAnsi="Book Antiqua"/>
          <w:sz w:val="22"/>
          <w:lang w:val="hu-HU"/>
        </w:rPr>
      </w:pPr>
      <w:r w:rsidRPr="00D238EE">
        <w:rPr>
          <w:rFonts w:ascii="Book Antiqua" w:hAnsi="Book Antiqua"/>
          <w:sz w:val="22"/>
          <w:lang w:val="hu-HU"/>
        </w:rPr>
        <w:t>döntés gazdálkodó szervezet alapításáról vagy megszüntetéséről, valamint gazdálkodó szervezetben történő részesedés megszerzésről vagy átruházásáról;</w:t>
      </w:r>
    </w:p>
    <w:p w14:paraId="0A83B7BD" w14:textId="77777777" w:rsidR="00FF1E0A" w:rsidRPr="00D238EE" w:rsidRDefault="00FF1E0A" w:rsidP="00D238EE">
      <w:pPr>
        <w:numPr>
          <w:ilvl w:val="1"/>
          <w:numId w:val="46"/>
        </w:numPr>
        <w:tabs>
          <w:tab w:val="left" w:pos="993"/>
        </w:tabs>
        <w:spacing w:before="120" w:after="120"/>
        <w:ind w:left="993" w:hanging="629"/>
        <w:jc w:val="both"/>
        <w:rPr>
          <w:rFonts w:ascii="Book Antiqua" w:hAnsi="Book Antiqua"/>
          <w:sz w:val="22"/>
          <w:lang w:val="hu-HU"/>
        </w:rPr>
      </w:pPr>
      <w:r w:rsidRPr="00D238EE">
        <w:rPr>
          <w:rFonts w:ascii="Book Antiqua" w:hAnsi="Book Antiqua"/>
          <w:sz w:val="22"/>
          <w:lang w:val="hu-HU"/>
        </w:rPr>
        <w:t>üzletrész felosztásához való hozzájárulás és az üzletrész bevonásának elrendelése;</w:t>
      </w:r>
    </w:p>
    <w:p w14:paraId="7A2C7345" w14:textId="77777777" w:rsidR="00FF1E0A" w:rsidRPr="00D238EE" w:rsidRDefault="00FF1E0A" w:rsidP="00D238EE">
      <w:pPr>
        <w:numPr>
          <w:ilvl w:val="1"/>
          <w:numId w:val="46"/>
        </w:numPr>
        <w:tabs>
          <w:tab w:val="left" w:pos="993"/>
        </w:tabs>
        <w:spacing w:before="120" w:after="120"/>
        <w:ind w:left="993" w:hanging="629"/>
        <w:jc w:val="both"/>
        <w:rPr>
          <w:rFonts w:ascii="Book Antiqua" w:hAnsi="Book Antiqua"/>
          <w:sz w:val="22"/>
          <w:lang w:val="hu-HU"/>
        </w:rPr>
      </w:pPr>
      <w:r w:rsidRPr="00D238EE">
        <w:rPr>
          <w:rFonts w:ascii="Book Antiqua" w:hAnsi="Book Antiqua"/>
          <w:sz w:val="22"/>
          <w:lang w:val="hu-HU"/>
        </w:rPr>
        <w:t>tag kizárásának kezdeményezéséről való határozat, a tagok, az ügyvezetők, a felügyelőbizottsági tagok, illetve a könyvvizsgáló elleni követelések érvényesítése;</w:t>
      </w:r>
    </w:p>
    <w:p w14:paraId="164F2551" w14:textId="77777777" w:rsidR="00FF1E0A" w:rsidRPr="00D238EE" w:rsidRDefault="00FF1E0A" w:rsidP="00D238EE">
      <w:pPr>
        <w:numPr>
          <w:ilvl w:val="1"/>
          <w:numId w:val="46"/>
        </w:numPr>
        <w:tabs>
          <w:tab w:val="left" w:pos="993"/>
        </w:tabs>
        <w:spacing w:before="120" w:after="120"/>
        <w:ind w:left="993" w:hanging="629"/>
        <w:jc w:val="both"/>
        <w:rPr>
          <w:rFonts w:ascii="Book Antiqua" w:hAnsi="Book Antiqua"/>
          <w:sz w:val="22"/>
          <w:lang w:val="hu-HU"/>
        </w:rPr>
      </w:pPr>
      <w:r w:rsidRPr="00D238EE">
        <w:rPr>
          <w:rFonts w:ascii="Book Antiqua" w:hAnsi="Book Antiqua"/>
          <w:sz w:val="22"/>
          <w:lang w:val="hu-HU"/>
        </w:rPr>
        <w:t>a társaság beszámolójának, ügyvezetésének, gazdálkodásának könyvvizsgáló által történő megvizsgálásának elrendelése;</w:t>
      </w:r>
    </w:p>
    <w:p w14:paraId="755742A7" w14:textId="77777777" w:rsidR="00FF1E0A" w:rsidRPr="00D238EE" w:rsidRDefault="00FF1E0A" w:rsidP="00D238EE">
      <w:pPr>
        <w:numPr>
          <w:ilvl w:val="1"/>
          <w:numId w:val="46"/>
        </w:numPr>
        <w:tabs>
          <w:tab w:val="left" w:pos="993"/>
        </w:tabs>
        <w:spacing w:before="120" w:after="120"/>
        <w:ind w:left="993" w:hanging="629"/>
        <w:jc w:val="both"/>
        <w:rPr>
          <w:rFonts w:ascii="Book Antiqua" w:hAnsi="Book Antiqua"/>
          <w:sz w:val="22"/>
          <w:lang w:val="hu-HU"/>
        </w:rPr>
      </w:pPr>
      <w:r w:rsidRPr="00D238EE">
        <w:rPr>
          <w:rFonts w:ascii="Book Antiqua" w:hAnsi="Book Antiqua"/>
          <w:sz w:val="22"/>
          <w:lang w:val="hu-HU"/>
        </w:rPr>
        <w:t>a magához vont üzletrész tagok általi megvásárlásának elhatározása;</w:t>
      </w:r>
    </w:p>
    <w:p w14:paraId="2FA503A5" w14:textId="77777777" w:rsidR="00FF1E0A" w:rsidRPr="00D238EE" w:rsidRDefault="00FF1E0A" w:rsidP="00D238EE">
      <w:pPr>
        <w:numPr>
          <w:ilvl w:val="1"/>
          <w:numId w:val="46"/>
        </w:numPr>
        <w:tabs>
          <w:tab w:val="left" w:pos="993"/>
        </w:tabs>
        <w:spacing w:before="120" w:after="120"/>
        <w:ind w:left="993" w:hanging="629"/>
        <w:jc w:val="both"/>
        <w:rPr>
          <w:rFonts w:ascii="Book Antiqua" w:hAnsi="Book Antiqua"/>
          <w:sz w:val="22"/>
          <w:lang w:val="hu-HU"/>
        </w:rPr>
      </w:pPr>
      <w:r w:rsidRPr="00D238EE">
        <w:rPr>
          <w:rFonts w:ascii="Book Antiqua" w:hAnsi="Book Antiqua"/>
          <w:sz w:val="22"/>
          <w:lang w:val="hu-HU"/>
        </w:rPr>
        <w:t>elővásárlási jog gyakorlása a társaság által;</w:t>
      </w:r>
    </w:p>
    <w:p w14:paraId="688997E5" w14:textId="3D686EA1" w:rsidR="00FF1E0A" w:rsidRPr="00D238EE" w:rsidRDefault="00FF1E0A" w:rsidP="00D238EE">
      <w:pPr>
        <w:numPr>
          <w:ilvl w:val="1"/>
          <w:numId w:val="46"/>
        </w:numPr>
        <w:tabs>
          <w:tab w:val="left" w:pos="993"/>
        </w:tabs>
        <w:spacing w:before="120" w:after="120"/>
        <w:ind w:left="993" w:hanging="629"/>
        <w:jc w:val="both"/>
        <w:rPr>
          <w:rFonts w:ascii="Book Antiqua" w:hAnsi="Book Antiqua"/>
          <w:sz w:val="22"/>
          <w:lang w:val="hu-HU"/>
        </w:rPr>
      </w:pPr>
      <w:r w:rsidRPr="00D238EE">
        <w:rPr>
          <w:rFonts w:ascii="Book Antiqua" w:hAnsi="Book Antiqua"/>
          <w:sz w:val="22"/>
          <w:lang w:val="hu-HU"/>
        </w:rPr>
        <w:t>az elővásárlásra</w:t>
      </w:r>
      <w:r w:rsidR="002B02D5" w:rsidRPr="00D238EE">
        <w:rPr>
          <w:rFonts w:ascii="Book Antiqua" w:hAnsi="Book Antiqua"/>
          <w:sz w:val="22"/>
          <w:lang w:val="hu-HU"/>
        </w:rPr>
        <w:t xml:space="preserve"> </w:t>
      </w:r>
      <w:r w:rsidRPr="00D238EE">
        <w:rPr>
          <w:rFonts w:ascii="Book Antiqua" w:hAnsi="Book Antiqua"/>
          <w:sz w:val="22"/>
          <w:lang w:val="hu-HU"/>
        </w:rPr>
        <w:t>jogosult személy kijelölése;</w:t>
      </w:r>
    </w:p>
    <w:p w14:paraId="01952CEC" w14:textId="77777777" w:rsidR="00FF1E0A" w:rsidRPr="00D238EE" w:rsidRDefault="00FF1E0A" w:rsidP="00D238EE">
      <w:pPr>
        <w:numPr>
          <w:ilvl w:val="1"/>
          <w:numId w:val="46"/>
        </w:numPr>
        <w:tabs>
          <w:tab w:val="left" w:pos="993"/>
        </w:tabs>
        <w:spacing w:before="120" w:after="120"/>
        <w:ind w:left="993" w:hanging="629"/>
        <w:jc w:val="both"/>
        <w:rPr>
          <w:rFonts w:ascii="Book Antiqua" w:hAnsi="Book Antiqua"/>
          <w:sz w:val="22"/>
          <w:lang w:val="hu-HU"/>
        </w:rPr>
      </w:pPr>
      <w:r w:rsidRPr="00D238EE">
        <w:rPr>
          <w:rFonts w:ascii="Book Antiqua" w:hAnsi="Book Antiqua"/>
          <w:sz w:val="22"/>
          <w:lang w:val="hu-HU"/>
        </w:rPr>
        <w:t>az üzletrész kívülálló személyre történő átruházásánál a beleegyezés megadása,</w:t>
      </w:r>
    </w:p>
    <w:p w14:paraId="52E90F75" w14:textId="77777777" w:rsidR="00FF1E0A" w:rsidRPr="00D238EE" w:rsidRDefault="00FF1E0A" w:rsidP="00D238EE">
      <w:pPr>
        <w:numPr>
          <w:ilvl w:val="1"/>
          <w:numId w:val="46"/>
        </w:numPr>
        <w:tabs>
          <w:tab w:val="left" w:pos="993"/>
        </w:tabs>
        <w:spacing w:before="120" w:after="120"/>
        <w:ind w:left="993" w:hanging="629"/>
        <w:jc w:val="both"/>
        <w:rPr>
          <w:rFonts w:ascii="Book Antiqua" w:hAnsi="Book Antiqua"/>
          <w:sz w:val="22"/>
          <w:lang w:val="hu-HU"/>
        </w:rPr>
      </w:pPr>
      <w:r w:rsidRPr="00D238EE">
        <w:rPr>
          <w:rFonts w:ascii="Book Antiqua" w:hAnsi="Book Antiqua"/>
          <w:sz w:val="22"/>
          <w:lang w:val="hu-HU"/>
        </w:rPr>
        <w:t>az olyan szerződés megkötésének jóváhagyása, amelyet a Társaság saját tagjával, ügyvezetőjével, felügyelőbizottsági tagjával, választott társasági könyvvizsgálójával vagy azok (közeli) hozzátartozójával köt;</w:t>
      </w:r>
    </w:p>
    <w:p w14:paraId="5BE11290" w14:textId="77777777" w:rsidR="00FF1E0A" w:rsidRPr="00D238EE" w:rsidRDefault="00FF1E0A" w:rsidP="00D238EE">
      <w:pPr>
        <w:numPr>
          <w:ilvl w:val="1"/>
          <w:numId w:val="46"/>
        </w:numPr>
        <w:tabs>
          <w:tab w:val="left" w:pos="993"/>
        </w:tabs>
        <w:spacing w:before="120" w:after="120"/>
        <w:ind w:left="993" w:hanging="629"/>
        <w:jc w:val="both"/>
        <w:rPr>
          <w:rFonts w:ascii="Book Antiqua" w:hAnsi="Book Antiqua"/>
          <w:sz w:val="22"/>
          <w:lang w:val="hu-HU"/>
        </w:rPr>
      </w:pPr>
      <w:r w:rsidRPr="00D238EE">
        <w:rPr>
          <w:rFonts w:ascii="Book Antiqua" w:hAnsi="Book Antiqua"/>
          <w:sz w:val="22"/>
          <w:lang w:val="hu-HU"/>
        </w:rPr>
        <w:t>az alapításért felelős tagok, az ügyvezető és a felügyelő bizottsági tagok ellen kártérítési igény érvényesítése, továbbá intézkedés az ügyvezető ellen indított perekben a Társaság képviseletéről;</w:t>
      </w:r>
    </w:p>
    <w:p w14:paraId="51E65F70" w14:textId="5B4E5504" w:rsidR="00FF1E0A" w:rsidRPr="00D238EE" w:rsidRDefault="00FF1E0A" w:rsidP="00D238EE">
      <w:pPr>
        <w:numPr>
          <w:ilvl w:val="1"/>
          <w:numId w:val="46"/>
        </w:numPr>
        <w:tabs>
          <w:tab w:val="left" w:pos="993"/>
        </w:tabs>
        <w:spacing w:before="120" w:after="120"/>
        <w:ind w:left="993" w:hanging="629"/>
        <w:jc w:val="both"/>
        <w:rPr>
          <w:rFonts w:ascii="Book Antiqua" w:hAnsi="Book Antiqua"/>
          <w:sz w:val="22"/>
          <w:lang w:val="hu-HU"/>
        </w:rPr>
      </w:pPr>
      <w:r w:rsidRPr="00D238EE">
        <w:rPr>
          <w:rFonts w:ascii="Book Antiqua" w:hAnsi="Book Antiqua"/>
          <w:sz w:val="22"/>
          <w:lang w:val="hu-HU"/>
        </w:rPr>
        <w:t xml:space="preserve">hozzájárulás ahhoz, hogy a Társaság vezető tisztségviselője társasági részesedést szerezzen, illetve vezető tisztségviselő legyen olyan gazdasági társaságban, amely főtevékenységként ugyanolyan tevékenységet folytat, mint az a társaság, amelyben vezető tisztségviselő; </w:t>
      </w:r>
    </w:p>
    <w:p w14:paraId="5202DE69" w14:textId="7681B1C8" w:rsidR="00FF1E0A" w:rsidRPr="00D238EE" w:rsidRDefault="00FF1E0A" w:rsidP="00D238EE">
      <w:pPr>
        <w:numPr>
          <w:ilvl w:val="1"/>
          <w:numId w:val="46"/>
        </w:numPr>
        <w:tabs>
          <w:tab w:val="left" w:pos="993"/>
        </w:tabs>
        <w:spacing w:before="120" w:after="120"/>
        <w:ind w:left="993" w:hanging="629"/>
        <w:jc w:val="both"/>
        <w:rPr>
          <w:rFonts w:ascii="Book Antiqua" w:hAnsi="Book Antiqua"/>
          <w:sz w:val="22"/>
          <w:lang w:val="hu-HU"/>
        </w:rPr>
      </w:pPr>
      <w:r w:rsidRPr="00D238EE">
        <w:rPr>
          <w:rFonts w:ascii="Book Antiqua" w:hAnsi="Book Antiqua"/>
          <w:sz w:val="22"/>
          <w:lang w:val="hu-HU"/>
        </w:rPr>
        <w:t xml:space="preserve">döntés minden olyan kérdésben, amelyet jogszabály vagy a Társasági szerződés a </w:t>
      </w:r>
      <w:r w:rsidR="00456F3B">
        <w:rPr>
          <w:rFonts w:ascii="Book Antiqua" w:eastAsia="Times New Roman" w:hAnsi="Book Antiqua" w:cs="Times New Roman"/>
          <w:sz w:val="22"/>
          <w:szCs w:val="22"/>
          <w:lang w:val="hu-HU"/>
        </w:rPr>
        <w:t>t</w:t>
      </w:r>
      <w:r w:rsidRPr="00D238EE">
        <w:rPr>
          <w:rFonts w:ascii="Book Antiqua" w:hAnsi="Book Antiqua"/>
          <w:sz w:val="22"/>
          <w:lang w:val="hu-HU"/>
        </w:rPr>
        <w:t>aggyűlés kizárólagos hatáskörébe utal.</w:t>
      </w:r>
    </w:p>
    <w:p w14:paraId="081D30F0" w14:textId="0E6D2E99" w:rsidR="006723B0" w:rsidRPr="00D238EE" w:rsidRDefault="006723B0" w:rsidP="00D238EE">
      <w:pPr>
        <w:pStyle w:val="Szvegtrzs21"/>
        <w:numPr>
          <w:ilvl w:val="1"/>
          <w:numId w:val="36"/>
        </w:numPr>
        <w:shd w:val="clear" w:color="auto" w:fill="auto"/>
        <w:tabs>
          <w:tab w:val="left" w:pos="709"/>
        </w:tabs>
        <w:spacing w:before="120" w:after="120" w:line="240" w:lineRule="auto"/>
        <w:ind w:left="0" w:firstLine="0"/>
        <w:rPr>
          <w:rFonts w:ascii="Book Antiqua" w:hAnsi="Book Antiqua"/>
          <w:sz w:val="22"/>
          <w:lang w:val="hu-HU"/>
        </w:rPr>
      </w:pPr>
      <w:r w:rsidRPr="00D238EE">
        <w:rPr>
          <w:rFonts w:ascii="Book Antiqua" w:hAnsi="Book Antiqua"/>
          <w:sz w:val="22"/>
          <w:lang w:val="hu-HU"/>
        </w:rPr>
        <w:t xml:space="preserve">Ahol a jelen Társasági szerződés </w:t>
      </w:r>
      <w:r w:rsidRPr="00903B69">
        <w:rPr>
          <w:rFonts w:ascii="Book Antiqua" w:hAnsi="Book Antiqua"/>
          <w:bCs/>
          <w:iCs/>
          <w:sz w:val="22"/>
          <w:lang w:val="hu-HU"/>
        </w:rPr>
        <w:t>11.</w:t>
      </w:r>
      <w:r w:rsidR="002F2FB4" w:rsidRPr="00903B69">
        <w:rPr>
          <w:rFonts w:ascii="Book Antiqua" w:hAnsi="Book Antiqua"/>
          <w:bCs/>
          <w:iCs/>
          <w:sz w:val="22"/>
          <w:szCs w:val="22"/>
          <w:lang w:val="hu-HU"/>
        </w:rPr>
        <w:t>9</w:t>
      </w:r>
      <w:r w:rsidRPr="00903B69">
        <w:rPr>
          <w:rFonts w:ascii="Book Antiqua" w:hAnsi="Book Antiqua"/>
          <w:bCs/>
          <w:iCs/>
          <w:sz w:val="22"/>
          <w:lang w:val="hu-HU"/>
        </w:rPr>
        <w:t>. pontj</w:t>
      </w:r>
      <w:r w:rsidRPr="00D238EE">
        <w:rPr>
          <w:rFonts w:ascii="Book Antiqua" w:hAnsi="Book Antiqua"/>
          <w:sz w:val="22"/>
          <w:lang w:val="hu-HU"/>
        </w:rPr>
        <w:t xml:space="preserve">a értékhatárokat határoz meg, az értékhatár elérésének megállapítása tekintetében az ugyanazon jogügylet típusok értéke egy üzleti éven belül megkötött szerződések esetében összeszámítandó. </w:t>
      </w:r>
    </w:p>
    <w:p w14:paraId="6D6A1C5C" w14:textId="422EFD67" w:rsidR="006723B0" w:rsidRPr="00D238EE" w:rsidRDefault="006723B0" w:rsidP="00D238EE">
      <w:pPr>
        <w:pStyle w:val="Szvegtrzs21"/>
        <w:numPr>
          <w:ilvl w:val="1"/>
          <w:numId w:val="36"/>
        </w:numPr>
        <w:shd w:val="clear" w:color="auto" w:fill="auto"/>
        <w:tabs>
          <w:tab w:val="left" w:pos="709"/>
        </w:tabs>
        <w:spacing w:before="120" w:after="120" w:line="240" w:lineRule="auto"/>
        <w:ind w:left="0" w:firstLine="0"/>
        <w:rPr>
          <w:rFonts w:ascii="Book Antiqua" w:hAnsi="Book Antiqua"/>
          <w:sz w:val="22"/>
          <w:lang w:val="hu-HU"/>
        </w:rPr>
      </w:pPr>
      <w:r w:rsidRPr="00D238EE">
        <w:rPr>
          <w:rFonts w:ascii="Book Antiqua" w:hAnsi="Book Antiqua"/>
          <w:sz w:val="22"/>
          <w:lang w:val="hu-HU"/>
        </w:rPr>
        <w:t xml:space="preserve">Az érték megállapítása során a jogügyletben érintett könyvviteli, vagyonértékelés szerinti, illetve szerződéses vagy egyéb releváns érték közül mindig a magasabb, nettó értéket kell figyelembe venni. </w:t>
      </w:r>
    </w:p>
    <w:p w14:paraId="1FBC2380" w14:textId="15D278AC" w:rsidR="006723B0" w:rsidRPr="00D238EE" w:rsidRDefault="006723B0" w:rsidP="00D238EE">
      <w:pPr>
        <w:pStyle w:val="Szvegtrzs21"/>
        <w:numPr>
          <w:ilvl w:val="1"/>
          <w:numId w:val="36"/>
        </w:numPr>
        <w:shd w:val="clear" w:color="auto" w:fill="auto"/>
        <w:tabs>
          <w:tab w:val="left" w:pos="709"/>
        </w:tabs>
        <w:spacing w:before="120" w:after="120" w:line="240" w:lineRule="auto"/>
        <w:ind w:left="0" w:firstLine="0"/>
        <w:rPr>
          <w:rFonts w:ascii="Book Antiqua" w:hAnsi="Book Antiqua"/>
          <w:sz w:val="22"/>
          <w:lang w:val="hu-HU"/>
        </w:rPr>
      </w:pPr>
      <w:r w:rsidRPr="00D238EE">
        <w:rPr>
          <w:rFonts w:ascii="Book Antiqua" w:hAnsi="Book Antiqua"/>
          <w:sz w:val="22"/>
          <w:lang w:val="hu-HU"/>
        </w:rPr>
        <w:t xml:space="preserve">Határozott idejű jogügylet esetén a szerződés teljes időtartamára számított kötelezettség értékét kell figyelembe venni. Határozatlan idejű jogügylet esetén a jogügylet értéke, amennyiben a rendes felmondási idő egy év vagy az alatti, a kötelezettségvállalás egyéves értéke, amennyiben a felmondási idő az egy évet meghaladja a kötelezettségvállalás négy évre számított értéke. </w:t>
      </w:r>
    </w:p>
    <w:p w14:paraId="466C1E79" w14:textId="3406E716" w:rsidR="006723B0" w:rsidRPr="00D238EE" w:rsidRDefault="006723B0" w:rsidP="00D238EE">
      <w:pPr>
        <w:pStyle w:val="Szvegtrzs21"/>
        <w:numPr>
          <w:ilvl w:val="1"/>
          <w:numId w:val="36"/>
        </w:numPr>
        <w:shd w:val="clear" w:color="auto" w:fill="auto"/>
        <w:tabs>
          <w:tab w:val="left" w:pos="709"/>
        </w:tabs>
        <w:spacing w:before="120" w:after="120" w:line="240" w:lineRule="auto"/>
        <w:ind w:left="0" w:firstLine="0"/>
        <w:rPr>
          <w:rFonts w:ascii="Book Antiqua" w:hAnsi="Book Antiqua"/>
          <w:sz w:val="22"/>
          <w:lang w:val="hu-HU"/>
        </w:rPr>
      </w:pPr>
      <w:r w:rsidRPr="00D238EE">
        <w:rPr>
          <w:rFonts w:ascii="Book Antiqua" w:hAnsi="Book Antiqua"/>
          <w:sz w:val="22"/>
          <w:lang w:val="hu-HU"/>
        </w:rPr>
        <w:t xml:space="preserve">A </w:t>
      </w:r>
      <w:r w:rsidR="00456F3B">
        <w:rPr>
          <w:rFonts w:ascii="Book Antiqua" w:hAnsi="Book Antiqua"/>
          <w:sz w:val="22"/>
          <w:szCs w:val="22"/>
          <w:lang w:val="hu-HU"/>
        </w:rPr>
        <w:t>t</w:t>
      </w:r>
      <w:r w:rsidRPr="00D238EE">
        <w:rPr>
          <w:rFonts w:ascii="Book Antiqua" w:hAnsi="Book Antiqua"/>
          <w:sz w:val="22"/>
          <w:lang w:val="hu-HU"/>
        </w:rPr>
        <w:t xml:space="preserve">aggyűlés kizárólagos hatáskörébe azokról a jogügyletekről szóló döntések tartoznak, amelyek az előírt értékhatárt önmagukban vagy az egy üzleti éven belüli összeszámítás szabályát figyelembe véve elérik, illetve meghaladják. </w:t>
      </w:r>
    </w:p>
    <w:p w14:paraId="3BDB67AD" w14:textId="2CD6E33C" w:rsidR="006723B0" w:rsidRPr="00D238EE" w:rsidRDefault="006723B0" w:rsidP="00D238EE">
      <w:pPr>
        <w:pStyle w:val="Szvegtrzs21"/>
        <w:numPr>
          <w:ilvl w:val="1"/>
          <w:numId w:val="36"/>
        </w:numPr>
        <w:shd w:val="clear" w:color="auto" w:fill="auto"/>
        <w:tabs>
          <w:tab w:val="left" w:pos="709"/>
        </w:tabs>
        <w:spacing w:before="120" w:after="120" w:line="240" w:lineRule="auto"/>
        <w:ind w:left="0" w:firstLine="0"/>
        <w:rPr>
          <w:rFonts w:ascii="Book Antiqua" w:hAnsi="Book Antiqua"/>
          <w:sz w:val="22"/>
          <w:lang w:val="hu-HU"/>
        </w:rPr>
      </w:pPr>
      <w:r w:rsidRPr="00D238EE">
        <w:rPr>
          <w:rFonts w:ascii="Book Antiqua" w:hAnsi="Book Antiqua"/>
          <w:sz w:val="22"/>
          <w:lang w:val="hu-HU"/>
        </w:rPr>
        <w:t xml:space="preserve">Egy adott jogügylet módosításával, valamint megszüntetésével kapcsolatos döntés abban az esetben tartozik a jogügylet létesítéséről döntő szerv hatáskörébe, ha a módosítással vagy megszüntetéssel a Társaság által vállalt többlet-kötelezettség értéke eléri a jogviszony létesítésről döntő szerv hatáskörét megalapozó értékhatárt. </w:t>
      </w:r>
    </w:p>
    <w:p w14:paraId="4AD84DE3" w14:textId="0122B14C" w:rsidR="006723B0" w:rsidRPr="00D238EE" w:rsidRDefault="006723B0" w:rsidP="00D238EE">
      <w:pPr>
        <w:pStyle w:val="Szvegtrzs21"/>
        <w:numPr>
          <w:ilvl w:val="1"/>
          <w:numId w:val="36"/>
        </w:numPr>
        <w:shd w:val="clear" w:color="auto" w:fill="auto"/>
        <w:tabs>
          <w:tab w:val="left" w:pos="709"/>
        </w:tabs>
        <w:spacing w:before="120" w:after="120" w:line="240" w:lineRule="auto"/>
        <w:ind w:left="0" w:firstLine="0"/>
        <w:rPr>
          <w:rFonts w:ascii="Book Antiqua" w:hAnsi="Book Antiqua"/>
          <w:sz w:val="22"/>
          <w:lang w:val="hu-HU"/>
        </w:rPr>
      </w:pPr>
      <w:r w:rsidRPr="00D238EE">
        <w:rPr>
          <w:rFonts w:ascii="Book Antiqua" w:hAnsi="Book Antiqua"/>
          <w:sz w:val="22"/>
          <w:lang w:val="hu-HU"/>
        </w:rPr>
        <w:t xml:space="preserve">A Társaság és </w:t>
      </w:r>
      <w:r w:rsidR="00924650">
        <w:rPr>
          <w:rFonts w:ascii="Book Antiqua" w:hAnsi="Book Antiqua"/>
          <w:sz w:val="22"/>
          <w:szCs w:val="22"/>
          <w:lang w:val="hu-HU"/>
        </w:rPr>
        <w:t>t</w:t>
      </w:r>
      <w:r w:rsidRPr="00D238EE">
        <w:rPr>
          <w:rFonts w:ascii="Book Antiqua" w:hAnsi="Book Antiqua"/>
          <w:sz w:val="22"/>
          <w:lang w:val="hu-HU"/>
        </w:rPr>
        <w:t>agja között létrejövő szerződést a szerződés aláírásától számított harminc napon belül a cégbíróságon a cégiratok közé letétbe kell helyezni, kivéve, ha a Társaság és a tag a Társaság tevékenységi körébe tartozó, a Társasági szerződés által meghatározott szokásos nagyságrendű szerződést köt, továbbá</w:t>
      </w:r>
      <w:r w:rsidR="009F5B09" w:rsidRPr="00D238EE">
        <w:rPr>
          <w:rFonts w:ascii="Book Antiqua" w:hAnsi="Book Antiqua"/>
          <w:sz w:val="22"/>
          <w:lang w:val="hu-HU"/>
        </w:rPr>
        <w:t>,</w:t>
      </w:r>
      <w:r w:rsidRPr="00D238EE">
        <w:rPr>
          <w:rFonts w:ascii="Book Antiqua" w:hAnsi="Book Antiqua"/>
          <w:sz w:val="22"/>
          <w:lang w:val="hu-HU"/>
        </w:rPr>
        <w:t xml:space="preserve"> ha az </w:t>
      </w:r>
      <w:r w:rsidR="006C36A9" w:rsidRPr="00D238EE">
        <w:rPr>
          <w:rFonts w:ascii="Book Antiqua" w:hAnsi="Book Antiqua"/>
          <w:sz w:val="22"/>
          <w:lang w:val="hu-HU"/>
        </w:rPr>
        <w:t xml:space="preserve">üzleti </w:t>
      </w:r>
      <w:r w:rsidRPr="00D238EE">
        <w:rPr>
          <w:rFonts w:ascii="Book Antiqua" w:hAnsi="Book Antiqua"/>
          <w:sz w:val="22"/>
          <w:lang w:val="hu-HU"/>
        </w:rPr>
        <w:t>titok sérelmével járna. A Társaság tevékenységi körébe tartozó szokásos nagyságrendű szerződéseknek az 50.000.000 forint összeget meg nem haladó ügyletek minősülnek.</w:t>
      </w:r>
    </w:p>
    <w:p w14:paraId="2CC3BF15" w14:textId="2AF86F07" w:rsidR="00C352B6" w:rsidRDefault="0042762F" w:rsidP="00C352B6">
      <w:pPr>
        <w:pStyle w:val="Szvegtrzs21"/>
        <w:numPr>
          <w:ilvl w:val="1"/>
          <w:numId w:val="36"/>
        </w:numPr>
        <w:shd w:val="clear" w:color="auto" w:fill="auto"/>
        <w:tabs>
          <w:tab w:val="left" w:pos="709"/>
        </w:tabs>
        <w:spacing w:after="0" w:line="240" w:lineRule="auto"/>
        <w:ind w:left="0" w:firstLine="0"/>
        <w:rPr>
          <w:rFonts w:ascii="Book Antiqua" w:hAnsi="Book Antiqua"/>
          <w:sz w:val="22"/>
          <w:szCs w:val="22"/>
          <w:lang w:val="hu-HU"/>
        </w:rPr>
      </w:pPr>
      <w:bookmarkStart w:id="74" w:name="_Hlk192754565"/>
      <w:r w:rsidRPr="00D238EE">
        <w:rPr>
          <w:rFonts w:ascii="Book Antiqua" w:hAnsi="Book Antiqua"/>
          <w:sz w:val="22"/>
          <w:lang w:val="hu-HU"/>
        </w:rPr>
        <w:t xml:space="preserve">A </w:t>
      </w:r>
      <w:r w:rsidR="00C352B6" w:rsidRPr="00D238EE">
        <w:rPr>
          <w:rFonts w:ascii="Book Antiqua" w:hAnsi="Book Antiqua"/>
          <w:sz w:val="22"/>
          <w:szCs w:val="22"/>
          <w:lang w:val="hu-HU"/>
        </w:rPr>
        <w:t xml:space="preserve">tagot meghatalmazással is lehet képviselni a </w:t>
      </w:r>
      <w:r w:rsidR="00924650">
        <w:rPr>
          <w:rFonts w:ascii="Book Antiqua" w:hAnsi="Book Antiqua"/>
          <w:sz w:val="22"/>
          <w:szCs w:val="22"/>
          <w:lang w:val="hu-HU"/>
        </w:rPr>
        <w:t>t</w:t>
      </w:r>
      <w:r w:rsidR="00C352B6" w:rsidRPr="00D238EE">
        <w:rPr>
          <w:rFonts w:ascii="Book Antiqua" w:hAnsi="Book Antiqua"/>
          <w:sz w:val="22"/>
          <w:szCs w:val="22"/>
          <w:lang w:val="hu-HU"/>
        </w:rPr>
        <w:t xml:space="preserve">aggyűlésen, a meghatalmazást közokiratba vagy teljes bizonyító erejű magánokiratba kell foglalni. </w:t>
      </w:r>
    </w:p>
    <w:p w14:paraId="0BEE3D51" w14:textId="77777777" w:rsidR="00C352B6" w:rsidRDefault="00C352B6" w:rsidP="00C352B6">
      <w:pPr>
        <w:pStyle w:val="Szvegtrzs21"/>
        <w:shd w:val="clear" w:color="auto" w:fill="auto"/>
        <w:tabs>
          <w:tab w:val="left" w:pos="709"/>
        </w:tabs>
        <w:spacing w:after="0" w:line="240" w:lineRule="auto"/>
        <w:ind w:firstLine="0"/>
        <w:rPr>
          <w:rFonts w:ascii="Book Antiqua" w:hAnsi="Book Antiqua"/>
          <w:sz w:val="22"/>
          <w:szCs w:val="22"/>
          <w:lang w:val="hu-HU"/>
        </w:rPr>
      </w:pPr>
    </w:p>
    <w:p w14:paraId="305AC602" w14:textId="1CBB9DE9" w:rsidR="00F52373" w:rsidRPr="00D238EE" w:rsidRDefault="0042762F" w:rsidP="00D238EE">
      <w:pPr>
        <w:pStyle w:val="Szvegtrzs21"/>
        <w:numPr>
          <w:ilvl w:val="1"/>
          <w:numId w:val="36"/>
        </w:numPr>
        <w:shd w:val="clear" w:color="auto" w:fill="auto"/>
        <w:tabs>
          <w:tab w:val="left" w:pos="709"/>
        </w:tabs>
        <w:spacing w:after="0" w:line="240" w:lineRule="auto"/>
        <w:ind w:left="0" w:firstLine="0"/>
        <w:rPr>
          <w:rFonts w:ascii="Book Antiqua" w:hAnsi="Book Antiqua"/>
          <w:sz w:val="22"/>
          <w:lang w:val="hu-HU"/>
        </w:rPr>
      </w:pPr>
      <w:r w:rsidRPr="00D238EE">
        <w:rPr>
          <w:rFonts w:ascii="Book Antiqua" w:hAnsi="Book Antiqua"/>
          <w:sz w:val="22"/>
          <w:szCs w:val="22"/>
          <w:lang w:val="hu-HU"/>
        </w:rPr>
        <w:t xml:space="preserve">A </w:t>
      </w:r>
      <w:r w:rsidR="00C5107B">
        <w:rPr>
          <w:rFonts w:ascii="Book Antiqua" w:hAnsi="Book Antiqua"/>
          <w:sz w:val="22"/>
          <w:szCs w:val="22"/>
          <w:lang w:val="hu-HU"/>
        </w:rPr>
        <w:t>T</w:t>
      </w:r>
      <w:r w:rsidRPr="00D238EE">
        <w:rPr>
          <w:rFonts w:ascii="Book Antiqua" w:hAnsi="Book Antiqua"/>
          <w:sz w:val="22"/>
          <w:lang w:val="hu-HU"/>
        </w:rPr>
        <w:t xml:space="preserve">aggyűlés akkor határozatképes, ha </w:t>
      </w:r>
      <w:r w:rsidR="00F52373" w:rsidRPr="00D238EE">
        <w:rPr>
          <w:rFonts w:ascii="Book Antiqua" w:hAnsi="Book Antiqua"/>
          <w:sz w:val="22"/>
          <w:lang w:val="hu-HU"/>
        </w:rPr>
        <w:t>azon a leadható szavazatok több mint felét képv</w:t>
      </w:r>
      <w:r w:rsidR="009C0671" w:rsidRPr="00D238EE">
        <w:rPr>
          <w:rFonts w:ascii="Book Antiqua" w:hAnsi="Book Antiqua"/>
          <w:sz w:val="22"/>
          <w:lang w:val="hu-HU"/>
        </w:rPr>
        <w:t>i</w:t>
      </w:r>
      <w:r w:rsidR="00F52373" w:rsidRPr="00D238EE">
        <w:rPr>
          <w:rFonts w:ascii="Book Antiqua" w:hAnsi="Book Antiqua"/>
          <w:sz w:val="22"/>
          <w:lang w:val="hu-HU"/>
        </w:rPr>
        <w:t>selő tag részt vesz</w:t>
      </w:r>
      <w:r w:rsidRPr="00D238EE">
        <w:rPr>
          <w:rFonts w:ascii="Book Antiqua" w:hAnsi="Book Antiqua"/>
          <w:sz w:val="22"/>
          <w:lang w:val="hu-HU"/>
        </w:rPr>
        <w:t xml:space="preserve">. Ha a </w:t>
      </w:r>
      <w:r w:rsidR="00D334D6">
        <w:rPr>
          <w:rFonts w:ascii="Book Antiqua" w:hAnsi="Book Antiqua"/>
          <w:sz w:val="22"/>
          <w:szCs w:val="22"/>
          <w:lang w:val="hu-HU"/>
        </w:rPr>
        <w:t>t</w:t>
      </w:r>
      <w:r w:rsidRPr="00D238EE">
        <w:rPr>
          <w:rFonts w:ascii="Book Antiqua" w:hAnsi="Book Antiqua"/>
          <w:sz w:val="22"/>
          <w:lang w:val="hu-HU"/>
        </w:rPr>
        <w:t xml:space="preserve">aggyűlés nem volt határozatképes, a megismételt taggyűlést </w:t>
      </w:r>
      <w:r w:rsidR="001E2363" w:rsidRPr="00D238EE">
        <w:rPr>
          <w:rFonts w:ascii="Book Antiqua" w:hAnsi="Book Antiqua"/>
          <w:sz w:val="22"/>
          <w:lang w:val="hu-HU"/>
        </w:rPr>
        <w:t>8</w:t>
      </w:r>
      <w:r w:rsidRPr="00D238EE">
        <w:rPr>
          <w:rFonts w:ascii="Book Antiqua" w:hAnsi="Book Antiqua"/>
          <w:sz w:val="22"/>
          <w:lang w:val="hu-HU"/>
        </w:rPr>
        <w:t xml:space="preserve"> napon belül kell összehívni. </w:t>
      </w:r>
      <w:r w:rsidR="009C0671" w:rsidRPr="00D238EE">
        <w:rPr>
          <w:rFonts w:ascii="Book Antiqua" w:hAnsi="Book Antiqua"/>
          <w:sz w:val="22"/>
          <w:lang w:val="hu-HU"/>
        </w:rPr>
        <w:t xml:space="preserve">A megismételt taggyűlés az eredeti napirenden szereplő ügyekben a jelenlévők által képviselt szavazati jog mértékétől függetlenül határozatképes. A </w:t>
      </w:r>
      <w:r w:rsidR="006F6FF2">
        <w:rPr>
          <w:rFonts w:ascii="Book Antiqua" w:hAnsi="Book Antiqua"/>
          <w:sz w:val="22"/>
          <w:szCs w:val="22"/>
          <w:lang w:val="hu-HU"/>
        </w:rPr>
        <w:t>t</w:t>
      </w:r>
      <w:r w:rsidR="009C0671" w:rsidRPr="00D238EE">
        <w:rPr>
          <w:rFonts w:ascii="Book Antiqua" w:hAnsi="Book Antiqua"/>
          <w:sz w:val="22"/>
          <w:lang w:val="hu-HU"/>
        </w:rPr>
        <w:t xml:space="preserve">aggyűlés és a megismételt taggyűlés között legalább három napnak kell eltelnie, de ez az időtartam nem lehet hosszabb tizenöt napnál.  </w:t>
      </w:r>
    </w:p>
    <w:p w14:paraId="7B112E51" w14:textId="77777777" w:rsidR="006723B0" w:rsidRPr="00D238EE" w:rsidRDefault="006723B0" w:rsidP="00D238EE">
      <w:pPr>
        <w:pStyle w:val="Listaszerbekezds"/>
        <w:tabs>
          <w:tab w:val="left" w:pos="709"/>
        </w:tabs>
        <w:rPr>
          <w:rFonts w:ascii="Book Antiqua" w:hAnsi="Book Antiqua"/>
          <w:sz w:val="22"/>
          <w:lang w:val="hu-HU"/>
        </w:rPr>
      </w:pPr>
      <w:bookmarkStart w:id="75" w:name="_Hlk192754698"/>
      <w:bookmarkStart w:id="76" w:name="_Hlk192762496"/>
      <w:bookmarkEnd w:id="74"/>
    </w:p>
    <w:bookmarkEnd w:id="75"/>
    <w:bookmarkEnd w:id="76"/>
    <w:p w14:paraId="55655D7E" w14:textId="51170684" w:rsidR="006723B0" w:rsidRPr="00D238EE" w:rsidRDefault="00EF7D9A" w:rsidP="00D238EE">
      <w:pPr>
        <w:pStyle w:val="Szvegtrzs21"/>
        <w:numPr>
          <w:ilvl w:val="1"/>
          <w:numId w:val="36"/>
        </w:numPr>
        <w:tabs>
          <w:tab w:val="left" w:pos="709"/>
        </w:tabs>
        <w:ind w:left="0" w:firstLine="0"/>
        <w:rPr>
          <w:rFonts w:ascii="Book Antiqua" w:hAnsi="Book Antiqua"/>
          <w:sz w:val="22"/>
          <w:lang w:val="hu-HU"/>
        </w:rPr>
      </w:pPr>
      <w:r w:rsidRPr="00D238EE">
        <w:rPr>
          <w:rFonts w:ascii="Book Antiqua" w:hAnsi="Book Antiqua"/>
          <w:sz w:val="22"/>
          <w:lang w:val="hu-HU"/>
        </w:rPr>
        <w:t>A tagok a döntéshozó szerv ülésén szavazással hozzák meg határozataikat.</w:t>
      </w:r>
    </w:p>
    <w:p w14:paraId="494EE389" w14:textId="5D20FBB6" w:rsidR="00EF7D9A" w:rsidRPr="00D238EE" w:rsidRDefault="00EF7D9A" w:rsidP="00D238EE">
      <w:pPr>
        <w:pStyle w:val="Szvegtrzs21"/>
        <w:numPr>
          <w:ilvl w:val="1"/>
          <w:numId w:val="36"/>
        </w:numPr>
        <w:tabs>
          <w:tab w:val="left" w:pos="709"/>
        </w:tabs>
        <w:spacing w:after="0"/>
        <w:ind w:left="567" w:hanging="567"/>
        <w:rPr>
          <w:rFonts w:ascii="Book Antiqua" w:hAnsi="Book Antiqua"/>
          <w:sz w:val="22"/>
          <w:lang w:val="hu-HU"/>
        </w:rPr>
      </w:pPr>
      <w:r w:rsidRPr="00D238EE">
        <w:rPr>
          <w:rFonts w:ascii="Book Antiqua" w:hAnsi="Book Antiqua"/>
          <w:sz w:val="22"/>
          <w:lang w:val="hu-HU"/>
        </w:rPr>
        <w:t>A határozat meghozatalakor nem szavazhat az,</w:t>
      </w:r>
    </w:p>
    <w:p w14:paraId="727BE3D8" w14:textId="77777777" w:rsidR="00EF7D9A" w:rsidRPr="00D238EE" w:rsidRDefault="00EF7D9A" w:rsidP="00D238EE">
      <w:pPr>
        <w:tabs>
          <w:tab w:val="left" w:pos="709"/>
        </w:tabs>
        <w:autoSpaceDE w:val="0"/>
        <w:autoSpaceDN w:val="0"/>
        <w:adjustRightInd w:val="0"/>
        <w:spacing w:before="120" w:after="120"/>
        <w:ind w:left="425"/>
        <w:jc w:val="both"/>
        <w:rPr>
          <w:rFonts w:ascii="Book Antiqua" w:hAnsi="Book Antiqua"/>
          <w:color w:val="auto"/>
          <w:sz w:val="22"/>
          <w:lang w:val="hu-HU"/>
        </w:rPr>
      </w:pPr>
      <w:r w:rsidRPr="00D238EE">
        <w:rPr>
          <w:rFonts w:ascii="Book Antiqua" w:hAnsi="Book Antiqua"/>
          <w:color w:val="auto"/>
          <w:sz w:val="22"/>
          <w:lang w:val="hu-HU"/>
        </w:rPr>
        <w:t>a) akit a határozat kötelezettség vagy felelősség alól mentesít vagy a jogi személy terhére másfajta előnyben részesít;</w:t>
      </w:r>
    </w:p>
    <w:p w14:paraId="15E0D6F3" w14:textId="77777777" w:rsidR="00EF7D9A" w:rsidRPr="00D238EE" w:rsidRDefault="00EF7D9A" w:rsidP="00D238EE">
      <w:pPr>
        <w:tabs>
          <w:tab w:val="left" w:pos="709"/>
        </w:tabs>
        <w:autoSpaceDE w:val="0"/>
        <w:autoSpaceDN w:val="0"/>
        <w:adjustRightInd w:val="0"/>
        <w:spacing w:before="120" w:after="120"/>
        <w:ind w:left="425"/>
        <w:jc w:val="both"/>
        <w:rPr>
          <w:rFonts w:ascii="Book Antiqua" w:hAnsi="Book Antiqua"/>
          <w:color w:val="auto"/>
          <w:sz w:val="22"/>
          <w:lang w:val="hu-HU"/>
        </w:rPr>
      </w:pPr>
      <w:r w:rsidRPr="00D238EE">
        <w:rPr>
          <w:rFonts w:ascii="Book Antiqua" w:hAnsi="Book Antiqua"/>
          <w:color w:val="auto"/>
          <w:sz w:val="22"/>
          <w:lang w:val="hu-HU"/>
        </w:rPr>
        <w:t>b) akivel a határozat szerint szerződést kell kötni;</w:t>
      </w:r>
    </w:p>
    <w:p w14:paraId="6DA2D6F5" w14:textId="77777777" w:rsidR="00EF7D9A" w:rsidRPr="00D238EE" w:rsidRDefault="00EF7D9A" w:rsidP="00D238EE">
      <w:pPr>
        <w:tabs>
          <w:tab w:val="left" w:pos="709"/>
        </w:tabs>
        <w:autoSpaceDE w:val="0"/>
        <w:autoSpaceDN w:val="0"/>
        <w:adjustRightInd w:val="0"/>
        <w:spacing w:before="120" w:after="120"/>
        <w:ind w:left="425"/>
        <w:jc w:val="both"/>
        <w:rPr>
          <w:rFonts w:ascii="Book Antiqua" w:hAnsi="Book Antiqua"/>
          <w:color w:val="auto"/>
          <w:sz w:val="22"/>
          <w:lang w:val="hu-HU"/>
        </w:rPr>
      </w:pPr>
      <w:r w:rsidRPr="00D238EE">
        <w:rPr>
          <w:rFonts w:ascii="Book Antiqua" w:hAnsi="Book Antiqua"/>
          <w:color w:val="auto"/>
          <w:sz w:val="22"/>
          <w:lang w:val="hu-HU"/>
        </w:rPr>
        <w:t>c) aki ellen a határozat alapján pert kell indítani;</w:t>
      </w:r>
    </w:p>
    <w:p w14:paraId="1B1D5511" w14:textId="77777777" w:rsidR="00EF7D9A" w:rsidRPr="00D238EE" w:rsidRDefault="00EF7D9A" w:rsidP="00D238EE">
      <w:pPr>
        <w:tabs>
          <w:tab w:val="left" w:pos="709"/>
        </w:tabs>
        <w:autoSpaceDE w:val="0"/>
        <w:autoSpaceDN w:val="0"/>
        <w:adjustRightInd w:val="0"/>
        <w:spacing w:before="120" w:after="120"/>
        <w:ind w:left="425"/>
        <w:jc w:val="both"/>
        <w:rPr>
          <w:rFonts w:ascii="Book Antiqua" w:hAnsi="Book Antiqua"/>
          <w:color w:val="auto"/>
          <w:sz w:val="22"/>
          <w:lang w:val="hu-HU"/>
        </w:rPr>
      </w:pPr>
      <w:r w:rsidRPr="00D238EE">
        <w:rPr>
          <w:rFonts w:ascii="Book Antiqua" w:hAnsi="Book Antiqua"/>
          <w:color w:val="auto"/>
          <w:sz w:val="22"/>
          <w:lang w:val="hu-HU"/>
        </w:rPr>
        <w:t>d) akinek olyan hozzátartozója érdekelt a döntésben, aki a jogi személynek nem tagja vagy alapítója;</w:t>
      </w:r>
    </w:p>
    <w:p w14:paraId="4F551B8E" w14:textId="77777777" w:rsidR="00EF7D9A" w:rsidRPr="00D238EE" w:rsidRDefault="00EF7D9A" w:rsidP="00D238EE">
      <w:pPr>
        <w:tabs>
          <w:tab w:val="left" w:pos="709"/>
        </w:tabs>
        <w:autoSpaceDE w:val="0"/>
        <w:autoSpaceDN w:val="0"/>
        <w:adjustRightInd w:val="0"/>
        <w:spacing w:before="120" w:after="120"/>
        <w:ind w:left="425"/>
        <w:jc w:val="both"/>
        <w:rPr>
          <w:rFonts w:ascii="Book Antiqua" w:hAnsi="Book Antiqua"/>
          <w:color w:val="auto"/>
          <w:sz w:val="22"/>
          <w:lang w:val="hu-HU"/>
        </w:rPr>
      </w:pPr>
      <w:r w:rsidRPr="00D238EE">
        <w:rPr>
          <w:rFonts w:ascii="Book Antiqua" w:hAnsi="Book Antiqua"/>
          <w:color w:val="auto"/>
          <w:sz w:val="22"/>
          <w:lang w:val="hu-HU"/>
        </w:rPr>
        <w:t>e) aki a döntésben érdekelt más szervezettel többségi befolyáson alapuló kapcsolatban áll; vagy</w:t>
      </w:r>
    </w:p>
    <w:p w14:paraId="0F0F0123" w14:textId="77777777" w:rsidR="00EF7D9A" w:rsidRPr="00D238EE" w:rsidRDefault="00EF7D9A" w:rsidP="00D238EE">
      <w:pPr>
        <w:tabs>
          <w:tab w:val="left" w:pos="709"/>
        </w:tabs>
        <w:autoSpaceDE w:val="0"/>
        <w:autoSpaceDN w:val="0"/>
        <w:adjustRightInd w:val="0"/>
        <w:spacing w:before="120" w:after="120"/>
        <w:ind w:left="425"/>
        <w:jc w:val="both"/>
        <w:rPr>
          <w:rFonts w:ascii="Book Antiqua" w:hAnsi="Book Antiqua"/>
          <w:color w:val="auto"/>
          <w:sz w:val="22"/>
          <w:lang w:val="hu-HU"/>
        </w:rPr>
      </w:pPr>
      <w:r w:rsidRPr="00D238EE">
        <w:rPr>
          <w:rFonts w:ascii="Book Antiqua" w:hAnsi="Book Antiqua"/>
          <w:color w:val="auto"/>
          <w:sz w:val="22"/>
          <w:lang w:val="hu-HU"/>
        </w:rPr>
        <w:t>f) aki egyébként személyesen érdekelt a döntésben.</w:t>
      </w:r>
    </w:p>
    <w:p w14:paraId="2C6C629B" w14:textId="77777777" w:rsidR="00467C6E" w:rsidRPr="00D238EE" w:rsidRDefault="00467C6E" w:rsidP="00D238EE">
      <w:pPr>
        <w:tabs>
          <w:tab w:val="left" w:pos="709"/>
        </w:tabs>
        <w:autoSpaceDE w:val="0"/>
        <w:autoSpaceDN w:val="0"/>
        <w:adjustRightInd w:val="0"/>
        <w:jc w:val="both"/>
        <w:rPr>
          <w:rFonts w:ascii="Book Antiqua" w:hAnsi="Book Antiqua"/>
          <w:color w:val="auto"/>
          <w:sz w:val="22"/>
          <w:lang w:val="hu-HU"/>
        </w:rPr>
      </w:pPr>
    </w:p>
    <w:p w14:paraId="02AADE1B" w14:textId="6AD040AF" w:rsidR="00467C6E" w:rsidRPr="00D238EE" w:rsidRDefault="003C7DF3" w:rsidP="00D238EE">
      <w:pPr>
        <w:pStyle w:val="Listaszerbekezds"/>
        <w:numPr>
          <w:ilvl w:val="1"/>
          <w:numId w:val="36"/>
        </w:numPr>
        <w:tabs>
          <w:tab w:val="left" w:pos="709"/>
        </w:tabs>
        <w:autoSpaceDE w:val="0"/>
        <w:autoSpaceDN w:val="0"/>
        <w:adjustRightInd w:val="0"/>
        <w:ind w:left="0" w:firstLine="0"/>
        <w:jc w:val="both"/>
        <w:rPr>
          <w:rFonts w:ascii="Book Antiqua" w:hAnsi="Book Antiqua"/>
          <w:color w:val="auto"/>
          <w:sz w:val="22"/>
          <w:lang w:val="hu-HU"/>
        </w:rPr>
      </w:pPr>
      <w:r w:rsidRPr="00D238EE">
        <w:rPr>
          <w:rFonts w:ascii="Book Antiqua" w:hAnsi="Book Antiqua"/>
          <w:color w:val="auto"/>
          <w:sz w:val="22"/>
          <w:lang w:val="hu-HU"/>
        </w:rPr>
        <w:t xml:space="preserve">A tagok határozatukat egyszerű többségével hozzák meg, kivéve, ha jogszabály vagy a jelen Társasági </w:t>
      </w:r>
      <w:r w:rsidR="006C36A9" w:rsidRPr="00D238EE">
        <w:rPr>
          <w:rFonts w:ascii="Book Antiqua" w:hAnsi="Book Antiqua"/>
          <w:color w:val="auto"/>
          <w:sz w:val="22"/>
          <w:lang w:val="hu-HU"/>
        </w:rPr>
        <w:t xml:space="preserve">szerződés </w:t>
      </w:r>
      <w:r w:rsidR="00467C6E" w:rsidRPr="00D238EE">
        <w:rPr>
          <w:rFonts w:ascii="Book Antiqua" w:hAnsi="Book Antiqua"/>
          <w:color w:val="auto"/>
          <w:sz w:val="22"/>
          <w:lang w:val="hu-HU"/>
        </w:rPr>
        <w:t xml:space="preserve">a döntés meghozatalához magasabb szavazati arányt, vagy egyhangú döntést kíván meg. </w:t>
      </w:r>
      <w:r w:rsidRPr="00D238EE">
        <w:rPr>
          <w:rFonts w:ascii="Book Antiqua" w:hAnsi="Book Antiqua"/>
          <w:color w:val="auto"/>
          <w:sz w:val="22"/>
          <w:lang w:val="hu-HU"/>
        </w:rPr>
        <w:t xml:space="preserve"> </w:t>
      </w:r>
    </w:p>
    <w:p w14:paraId="4E6FBDDB" w14:textId="77777777" w:rsidR="00467C6E" w:rsidRPr="00D238EE" w:rsidRDefault="00467C6E" w:rsidP="00D238EE">
      <w:pPr>
        <w:pStyle w:val="Listaszerbekezds"/>
        <w:tabs>
          <w:tab w:val="left" w:pos="709"/>
        </w:tabs>
        <w:autoSpaceDE w:val="0"/>
        <w:autoSpaceDN w:val="0"/>
        <w:adjustRightInd w:val="0"/>
        <w:ind w:left="0"/>
        <w:jc w:val="both"/>
        <w:rPr>
          <w:rFonts w:ascii="Book Antiqua" w:hAnsi="Book Antiqua"/>
          <w:color w:val="auto"/>
          <w:sz w:val="22"/>
          <w:lang w:val="hu-HU"/>
        </w:rPr>
      </w:pPr>
    </w:p>
    <w:p w14:paraId="0E07E80C" w14:textId="77777777" w:rsidR="00467C6E" w:rsidRPr="00D238EE" w:rsidRDefault="00A86103" w:rsidP="00D238EE">
      <w:pPr>
        <w:pStyle w:val="Listaszerbekezds"/>
        <w:numPr>
          <w:ilvl w:val="1"/>
          <w:numId w:val="36"/>
        </w:numPr>
        <w:tabs>
          <w:tab w:val="left" w:pos="709"/>
        </w:tabs>
        <w:autoSpaceDE w:val="0"/>
        <w:autoSpaceDN w:val="0"/>
        <w:adjustRightInd w:val="0"/>
        <w:ind w:left="0" w:firstLine="0"/>
        <w:jc w:val="both"/>
        <w:rPr>
          <w:rFonts w:ascii="Book Antiqua" w:hAnsi="Book Antiqua"/>
          <w:color w:val="auto"/>
          <w:sz w:val="22"/>
          <w:lang w:val="hu-HU"/>
        </w:rPr>
      </w:pPr>
      <w:r w:rsidRPr="00D238EE">
        <w:rPr>
          <w:rFonts w:ascii="Book Antiqua" w:hAnsi="Book Antiqua"/>
          <w:color w:val="auto"/>
          <w:sz w:val="22"/>
          <w:lang w:val="hu-HU"/>
        </w:rPr>
        <w:t>Valamennyi tag egyhangú határozatára van szükség, ha a módosítás egyes tagok jogait hátrányosan érintené, vagy helyzetét terhesebbé tenné. Az e kérdésben való szavazásnál azok a tagok is szavazhatnak, akik egyébként szavazati joggal nem rendelkeznek.</w:t>
      </w:r>
    </w:p>
    <w:p w14:paraId="605DD399" w14:textId="77777777" w:rsidR="00467C6E" w:rsidRPr="00D238EE" w:rsidRDefault="00467C6E" w:rsidP="00D238EE">
      <w:pPr>
        <w:pStyle w:val="Listaszerbekezds"/>
        <w:tabs>
          <w:tab w:val="left" w:pos="709"/>
        </w:tabs>
        <w:ind w:left="0"/>
        <w:rPr>
          <w:rFonts w:ascii="Book Antiqua" w:hAnsi="Book Antiqua"/>
          <w:sz w:val="22"/>
          <w:lang w:val="hu-HU"/>
        </w:rPr>
      </w:pPr>
    </w:p>
    <w:p w14:paraId="0EA205A3" w14:textId="1D84CF53" w:rsidR="0042762F" w:rsidRPr="00D238EE" w:rsidRDefault="0042762F" w:rsidP="00D238EE">
      <w:pPr>
        <w:pStyle w:val="Listaszerbekezds"/>
        <w:numPr>
          <w:ilvl w:val="1"/>
          <w:numId w:val="36"/>
        </w:numPr>
        <w:tabs>
          <w:tab w:val="left" w:pos="709"/>
        </w:tabs>
        <w:autoSpaceDE w:val="0"/>
        <w:autoSpaceDN w:val="0"/>
        <w:adjustRightInd w:val="0"/>
        <w:ind w:left="0" w:firstLine="0"/>
        <w:jc w:val="both"/>
        <w:rPr>
          <w:rFonts w:ascii="Book Antiqua" w:hAnsi="Book Antiqua"/>
          <w:color w:val="auto"/>
          <w:sz w:val="22"/>
          <w:lang w:val="hu-HU"/>
        </w:rPr>
      </w:pPr>
      <w:r w:rsidRPr="00D238EE">
        <w:rPr>
          <w:rFonts w:ascii="Book Antiqua" w:hAnsi="Book Antiqua"/>
          <w:sz w:val="22"/>
          <w:lang w:val="hu-HU"/>
        </w:rPr>
        <w:t xml:space="preserve">A </w:t>
      </w:r>
      <w:r w:rsidR="00456F3B">
        <w:rPr>
          <w:rFonts w:ascii="Book Antiqua" w:hAnsi="Book Antiqua"/>
          <w:sz w:val="22"/>
          <w:lang w:val="hu-HU"/>
        </w:rPr>
        <w:t>t</w:t>
      </w:r>
      <w:r w:rsidRPr="00D238EE">
        <w:rPr>
          <w:rFonts w:ascii="Book Antiqua" w:hAnsi="Book Antiqua"/>
          <w:sz w:val="22"/>
          <w:lang w:val="hu-HU"/>
        </w:rPr>
        <w:t>aggyűlés 3/4-es szótöbbséggel hozott határozatára van szükség az alábbi kérdésekben:</w:t>
      </w:r>
    </w:p>
    <w:p w14:paraId="78BEFFEC" w14:textId="77777777" w:rsidR="0042762F" w:rsidRPr="00D238EE" w:rsidRDefault="0042762F" w:rsidP="00D238EE">
      <w:pPr>
        <w:pStyle w:val="Szvegtrzs21"/>
        <w:numPr>
          <w:ilvl w:val="0"/>
          <w:numId w:val="12"/>
        </w:numPr>
        <w:shd w:val="clear" w:color="auto" w:fill="auto"/>
        <w:tabs>
          <w:tab w:val="left" w:pos="851"/>
        </w:tabs>
        <w:spacing w:before="120" w:after="120" w:line="240" w:lineRule="auto"/>
        <w:ind w:left="851" w:hanging="426"/>
        <w:rPr>
          <w:rFonts w:ascii="Book Antiqua" w:hAnsi="Book Antiqua"/>
          <w:sz w:val="22"/>
          <w:lang w:val="hu-HU"/>
        </w:rPr>
      </w:pPr>
      <w:r w:rsidRPr="00D238EE">
        <w:rPr>
          <w:rFonts w:ascii="Book Antiqua" w:hAnsi="Book Antiqua"/>
          <w:sz w:val="22"/>
          <w:lang w:val="hu-HU"/>
        </w:rPr>
        <w:t>a törzstőke felemelése és leszállítása,</w:t>
      </w:r>
    </w:p>
    <w:p w14:paraId="526D0C66" w14:textId="77777777" w:rsidR="00F3357E" w:rsidRPr="00D238EE" w:rsidRDefault="00F3357E" w:rsidP="00D238EE">
      <w:pPr>
        <w:pStyle w:val="Szvegtrzs21"/>
        <w:numPr>
          <w:ilvl w:val="0"/>
          <w:numId w:val="12"/>
        </w:numPr>
        <w:shd w:val="clear" w:color="auto" w:fill="auto"/>
        <w:tabs>
          <w:tab w:val="left" w:pos="851"/>
        </w:tabs>
        <w:spacing w:before="120" w:after="120" w:line="240" w:lineRule="auto"/>
        <w:ind w:left="851" w:hanging="426"/>
        <w:rPr>
          <w:rFonts w:ascii="Book Antiqua" w:hAnsi="Book Antiqua"/>
          <w:sz w:val="22"/>
          <w:lang w:val="hu-HU"/>
        </w:rPr>
      </w:pPr>
      <w:r w:rsidRPr="00D238EE">
        <w:rPr>
          <w:rFonts w:ascii="Book Antiqua" w:hAnsi="Book Antiqua"/>
          <w:sz w:val="22"/>
          <w:lang w:val="hu-HU"/>
        </w:rPr>
        <w:t>a Társaság megszűnésének, átalakulásának, egyesülésének, beolvadásának és szétválásának elhatározása, valamint más gazdasági társaságok alapításáról, megszüntetéséről, illetve működő társaságba tagként való belépéséről, vagy átruházásról szóló</w:t>
      </w:r>
      <w:r w:rsidR="00EC59C5" w:rsidRPr="00D238EE">
        <w:rPr>
          <w:rFonts w:ascii="Book Antiqua" w:hAnsi="Book Antiqua"/>
          <w:sz w:val="22"/>
          <w:lang w:val="hu-HU"/>
        </w:rPr>
        <w:t xml:space="preserve"> </w:t>
      </w:r>
      <w:r w:rsidRPr="00D238EE">
        <w:rPr>
          <w:rFonts w:ascii="Book Antiqua" w:hAnsi="Book Antiqua"/>
          <w:sz w:val="22"/>
          <w:lang w:val="hu-HU"/>
        </w:rPr>
        <w:t>döntés,</w:t>
      </w:r>
    </w:p>
    <w:p w14:paraId="52D35A17" w14:textId="5083C29A" w:rsidR="0042762F" w:rsidRPr="00D238EE" w:rsidRDefault="0042762F" w:rsidP="00D238EE">
      <w:pPr>
        <w:pStyle w:val="Szvegtrzs21"/>
        <w:numPr>
          <w:ilvl w:val="0"/>
          <w:numId w:val="12"/>
        </w:numPr>
        <w:shd w:val="clear" w:color="auto" w:fill="auto"/>
        <w:tabs>
          <w:tab w:val="left" w:pos="851"/>
        </w:tabs>
        <w:spacing w:before="120" w:after="120" w:line="240" w:lineRule="auto"/>
        <w:ind w:left="851" w:hanging="426"/>
        <w:rPr>
          <w:rFonts w:ascii="Book Antiqua" w:hAnsi="Book Antiqua"/>
          <w:sz w:val="22"/>
          <w:lang w:val="hu-HU"/>
        </w:rPr>
      </w:pPr>
      <w:r w:rsidRPr="00D238EE">
        <w:rPr>
          <w:rFonts w:ascii="Book Antiqua" w:hAnsi="Book Antiqua"/>
          <w:sz w:val="22"/>
          <w:lang w:val="hu-HU"/>
        </w:rPr>
        <w:t xml:space="preserve">a Társaság </w:t>
      </w:r>
      <w:r w:rsidR="00B478D0" w:rsidRPr="00D238EE">
        <w:rPr>
          <w:rFonts w:ascii="Book Antiqua" w:hAnsi="Book Antiqua"/>
          <w:sz w:val="22"/>
          <w:lang w:val="hu-HU"/>
        </w:rPr>
        <w:t xml:space="preserve">jogutód nélküli </w:t>
      </w:r>
      <w:r w:rsidRPr="00D238EE">
        <w:rPr>
          <w:rFonts w:ascii="Book Antiqua" w:hAnsi="Book Antiqua"/>
          <w:sz w:val="22"/>
          <w:lang w:val="hu-HU"/>
        </w:rPr>
        <w:t>megszűnésének elhatározásához,</w:t>
      </w:r>
    </w:p>
    <w:p w14:paraId="7E06999E" w14:textId="74339BFB" w:rsidR="00467C6E" w:rsidRPr="00E0383C" w:rsidRDefault="0042762F" w:rsidP="00D238EE">
      <w:pPr>
        <w:pStyle w:val="Szvegtrzs21"/>
        <w:numPr>
          <w:ilvl w:val="0"/>
          <w:numId w:val="12"/>
        </w:numPr>
        <w:shd w:val="clear" w:color="auto" w:fill="auto"/>
        <w:tabs>
          <w:tab w:val="left" w:pos="851"/>
        </w:tabs>
        <w:spacing w:before="120" w:after="120" w:line="240" w:lineRule="auto"/>
        <w:ind w:left="851" w:hanging="426"/>
        <w:rPr>
          <w:rFonts w:ascii="Book Antiqua" w:hAnsi="Book Antiqua"/>
          <w:sz w:val="22"/>
          <w:lang w:val="hu-HU"/>
        </w:rPr>
      </w:pPr>
      <w:r w:rsidRPr="00E0383C">
        <w:rPr>
          <w:rFonts w:ascii="Book Antiqua" w:hAnsi="Book Antiqua"/>
          <w:sz w:val="22"/>
          <w:lang w:val="hu-HU"/>
        </w:rPr>
        <w:t>a Társaság tulajdonában álló ingatlanok elidegenítéséhez,</w:t>
      </w:r>
      <w:r w:rsidR="00EC59C5" w:rsidRPr="00E0383C">
        <w:rPr>
          <w:rFonts w:ascii="Book Antiqua" w:hAnsi="Book Antiqua"/>
          <w:sz w:val="22"/>
          <w:lang w:val="hu-HU"/>
        </w:rPr>
        <w:t xml:space="preserve"> a Társaság használatában álló ingatlanok használati jogának olyan időtartamú átruházásához, amely a Társaság használati jogának időtartamával megegyező, amennyiben a döntés e kérdésekben a </w:t>
      </w:r>
      <w:r w:rsidR="00467C6E" w:rsidRPr="00E0383C">
        <w:rPr>
          <w:rFonts w:ascii="Book Antiqua" w:hAnsi="Book Antiqua"/>
          <w:b/>
          <w:bCs/>
          <w:i/>
          <w:iCs/>
          <w:sz w:val="22"/>
          <w:lang w:val="hu-HU"/>
        </w:rPr>
        <w:t>11</w:t>
      </w:r>
      <w:r w:rsidR="00EC59C5" w:rsidRPr="00E0383C">
        <w:rPr>
          <w:rFonts w:ascii="Book Antiqua" w:hAnsi="Book Antiqua"/>
          <w:b/>
          <w:bCs/>
          <w:i/>
          <w:iCs/>
          <w:sz w:val="22"/>
          <w:lang w:val="hu-HU"/>
        </w:rPr>
        <w:t>.</w:t>
      </w:r>
      <w:r w:rsidR="002F2FB4" w:rsidRPr="00E0383C">
        <w:rPr>
          <w:rFonts w:ascii="Book Antiqua" w:hAnsi="Book Antiqua"/>
          <w:b/>
          <w:bCs/>
          <w:i/>
          <w:iCs/>
          <w:sz w:val="22"/>
          <w:szCs w:val="22"/>
          <w:lang w:val="hu-HU"/>
        </w:rPr>
        <w:t>9</w:t>
      </w:r>
      <w:r w:rsidR="00467C6E" w:rsidRPr="00E0383C">
        <w:rPr>
          <w:rFonts w:ascii="Book Antiqua" w:hAnsi="Book Antiqua"/>
          <w:b/>
          <w:bCs/>
          <w:i/>
          <w:iCs/>
          <w:sz w:val="22"/>
          <w:lang w:val="hu-HU"/>
        </w:rPr>
        <w:t xml:space="preserve">. </w:t>
      </w:r>
      <w:r w:rsidR="00EC59C5" w:rsidRPr="00E0383C">
        <w:rPr>
          <w:rFonts w:ascii="Book Antiqua" w:hAnsi="Book Antiqua"/>
          <w:b/>
          <w:bCs/>
          <w:i/>
          <w:iCs/>
          <w:sz w:val="22"/>
          <w:lang w:val="hu-HU"/>
        </w:rPr>
        <w:t>pont</w:t>
      </w:r>
      <w:r w:rsidR="00EC59C5" w:rsidRPr="00E0383C">
        <w:rPr>
          <w:rFonts w:ascii="Book Antiqua" w:hAnsi="Book Antiqua"/>
          <w:sz w:val="22"/>
          <w:lang w:val="hu-HU"/>
        </w:rPr>
        <w:t xml:space="preserve"> alapján taggyűlési hatáskörbe tartozik</w:t>
      </w:r>
      <w:r w:rsidR="006F562A" w:rsidRPr="00E0383C">
        <w:rPr>
          <w:rFonts w:ascii="Book Antiqua" w:hAnsi="Book Antiqua"/>
          <w:sz w:val="22"/>
          <w:lang w:val="hu-HU"/>
        </w:rPr>
        <w:t>,</w:t>
      </w:r>
    </w:p>
    <w:p w14:paraId="3058326E" w14:textId="7AF3ECFB" w:rsidR="0042762F" w:rsidRPr="00D238EE" w:rsidRDefault="0042762F" w:rsidP="00D238EE">
      <w:pPr>
        <w:pStyle w:val="Szvegtrzs21"/>
        <w:numPr>
          <w:ilvl w:val="0"/>
          <w:numId w:val="12"/>
        </w:numPr>
        <w:shd w:val="clear" w:color="auto" w:fill="auto"/>
        <w:tabs>
          <w:tab w:val="left" w:pos="851"/>
        </w:tabs>
        <w:spacing w:before="120" w:after="120" w:line="240" w:lineRule="auto"/>
        <w:ind w:left="851" w:hanging="426"/>
        <w:rPr>
          <w:rFonts w:ascii="Book Antiqua" w:hAnsi="Book Antiqua"/>
          <w:sz w:val="22"/>
          <w:lang w:val="hu-HU"/>
        </w:rPr>
      </w:pPr>
      <w:r w:rsidRPr="00D238EE">
        <w:rPr>
          <w:rFonts w:ascii="Book Antiqua" w:hAnsi="Book Antiqua"/>
          <w:sz w:val="22"/>
          <w:lang w:val="hu-HU"/>
        </w:rPr>
        <w:t xml:space="preserve">valamint a </w:t>
      </w:r>
      <w:r w:rsidR="00304AC4" w:rsidRPr="00D238EE">
        <w:rPr>
          <w:rFonts w:ascii="Book Antiqua" w:hAnsi="Book Antiqua"/>
          <w:sz w:val="22"/>
          <w:lang w:val="hu-HU"/>
        </w:rPr>
        <w:t>Ptk</w:t>
      </w:r>
      <w:r w:rsidR="00FA59D7">
        <w:rPr>
          <w:rFonts w:ascii="Book Antiqua" w:hAnsi="Book Antiqua"/>
          <w:sz w:val="22"/>
          <w:szCs w:val="22"/>
          <w:lang w:val="hu-HU"/>
        </w:rPr>
        <w:t>.</w:t>
      </w:r>
      <w:r w:rsidR="00304AC4" w:rsidRPr="00D238EE">
        <w:rPr>
          <w:rFonts w:ascii="Book Antiqua" w:hAnsi="Book Antiqua"/>
          <w:sz w:val="22"/>
          <w:szCs w:val="22"/>
          <w:lang w:val="hu-HU"/>
        </w:rPr>
        <w:t>-</w:t>
      </w:r>
      <w:r w:rsidR="00304AC4" w:rsidRPr="00D238EE">
        <w:rPr>
          <w:rFonts w:ascii="Book Antiqua" w:hAnsi="Book Antiqua"/>
          <w:sz w:val="22"/>
          <w:lang w:val="hu-HU"/>
        </w:rPr>
        <w:t xml:space="preserve">ban </w:t>
      </w:r>
      <w:r w:rsidRPr="00D238EE">
        <w:rPr>
          <w:rFonts w:ascii="Book Antiqua" w:hAnsi="Book Antiqua"/>
          <w:sz w:val="22"/>
          <w:lang w:val="hu-HU"/>
        </w:rPr>
        <w:t>foglalt egyéb esetekben.</w:t>
      </w:r>
    </w:p>
    <w:p w14:paraId="7D5ADE21" w14:textId="77777777" w:rsidR="00240D62" w:rsidRPr="00D238EE" w:rsidRDefault="00240D62" w:rsidP="00D238EE">
      <w:pPr>
        <w:pStyle w:val="Szvegtrzs21"/>
        <w:shd w:val="clear" w:color="auto" w:fill="auto"/>
        <w:tabs>
          <w:tab w:val="left" w:pos="709"/>
        </w:tabs>
        <w:spacing w:after="0" w:line="240" w:lineRule="auto"/>
        <w:ind w:firstLine="0"/>
        <w:rPr>
          <w:rFonts w:ascii="Book Antiqua" w:hAnsi="Book Antiqua"/>
          <w:b/>
          <w:sz w:val="22"/>
          <w:lang w:val="hu-HU"/>
        </w:rPr>
      </w:pPr>
    </w:p>
    <w:p w14:paraId="2F6CAF37" w14:textId="5C2FF207" w:rsidR="0042762F" w:rsidRPr="00E0383C" w:rsidRDefault="00865F1C" w:rsidP="00D238EE">
      <w:pPr>
        <w:pStyle w:val="Szvegtrzs21"/>
        <w:numPr>
          <w:ilvl w:val="1"/>
          <w:numId w:val="36"/>
        </w:numPr>
        <w:shd w:val="clear" w:color="auto" w:fill="auto"/>
        <w:tabs>
          <w:tab w:val="left" w:pos="709"/>
        </w:tabs>
        <w:spacing w:after="0" w:line="240" w:lineRule="auto"/>
        <w:ind w:left="0" w:firstLine="0"/>
        <w:rPr>
          <w:rFonts w:ascii="Book Antiqua" w:hAnsi="Book Antiqua"/>
          <w:sz w:val="22"/>
          <w:lang w:val="hu-HU"/>
        </w:rPr>
      </w:pPr>
      <w:bookmarkStart w:id="77" w:name="_Hlk192760640"/>
      <w:r w:rsidRPr="00E0383C">
        <w:rPr>
          <w:rFonts w:ascii="Book Antiqua" w:hAnsi="Book Antiqua"/>
          <w:sz w:val="22"/>
          <w:szCs w:val="22"/>
          <w:lang w:val="hu-HU"/>
        </w:rPr>
        <w:t xml:space="preserve">A </w:t>
      </w:r>
      <w:r w:rsidR="00D334D6" w:rsidRPr="00E0383C">
        <w:rPr>
          <w:rFonts w:ascii="Book Antiqua" w:hAnsi="Book Antiqua"/>
          <w:sz w:val="22"/>
          <w:szCs w:val="22"/>
          <w:lang w:val="hu-HU"/>
        </w:rPr>
        <w:t>Felek</w:t>
      </w:r>
      <w:r w:rsidR="0042762F" w:rsidRPr="00E0383C">
        <w:rPr>
          <w:rFonts w:ascii="Book Antiqua" w:hAnsi="Book Antiqua"/>
          <w:sz w:val="22"/>
          <w:lang w:val="hu-HU"/>
        </w:rPr>
        <w:t xml:space="preserve"> megállapodnak abban, hogy a tagokat a </w:t>
      </w:r>
      <w:r w:rsidR="00456F3B">
        <w:rPr>
          <w:rFonts w:ascii="Book Antiqua" w:hAnsi="Book Antiqua"/>
          <w:sz w:val="22"/>
          <w:szCs w:val="22"/>
          <w:lang w:val="hu-HU"/>
        </w:rPr>
        <w:t>t</w:t>
      </w:r>
      <w:r w:rsidR="0042762F" w:rsidRPr="00E0383C">
        <w:rPr>
          <w:rFonts w:ascii="Book Antiqua" w:hAnsi="Book Antiqua"/>
          <w:sz w:val="22"/>
          <w:szCs w:val="22"/>
          <w:lang w:val="hu-HU"/>
        </w:rPr>
        <w:t xml:space="preserve">aggyűlésen </w:t>
      </w:r>
      <w:r w:rsidR="00BB64CB" w:rsidRPr="00045354">
        <w:rPr>
          <w:rFonts w:ascii="Book Antiqua" w:hAnsi="Book Antiqua"/>
          <w:sz w:val="22"/>
          <w:szCs w:val="22"/>
          <w:lang w:val="hu-HU"/>
          <w:rPrChange w:id="78" w:author="Dr. Haiman Benedek" w:date="2025-10-01T14:14:00Z" w16du:dateUtc="2025-10-01T12:14:00Z">
            <w:rPr>
              <w:rFonts w:ascii="Book Antiqua" w:hAnsi="Book Antiqua"/>
              <w:b/>
              <w:bCs/>
              <w:i/>
              <w:iCs/>
              <w:sz w:val="22"/>
              <w:szCs w:val="22"/>
              <w:lang w:val="hu-HU"/>
            </w:rPr>
          </w:rPrChange>
        </w:rPr>
        <w:t>a törzsbetétek értékétől</w:t>
      </w:r>
      <w:r w:rsidR="00BB64CB">
        <w:rPr>
          <w:rFonts w:ascii="Book Antiqua" w:hAnsi="Book Antiqua"/>
          <w:sz w:val="22"/>
          <w:szCs w:val="22"/>
          <w:lang w:val="hu-HU"/>
        </w:rPr>
        <w:t xml:space="preserve"> </w:t>
      </w:r>
      <w:r w:rsidR="0042762F" w:rsidRPr="00E0383C">
        <w:rPr>
          <w:rFonts w:ascii="Book Antiqua" w:hAnsi="Book Antiqua"/>
          <w:sz w:val="22"/>
          <w:lang w:val="hu-HU"/>
        </w:rPr>
        <w:t xml:space="preserve">függetlenül a következő számú szavazat illeti meg: </w:t>
      </w:r>
    </w:p>
    <w:p w14:paraId="778A9F94" w14:textId="77777777" w:rsidR="0042762F" w:rsidRPr="00D238EE" w:rsidRDefault="0042762F" w:rsidP="00D238EE">
      <w:pPr>
        <w:pStyle w:val="Szvegtrzs21"/>
        <w:shd w:val="clear" w:color="auto" w:fill="auto"/>
        <w:tabs>
          <w:tab w:val="left" w:pos="709"/>
        </w:tabs>
        <w:spacing w:after="0" w:line="240" w:lineRule="auto"/>
        <w:ind w:firstLine="0"/>
        <w:rPr>
          <w:rFonts w:ascii="Book Antiqua" w:hAnsi="Book Antiqua"/>
          <w:sz w:val="22"/>
          <w:lang w:val="hu-HU"/>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1"/>
      </w:tblGrid>
      <w:tr w:rsidR="003E6CEC" w:rsidRPr="002174B9" w14:paraId="22EAC346" w14:textId="77777777" w:rsidTr="00D238EE">
        <w:tc>
          <w:tcPr>
            <w:tcW w:w="4530" w:type="dxa"/>
          </w:tcPr>
          <w:p w14:paraId="26ACCD3F" w14:textId="1E9B4EF1" w:rsidR="003E6CEC" w:rsidRPr="002174B9" w:rsidRDefault="003E6CEC" w:rsidP="00E0383C">
            <w:pPr>
              <w:pStyle w:val="Szvegtrzs21"/>
              <w:shd w:val="clear" w:color="auto" w:fill="auto"/>
              <w:tabs>
                <w:tab w:val="left" w:pos="709"/>
              </w:tabs>
              <w:spacing w:after="0" w:line="240" w:lineRule="auto"/>
              <w:ind w:firstLine="0"/>
              <w:rPr>
                <w:rFonts w:ascii="Book Antiqua" w:hAnsi="Book Antiqua"/>
                <w:sz w:val="22"/>
                <w:szCs w:val="22"/>
                <w:lang w:val="hu-HU"/>
                <w:rPrChange w:id="79" w:author="Dr. Haiman Benedek" w:date="2025-10-01T13:34:00Z" w16du:dateUtc="2025-10-01T11:34:00Z">
                  <w:rPr>
                    <w:rFonts w:ascii="Book Antiqua" w:hAnsi="Book Antiqua"/>
                    <w:sz w:val="22"/>
                    <w:szCs w:val="22"/>
                    <w:highlight w:val="yellow"/>
                    <w:lang w:val="hu-HU"/>
                  </w:rPr>
                </w:rPrChange>
              </w:rPr>
            </w:pPr>
            <w:r w:rsidRPr="002174B9">
              <w:rPr>
                <w:rFonts w:ascii="Book Antiqua" w:hAnsi="Book Antiqua"/>
                <w:bCs/>
                <w:sz w:val="22"/>
                <w:szCs w:val="22"/>
                <w:lang w:val="hu-HU"/>
                <w:rPrChange w:id="80" w:author="Dr. Haiman Benedek" w:date="2025-10-01T13:34:00Z" w16du:dateUtc="2025-10-01T11:34:00Z">
                  <w:rPr>
                    <w:rFonts w:ascii="Book Antiqua" w:hAnsi="Book Antiqua"/>
                    <w:bCs/>
                    <w:sz w:val="22"/>
                    <w:szCs w:val="22"/>
                    <w:highlight w:val="yellow"/>
                    <w:lang w:val="hu-HU"/>
                  </w:rPr>
                </w:rPrChange>
              </w:rPr>
              <w:t>Hévíz Város Önkormányzata</w:t>
            </w:r>
          </w:p>
        </w:tc>
        <w:tc>
          <w:tcPr>
            <w:tcW w:w="4531" w:type="dxa"/>
          </w:tcPr>
          <w:p w14:paraId="4E4AB411" w14:textId="79461F08" w:rsidR="003E6CEC" w:rsidRPr="002174B9" w:rsidRDefault="003E6CEC" w:rsidP="00D238EE">
            <w:pPr>
              <w:pStyle w:val="Szvegtrzs21"/>
              <w:shd w:val="clear" w:color="auto" w:fill="auto"/>
              <w:tabs>
                <w:tab w:val="left" w:pos="709"/>
              </w:tabs>
              <w:spacing w:after="0" w:line="240" w:lineRule="auto"/>
              <w:ind w:firstLine="0"/>
              <w:jc w:val="center"/>
              <w:rPr>
                <w:rFonts w:ascii="Book Antiqua" w:hAnsi="Book Antiqua"/>
                <w:sz w:val="22"/>
                <w:szCs w:val="22"/>
                <w:lang w:val="hu-HU"/>
                <w:rPrChange w:id="81" w:author="Dr. Haiman Benedek" w:date="2025-10-01T13:34:00Z" w16du:dateUtc="2025-10-01T11:34:00Z">
                  <w:rPr>
                    <w:rFonts w:ascii="Book Antiqua" w:hAnsi="Book Antiqua"/>
                    <w:sz w:val="22"/>
                    <w:szCs w:val="22"/>
                    <w:highlight w:val="yellow"/>
                    <w:lang w:val="hu-HU"/>
                  </w:rPr>
                </w:rPrChange>
              </w:rPr>
            </w:pPr>
            <w:r w:rsidRPr="002174B9">
              <w:rPr>
                <w:rFonts w:ascii="Book Antiqua" w:hAnsi="Book Antiqua"/>
                <w:bCs/>
                <w:sz w:val="22"/>
                <w:szCs w:val="22"/>
                <w:lang w:val="hu-HU"/>
                <w:rPrChange w:id="82" w:author="Dr. Haiman Benedek" w:date="2025-10-01T13:34:00Z" w16du:dateUtc="2025-10-01T11:34:00Z">
                  <w:rPr>
                    <w:rFonts w:ascii="Book Antiqua" w:hAnsi="Book Antiqua"/>
                    <w:bCs/>
                    <w:sz w:val="22"/>
                    <w:szCs w:val="22"/>
                    <w:highlight w:val="yellow"/>
                    <w:lang w:val="hu-HU"/>
                  </w:rPr>
                </w:rPrChange>
              </w:rPr>
              <w:t>10 szavazat</w:t>
            </w:r>
            <w:r w:rsidRPr="002174B9">
              <w:rPr>
                <w:rStyle w:val="Szvegtrzs115pt"/>
                <w:rFonts w:ascii="Book Antiqua" w:hAnsi="Book Antiqua" w:cs="Times New Roman"/>
                <w:bCs/>
                <w:sz w:val="22"/>
                <w:szCs w:val="22"/>
                <w:lang w:val="hu-HU"/>
                <w:rPrChange w:id="83" w:author="Dr. Haiman Benedek" w:date="2025-10-01T13:34:00Z" w16du:dateUtc="2025-10-01T11:34:00Z">
                  <w:rPr>
                    <w:rStyle w:val="Szvegtrzs115pt"/>
                    <w:rFonts w:ascii="Book Antiqua" w:hAnsi="Book Antiqua" w:cs="Times New Roman"/>
                    <w:bCs/>
                    <w:sz w:val="22"/>
                    <w:szCs w:val="22"/>
                    <w:highlight w:val="yellow"/>
                    <w:lang w:val="hu-HU"/>
                  </w:rPr>
                </w:rPrChange>
              </w:rPr>
              <w:t xml:space="preserve">  </w:t>
            </w:r>
          </w:p>
        </w:tc>
      </w:tr>
      <w:tr w:rsidR="003E6CEC" w:rsidRPr="002174B9" w14:paraId="7B0E1B6D" w14:textId="77777777" w:rsidTr="00D238EE">
        <w:tc>
          <w:tcPr>
            <w:tcW w:w="4530" w:type="dxa"/>
          </w:tcPr>
          <w:p w14:paraId="235218C4" w14:textId="088B4C60" w:rsidR="003E6CEC" w:rsidRPr="002174B9" w:rsidRDefault="003E6CEC" w:rsidP="00E0383C">
            <w:pPr>
              <w:pStyle w:val="Szvegtrzs21"/>
              <w:shd w:val="clear" w:color="auto" w:fill="auto"/>
              <w:tabs>
                <w:tab w:val="left" w:pos="709"/>
              </w:tabs>
              <w:spacing w:after="0" w:line="240" w:lineRule="auto"/>
              <w:ind w:firstLine="0"/>
              <w:rPr>
                <w:rFonts w:ascii="Book Antiqua" w:hAnsi="Book Antiqua"/>
                <w:sz w:val="22"/>
                <w:szCs w:val="22"/>
                <w:lang w:val="hu-HU"/>
                <w:rPrChange w:id="84" w:author="Dr. Haiman Benedek" w:date="2025-10-01T13:34:00Z" w16du:dateUtc="2025-10-01T11:34:00Z">
                  <w:rPr>
                    <w:rFonts w:ascii="Book Antiqua" w:hAnsi="Book Antiqua"/>
                    <w:sz w:val="22"/>
                    <w:szCs w:val="22"/>
                    <w:highlight w:val="yellow"/>
                    <w:lang w:val="hu-HU"/>
                  </w:rPr>
                </w:rPrChange>
              </w:rPr>
            </w:pPr>
            <w:r w:rsidRPr="002174B9">
              <w:rPr>
                <w:rFonts w:ascii="Book Antiqua" w:hAnsi="Book Antiqua"/>
                <w:bCs/>
                <w:sz w:val="22"/>
                <w:szCs w:val="22"/>
                <w:lang w:val="hu-HU"/>
                <w:rPrChange w:id="85" w:author="Dr. Haiman Benedek" w:date="2025-10-01T13:34:00Z" w16du:dateUtc="2025-10-01T11:34:00Z">
                  <w:rPr>
                    <w:rFonts w:ascii="Book Antiqua" w:hAnsi="Book Antiqua"/>
                    <w:bCs/>
                    <w:sz w:val="22"/>
                    <w:szCs w:val="22"/>
                    <w:highlight w:val="yellow"/>
                    <w:lang w:val="hu-HU"/>
                  </w:rPr>
                </w:rPrChange>
              </w:rPr>
              <w:t xml:space="preserve">Magyar Állam </w:t>
            </w:r>
            <w:r w:rsidRPr="002174B9">
              <w:rPr>
                <w:rFonts w:ascii="Book Antiqua" w:hAnsi="Book Antiqua"/>
                <w:b/>
                <w:i/>
                <w:iCs/>
                <w:sz w:val="22"/>
                <w:szCs w:val="22"/>
                <w:lang w:val="hu-HU"/>
                <w:rPrChange w:id="86" w:author="Dr. Haiman Benedek" w:date="2025-10-01T13:34:00Z" w16du:dateUtc="2025-10-01T11:34:00Z">
                  <w:rPr>
                    <w:rFonts w:ascii="Book Antiqua" w:hAnsi="Book Antiqua"/>
                    <w:bCs/>
                    <w:sz w:val="22"/>
                    <w:szCs w:val="22"/>
                    <w:highlight w:val="yellow"/>
                    <w:lang w:val="hu-HU"/>
                  </w:rPr>
                </w:rPrChange>
              </w:rPr>
              <w:t>(</w:t>
            </w:r>
            <w:r w:rsidR="00FA59D7" w:rsidRPr="002174B9">
              <w:rPr>
                <w:rFonts w:ascii="Book Antiqua" w:hAnsi="Book Antiqua"/>
                <w:b/>
                <w:i/>
                <w:iCs/>
                <w:sz w:val="22"/>
                <w:szCs w:val="22"/>
                <w:lang w:val="hu-HU"/>
                <w:rPrChange w:id="87" w:author="Dr. Haiman Benedek" w:date="2025-10-01T13:34:00Z" w16du:dateUtc="2025-10-01T11:34:00Z">
                  <w:rPr>
                    <w:rFonts w:ascii="Book Antiqua" w:hAnsi="Book Antiqua"/>
                    <w:b/>
                    <w:i/>
                    <w:iCs/>
                    <w:sz w:val="22"/>
                    <w:szCs w:val="22"/>
                    <w:highlight w:val="yellow"/>
                    <w:lang w:val="hu-HU"/>
                  </w:rPr>
                </w:rPrChange>
              </w:rPr>
              <w:t>tulajdonosi joggyakorló:</w:t>
            </w:r>
            <w:r w:rsidR="00FA59D7" w:rsidRPr="002174B9">
              <w:rPr>
                <w:rFonts w:ascii="Book Antiqua" w:hAnsi="Book Antiqua"/>
                <w:b/>
                <w:i/>
                <w:iCs/>
                <w:sz w:val="22"/>
                <w:szCs w:val="22"/>
                <w:lang w:val="hu-HU"/>
                <w:rPrChange w:id="88" w:author="Dr. Haiman Benedek" w:date="2025-10-01T13:34:00Z" w16du:dateUtc="2025-10-01T11:34:00Z">
                  <w:rPr>
                    <w:rFonts w:ascii="Book Antiqua" w:hAnsi="Book Antiqua"/>
                    <w:bCs/>
                    <w:sz w:val="22"/>
                    <w:szCs w:val="22"/>
                    <w:highlight w:val="yellow"/>
                    <w:lang w:val="hu-HU"/>
                  </w:rPr>
                </w:rPrChange>
              </w:rPr>
              <w:t xml:space="preserve"> </w:t>
            </w:r>
            <w:ins w:id="89" w:author="Dr. Haiman Benedek" w:date="2025-10-01T13:34:00Z" w16du:dateUtc="2025-10-01T11:34:00Z">
              <w:r w:rsidR="002174B9" w:rsidRPr="00486609">
                <w:rPr>
                  <w:rFonts w:ascii="Book Antiqua" w:hAnsi="Book Antiqua"/>
                  <w:b/>
                  <w:i/>
                  <w:iCs/>
                  <w:sz w:val="22"/>
                  <w:szCs w:val="22"/>
                  <w:lang w:val="hu-HU"/>
                </w:rPr>
                <w:t>Nemzetgazdasági Minisztérium</w:t>
              </w:r>
            </w:ins>
            <w:del w:id="90" w:author="Dr. Haiman Benedek" w:date="2025-10-01T13:34:00Z" w16du:dateUtc="2025-10-01T11:34:00Z">
              <w:r w:rsidRPr="002174B9" w:rsidDel="002174B9">
                <w:rPr>
                  <w:rFonts w:ascii="Book Antiqua" w:hAnsi="Book Antiqua"/>
                  <w:b/>
                  <w:i/>
                  <w:iCs/>
                  <w:sz w:val="22"/>
                  <w:szCs w:val="22"/>
                  <w:lang w:val="hu-HU"/>
                  <w:rPrChange w:id="91" w:author="Dr. Haiman Benedek" w:date="2025-10-01T13:34:00Z" w16du:dateUtc="2025-10-01T11:34:00Z">
                    <w:rPr>
                      <w:rFonts w:ascii="Book Antiqua" w:hAnsi="Book Antiqua"/>
                      <w:b/>
                      <w:bCs/>
                      <w:i/>
                      <w:iCs/>
                      <w:sz w:val="22"/>
                      <w:szCs w:val="22"/>
                      <w:highlight w:val="yellow"/>
                      <w:lang w:val="hu-HU"/>
                    </w:rPr>
                  </w:rPrChange>
                </w:rPr>
                <w:delText>Nemzeti Regionális Repülőtér Üzemeltető Holding Kft.</w:delText>
              </w:r>
            </w:del>
            <w:r w:rsidRPr="002174B9">
              <w:rPr>
                <w:rFonts w:ascii="Book Antiqua" w:hAnsi="Book Antiqua"/>
                <w:b/>
                <w:i/>
                <w:iCs/>
                <w:sz w:val="22"/>
                <w:szCs w:val="22"/>
                <w:lang w:val="hu-HU"/>
                <w:rPrChange w:id="92" w:author="Dr. Haiman Benedek" w:date="2025-10-01T13:34:00Z" w16du:dateUtc="2025-10-01T11:34:00Z">
                  <w:rPr>
                    <w:rFonts w:ascii="Book Antiqua" w:hAnsi="Book Antiqua"/>
                    <w:bCs/>
                    <w:sz w:val="22"/>
                    <w:szCs w:val="22"/>
                    <w:highlight w:val="yellow"/>
                    <w:lang w:val="hu-HU"/>
                  </w:rPr>
                </w:rPrChange>
              </w:rPr>
              <w:t>)</w:t>
            </w:r>
          </w:p>
        </w:tc>
        <w:tc>
          <w:tcPr>
            <w:tcW w:w="4531" w:type="dxa"/>
            <w:vAlign w:val="center"/>
          </w:tcPr>
          <w:p w14:paraId="1F8CE3DB" w14:textId="395F7315" w:rsidR="003E6CEC" w:rsidRPr="002174B9" w:rsidRDefault="003E6CEC" w:rsidP="00C352B6">
            <w:pPr>
              <w:pStyle w:val="Szvegtrzs21"/>
              <w:shd w:val="clear" w:color="auto" w:fill="auto"/>
              <w:tabs>
                <w:tab w:val="left" w:pos="709"/>
              </w:tabs>
              <w:spacing w:after="0" w:line="240" w:lineRule="auto"/>
              <w:ind w:firstLine="0"/>
              <w:jc w:val="center"/>
              <w:rPr>
                <w:rFonts w:ascii="Book Antiqua" w:hAnsi="Book Antiqua"/>
                <w:bCs/>
                <w:sz w:val="22"/>
                <w:szCs w:val="22"/>
                <w:lang w:val="hu-HU"/>
              </w:rPr>
            </w:pPr>
            <w:r w:rsidRPr="002174B9">
              <w:rPr>
                <w:rFonts w:ascii="Book Antiqua" w:hAnsi="Book Antiqua"/>
                <w:bCs/>
                <w:sz w:val="22"/>
                <w:szCs w:val="22"/>
                <w:lang w:val="hu-HU"/>
                <w:rPrChange w:id="93" w:author="Dr. Haiman Benedek" w:date="2025-10-01T13:34:00Z" w16du:dateUtc="2025-10-01T11:34:00Z">
                  <w:rPr>
                    <w:rFonts w:ascii="Book Antiqua" w:hAnsi="Book Antiqua"/>
                    <w:bCs/>
                    <w:sz w:val="22"/>
                    <w:szCs w:val="22"/>
                    <w:highlight w:val="yellow"/>
                    <w:lang w:val="hu-HU"/>
                  </w:rPr>
                </w:rPrChange>
              </w:rPr>
              <w:t>90 szavazat</w:t>
            </w:r>
          </w:p>
        </w:tc>
      </w:tr>
    </w:tbl>
    <w:p w14:paraId="29F97664" w14:textId="77777777" w:rsidR="003E6CEC" w:rsidRPr="00D238EE" w:rsidRDefault="003E6CEC" w:rsidP="00C352B6">
      <w:pPr>
        <w:pStyle w:val="Szvegtrzs21"/>
        <w:shd w:val="clear" w:color="auto" w:fill="auto"/>
        <w:tabs>
          <w:tab w:val="left" w:pos="709"/>
        </w:tabs>
        <w:spacing w:after="0" w:line="240" w:lineRule="auto"/>
        <w:ind w:firstLine="0"/>
        <w:rPr>
          <w:rFonts w:ascii="Book Antiqua" w:hAnsi="Book Antiqua"/>
          <w:sz w:val="22"/>
          <w:szCs w:val="22"/>
          <w:lang w:val="hu-HU"/>
        </w:rPr>
      </w:pPr>
    </w:p>
    <w:p w14:paraId="28D9E5D2" w14:textId="3C754942" w:rsidR="0084477C" w:rsidRPr="00D238EE" w:rsidRDefault="0042762F" w:rsidP="00D238EE">
      <w:pPr>
        <w:pStyle w:val="Listaszerbekezds"/>
        <w:numPr>
          <w:ilvl w:val="1"/>
          <w:numId w:val="36"/>
        </w:numPr>
        <w:tabs>
          <w:tab w:val="left" w:pos="709"/>
        </w:tabs>
        <w:autoSpaceDE w:val="0"/>
        <w:autoSpaceDN w:val="0"/>
        <w:adjustRightInd w:val="0"/>
        <w:ind w:left="0" w:firstLine="0"/>
        <w:jc w:val="both"/>
        <w:rPr>
          <w:rFonts w:ascii="Book Antiqua" w:hAnsi="Book Antiqua"/>
          <w:color w:val="auto"/>
          <w:sz w:val="22"/>
          <w:lang w:val="hu-HU"/>
        </w:rPr>
      </w:pPr>
      <w:bookmarkStart w:id="94" w:name="_Hlk192776364"/>
      <w:r w:rsidRPr="00D238EE">
        <w:rPr>
          <w:rFonts w:ascii="Book Antiqua" w:hAnsi="Book Antiqua"/>
          <w:sz w:val="22"/>
          <w:lang w:val="hu-HU"/>
        </w:rPr>
        <w:t xml:space="preserve">A </w:t>
      </w:r>
      <w:r w:rsidR="00456F3B">
        <w:rPr>
          <w:rFonts w:ascii="Book Antiqua" w:hAnsi="Book Antiqua"/>
          <w:sz w:val="22"/>
          <w:lang w:val="hu-HU"/>
        </w:rPr>
        <w:t>t</w:t>
      </w:r>
      <w:r w:rsidRPr="00D238EE">
        <w:rPr>
          <w:rFonts w:ascii="Book Antiqua" w:hAnsi="Book Antiqua"/>
          <w:sz w:val="22"/>
          <w:lang w:val="hu-HU"/>
        </w:rPr>
        <w:t xml:space="preserve">aggyűlésről az ügyvezető jegyzőkönyvet készít. A jegyzőkönyvet az ügyvezető és a </w:t>
      </w:r>
      <w:r w:rsidR="00456F3B">
        <w:rPr>
          <w:rFonts w:ascii="Book Antiqua" w:hAnsi="Book Antiqua"/>
          <w:sz w:val="22"/>
          <w:lang w:val="hu-HU"/>
        </w:rPr>
        <w:t>t</w:t>
      </w:r>
      <w:r w:rsidRPr="00D238EE">
        <w:rPr>
          <w:rFonts w:ascii="Book Antiqua" w:hAnsi="Book Antiqua"/>
          <w:sz w:val="22"/>
          <w:lang w:val="hu-HU"/>
        </w:rPr>
        <w:t>aggyűlésen ténylegesen jelenlévő, hitelesítőnek megválasztott tag írja alá.</w:t>
      </w:r>
    </w:p>
    <w:bookmarkEnd w:id="77"/>
    <w:bookmarkEnd w:id="94"/>
    <w:p w14:paraId="39C7AB07" w14:textId="77777777" w:rsidR="0084477C" w:rsidRPr="00D238EE" w:rsidRDefault="0084477C" w:rsidP="00D238EE">
      <w:pPr>
        <w:pStyle w:val="Listaszerbekezds"/>
        <w:tabs>
          <w:tab w:val="left" w:pos="709"/>
        </w:tabs>
        <w:autoSpaceDE w:val="0"/>
        <w:autoSpaceDN w:val="0"/>
        <w:adjustRightInd w:val="0"/>
        <w:ind w:left="0"/>
        <w:jc w:val="both"/>
        <w:rPr>
          <w:rFonts w:ascii="Book Antiqua" w:hAnsi="Book Antiqua"/>
          <w:color w:val="auto"/>
          <w:sz w:val="22"/>
          <w:lang w:val="hu-HU"/>
        </w:rPr>
      </w:pPr>
    </w:p>
    <w:p w14:paraId="1F3AF608" w14:textId="70F27891" w:rsidR="0084477C" w:rsidRPr="00D238EE" w:rsidRDefault="00E51D05" w:rsidP="00D238EE">
      <w:pPr>
        <w:pStyle w:val="Listaszerbekezds"/>
        <w:numPr>
          <w:ilvl w:val="1"/>
          <w:numId w:val="36"/>
        </w:numPr>
        <w:tabs>
          <w:tab w:val="left" w:pos="709"/>
        </w:tabs>
        <w:autoSpaceDE w:val="0"/>
        <w:autoSpaceDN w:val="0"/>
        <w:adjustRightInd w:val="0"/>
        <w:ind w:left="0" w:firstLine="0"/>
        <w:jc w:val="both"/>
        <w:rPr>
          <w:rFonts w:ascii="Book Antiqua" w:hAnsi="Book Antiqua"/>
          <w:color w:val="auto"/>
          <w:sz w:val="22"/>
          <w:lang w:val="hu-HU"/>
        </w:rPr>
      </w:pPr>
      <w:r w:rsidRPr="00D238EE">
        <w:rPr>
          <w:rFonts w:ascii="Book Antiqua" w:hAnsi="Book Antiqua"/>
          <w:color w:val="auto"/>
          <w:sz w:val="22"/>
          <w:lang w:val="hu-HU"/>
        </w:rPr>
        <w:t xml:space="preserve">A jegyzőkönyv tartalmazza a </w:t>
      </w:r>
      <w:r w:rsidR="005A2DAE">
        <w:rPr>
          <w:rFonts w:ascii="Book Antiqua" w:hAnsi="Book Antiqua"/>
          <w:color w:val="auto"/>
          <w:sz w:val="22"/>
          <w:lang w:val="hu-HU"/>
        </w:rPr>
        <w:t>t</w:t>
      </w:r>
      <w:r w:rsidRPr="00D238EE">
        <w:rPr>
          <w:rFonts w:ascii="Book Antiqua" w:hAnsi="Book Antiqua"/>
          <w:color w:val="auto"/>
          <w:sz w:val="22"/>
          <w:lang w:val="hu-HU"/>
        </w:rPr>
        <w:t>aggyűlés helyét és idejét, a jelenlévőket és az általuk képviselt szavazati jog mértékét, továbbá a taggyűlésen lezajlott fontosabb eseményeket, nyilatkozatokat és a határozatokat, valamint az azokra leadott szavazatok és ellenszavazatok számát, valamint a szavazástól tartózkodókat vagy az abban részt nem vevőket.</w:t>
      </w:r>
    </w:p>
    <w:p w14:paraId="33FD62A7" w14:textId="77777777" w:rsidR="0084477C" w:rsidRPr="00D238EE" w:rsidRDefault="0084477C" w:rsidP="00D238EE">
      <w:pPr>
        <w:pStyle w:val="Listaszerbekezds"/>
        <w:tabs>
          <w:tab w:val="left" w:pos="709"/>
        </w:tabs>
        <w:ind w:left="0"/>
        <w:rPr>
          <w:rFonts w:ascii="Book Antiqua" w:hAnsi="Book Antiqua"/>
          <w:sz w:val="22"/>
          <w:lang w:val="hu-HU"/>
        </w:rPr>
      </w:pPr>
    </w:p>
    <w:p w14:paraId="1E4C01E4" w14:textId="77777777" w:rsidR="0084477C" w:rsidRPr="00D238EE" w:rsidRDefault="00F86064" w:rsidP="00D238EE">
      <w:pPr>
        <w:pStyle w:val="Listaszerbekezds"/>
        <w:numPr>
          <w:ilvl w:val="1"/>
          <w:numId w:val="36"/>
        </w:numPr>
        <w:tabs>
          <w:tab w:val="left" w:pos="709"/>
        </w:tabs>
        <w:autoSpaceDE w:val="0"/>
        <w:autoSpaceDN w:val="0"/>
        <w:adjustRightInd w:val="0"/>
        <w:ind w:left="0" w:firstLine="0"/>
        <w:jc w:val="both"/>
        <w:rPr>
          <w:rFonts w:ascii="Book Antiqua" w:hAnsi="Book Antiqua"/>
          <w:color w:val="auto"/>
          <w:sz w:val="22"/>
          <w:lang w:val="hu-HU"/>
        </w:rPr>
      </w:pPr>
      <w:r w:rsidRPr="00D238EE">
        <w:rPr>
          <w:rFonts w:ascii="Book Antiqua" w:hAnsi="Book Antiqua"/>
          <w:sz w:val="22"/>
          <w:lang w:val="hu-HU"/>
        </w:rPr>
        <w:t>A jegyzőkönyvnek a meghozott határozatokat is - növekvő, folyamatos számsorrendben - tartalmaznia kell.</w:t>
      </w:r>
    </w:p>
    <w:p w14:paraId="64F14BA3" w14:textId="77777777" w:rsidR="0084477C" w:rsidRPr="00D238EE" w:rsidRDefault="0084477C" w:rsidP="00D238EE">
      <w:pPr>
        <w:pStyle w:val="Listaszerbekezds"/>
        <w:tabs>
          <w:tab w:val="left" w:pos="709"/>
        </w:tabs>
        <w:ind w:left="0"/>
        <w:rPr>
          <w:rFonts w:ascii="Book Antiqua" w:hAnsi="Book Antiqua"/>
          <w:sz w:val="22"/>
          <w:lang w:val="hu-HU"/>
        </w:rPr>
      </w:pPr>
    </w:p>
    <w:p w14:paraId="6E7A99DF" w14:textId="524E5D74" w:rsidR="0042762F" w:rsidRPr="00D238EE" w:rsidRDefault="0042762F" w:rsidP="00D238EE">
      <w:pPr>
        <w:pStyle w:val="Listaszerbekezds"/>
        <w:numPr>
          <w:ilvl w:val="1"/>
          <w:numId w:val="36"/>
        </w:numPr>
        <w:tabs>
          <w:tab w:val="left" w:pos="709"/>
        </w:tabs>
        <w:autoSpaceDE w:val="0"/>
        <w:autoSpaceDN w:val="0"/>
        <w:adjustRightInd w:val="0"/>
        <w:ind w:left="0" w:firstLine="0"/>
        <w:jc w:val="both"/>
        <w:rPr>
          <w:rFonts w:ascii="Book Antiqua" w:hAnsi="Book Antiqua"/>
          <w:color w:val="auto"/>
          <w:sz w:val="22"/>
          <w:lang w:val="hu-HU"/>
        </w:rPr>
      </w:pPr>
      <w:r w:rsidRPr="00D238EE">
        <w:rPr>
          <w:rFonts w:ascii="Book Antiqua" w:hAnsi="Book Antiqua"/>
          <w:sz w:val="22"/>
          <w:lang w:val="hu-HU"/>
        </w:rPr>
        <w:t>A határozatokat haladéktalanul be kell vezetni a határozatok könyvébe, mert ez a határozatok érvényességének feltétele. Ennek a feladatnak az ellátása az ügyvezető kötelessége.</w:t>
      </w:r>
    </w:p>
    <w:p w14:paraId="47F1E19B" w14:textId="77777777" w:rsidR="00AC6AB9" w:rsidRPr="00D238EE" w:rsidRDefault="00AC6AB9" w:rsidP="00D238EE">
      <w:pPr>
        <w:pStyle w:val="Listaszerbekezds"/>
        <w:rPr>
          <w:rFonts w:ascii="Book Antiqua" w:hAnsi="Book Antiqua"/>
          <w:sz w:val="22"/>
          <w:lang w:val="hu-HU"/>
        </w:rPr>
      </w:pPr>
    </w:p>
    <w:p w14:paraId="46A75527" w14:textId="77777777" w:rsidR="0084477C" w:rsidRDefault="00E51D05">
      <w:pPr>
        <w:pStyle w:val="Listaszerbekezds"/>
        <w:numPr>
          <w:ilvl w:val="1"/>
          <w:numId w:val="36"/>
        </w:numPr>
        <w:tabs>
          <w:tab w:val="left" w:pos="709"/>
        </w:tabs>
        <w:autoSpaceDE w:val="0"/>
        <w:autoSpaceDN w:val="0"/>
        <w:adjustRightInd w:val="0"/>
        <w:ind w:left="0" w:firstLine="0"/>
        <w:jc w:val="both"/>
        <w:rPr>
          <w:rFonts w:ascii="Book Antiqua" w:hAnsi="Book Antiqua"/>
          <w:color w:val="auto"/>
          <w:sz w:val="22"/>
          <w:lang w:val="hu-HU"/>
        </w:rPr>
      </w:pPr>
      <w:r w:rsidRPr="00D238EE">
        <w:rPr>
          <w:rFonts w:ascii="Book Antiqua" w:hAnsi="Book Antiqua"/>
          <w:color w:val="auto"/>
          <w:sz w:val="22"/>
          <w:lang w:val="hu-HU"/>
        </w:rPr>
        <w:t>A taggyűlési jegyzőkönyvbe</w:t>
      </w:r>
      <w:r w:rsidR="004E3677" w:rsidRPr="00D238EE">
        <w:rPr>
          <w:rFonts w:ascii="Book Antiqua" w:hAnsi="Book Antiqua"/>
          <w:color w:val="auto"/>
          <w:sz w:val="22"/>
          <w:lang w:val="hu-HU"/>
        </w:rPr>
        <w:t>,</w:t>
      </w:r>
      <w:r w:rsidR="000012D1" w:rsidRPr="00D238EE">
        <w:rPr>
          <w:rFonts w:ascii="Book Antiqua" w:hAnsi="Book Antiqua"/>
          <w:color w:val="auto"/>
          <w:sz w:val="22"/>
          <w:lang w:val="hu-HU"/>
        </w:rPr>
        <w:t xml:space="preserve"> valamint a határozatok könyvébe bármelyik tag betekinthet és az azokban foglaltakról másolatot kérhet. Az írásos formában kiadott másolatot az ügyvezető aláírásával hitelesíti.</w:t>
      </w:r>
    </w:p>
    <w:p w14:paraId="13880772" w14:textId="77777777" w:rsidR="00E06696" w:rsidRDefault="00E06696" w:rsidP="00E06696">
      <w:pPr>
        <w:pStyle w:val="Listaszerbekezds"/>
        <w:tabs>
          <w:tab w:val="left" w:pos="709"/>
        </w:tabs>
        <w:autoSpaceDE w:val="0"/>
        <w:autoSpaceDN w:val="0"/>
        <w:adjustRightInd w:val="0"/>
        <w:ind w:left="0"/>
        <w:jc w:val="both"/>
        <w:rPr>
          <w:rFonts w:ascii="Book Antiqua" w:hAnsi="Book Antiqua"/>
          <w:color w:val="auto"/>
          <w:sz w:val="22"/>
          <w:lang w:val="hu-HU"/>
        </w:rPr>
      </w:pPr>
    </w:p>
    <w:p w14:paraId="64763E66" w14:textId="19B177E6" w:rsidR="00E06696" w:rsidRPr="00903B69" w:rsidRDefault="00E06696" w:rsidP="00E06696">
      <w:pPr>
        <w:pStyle w:val="Listaszerbekezds"/>
        <w:tabs>
          <w:tab w:val="left" w:pos="709"/>
        </w:tabs>
        <w:autoSpaceDE w:val="0"/>
        <w:autoSpaceDN w:val="0"/>
        <w:adjustRightInd w:val="0"/>
        <w:ind w:left="0"/>
        <w:jc w:val="both"/>
        <w:rPr>
          <w:rFonts w:ascii="Book Antiqua" w:hAnsi="Book Antiqua"/>
          <w:color w:val="auto"/>
          <w:sz w:val="22"/>
          <w:lang w:val="hu-HU"/>
        </w:rPr>
      </w:pPr>
      <w:r w:rsidRPr="00903B69">
        <w:rPr>
          <w:rFonts w:ascii="Book Antiqua" w:hAnsi="Book Antiqua"/>
          <w:color w:val="auto"/>
          <w:sz w:val="22"/>
          <w:lang w:val="hu-HU"/>
        </w:rPr>
        <w:t>Írásbeli határozathozatal</w:t>
      </w:r>
    </w:p>
    <w:p w14:paraId="1646C8CE" w14:textId="77777777" w:rsidR="00E06696" w:rsidRPr="00D238EE" w:rsidRDefault="00E06696" w:rsidP="00D238EE">
      <w:pPr>
        <w:pStyle w:val="Listaszerbekezds"/>
        <w:tabs>
          <w:tab w:val="left" w:pos="709"/>
        </w:tabs>
        <w:autoSpaceDE w:val="0"/>
        <w:autoSpaceDN w:val="0"/>
        <w:adjustRightInd w:val="0"/>
        <w:ind w:left="0"/>
        <w:jc w:val="both"/>
        <w:rPr>
          <w:rFonts w:ascii="Book Antiqua" w:hAnsi="Book Antiqua"/>
          <w:color w:val="auto"/>
          <w:sz w:val="22"/>
          <w:lang w:val="hu-HU"/>
        </w:rPr>
      </w:pPr>
    </w:p>
    <w:p w14:paraId="6E1F9552" w14:textId="01DA6A2B" w:rsidR="00E06696" w:rsidRPr="00C5107B" w:rsidRDefault="00E06696">
      <w:pPr>
        <w:pStyle w:val="Szvegtrzs21"/>
        <w:numPr>
          <w:ilvl w:val="1"/>
          <w:numId w:val="36"/>
        </w:numPr>
        <w:tabs>
          <w:tab w:val="left" w:pos="709"/>
        </w:tabs>
        <w:ind w:left="0" w:firstLine="0"/>
        <w:rPr>
          <w:rFonts w:ascii="Book Antiqua" w:hAnsi="Book Antiqua"/>
          <w:sz w:val="22"/>
          <w:szCs w:val="22"/>
          <w:lang w:val="hu-HU"/>
        </w:rPr>
      </w:pPr>
      <w:r w:rsidRPr="00C5107B">
        <w:rPr>
          <w:rFonts w:ascii="Book Antiqua" w:hAnsi="Book Antiqua"/>
          <w:sz w:val="22"/>
          <w:szCs w:val="22"/>
          <w:lang w:val="hu-HU"/>
        </w:rPr>
        <w:t>A Társaságnál a taggyűlésre előterjesztett határozatokról írásbeli szavazás is tartható.</w:t>
      </w:r>
    </w:p>
    <w:p w14:paraId="15B5344E" w14:textId="0A5EBBE2" w:rsidR="006723B0" w:rsidRPr="00D238EE" w:rsidRDefault="00C352B6" w:rsidP="00D238EE">
      <w:pPr>
        <w:pStyle w:val="Szvegtrzs21"/>
        <w:numPr>
          <w:ilvl w:val="1"/>
          <w:numId w:val="36"/>
        </w:numPr>
        <w:tabs>
          <w:tab w:val="left" w:pos="709"/>
        </w:tabs>
        <w:ind w:left="0" w:firstLine="0"/>
        <w:rPr>
          <w:rFonts w:ascii="Book Antiqua" w:hAnsi="Book Antiqua"/>
          <w:sz w:val="22"/>
          <w:lang w:val="hu-HU"/>
        </w:rPr>
      </w:pPr>
      <w:r w:rsidRPr="00D238EE">
        <w:rPr>
          <w:rFonts w:ascii="Book Antiqua" w:hAnsi="Book Antiqua"/>
          <w:sz w:val="22"/>
          <w:szCs w:val="22"/>
          <w:lang w:val="hu-HU"/>
        </w:rPr>
        <w:t xml:space="preserve">Az </w:t>
      </w:r>
      <w:r w:rsidR="009C4FE3">
        <w:rPr>
          <w:rFonts w:ascii="Book Antiqua" w:hAnsi="Book Antiqua"/>
          <w:sz w:val="22"/>
          <w:szCs w:val="22"/>
          <w:lang w:val="hu-HU"/>
        </w:rPr>
        <w:t>ü</w:t>
      </w:r>
      <w:r w:rsidRPr="00D238EE">
        <w:rPr>
          <w:rFonts w:ascii="Book Antiqua" w:hAnsi="Book Antiqua"/>
          <w:sz w:val="22"/>
          <w:szCs w:val="22"/>
          <w:lang w:val="hu-HU"/>
        </w:rPr>
        <w:t xml:space="preserve">gyvezető jogosult írásbeli határozathozatalt kezdeményezni az előterjesztés és a határozat tervezetének a tagok részére történő megküldésével (meghívó). A tagok a tervezet kézhezvételétől számított legalább nyolc napos határidőn belül a megküldött szavazólap </w:t>
      </w:r>
      <w:r w:rsidR="009C4FE3">
        <w:rPr>
          <w:rFonts w:ascii="Book Antiqua" w:hAnsi="Book Antiqua"/>
          <w:sz w:val="22"/>
          <w:szCs w:val="22"/>
          <w:lang w:val="hu-HU"/>
        </w:rPr>
        <w:t>ü</w:t>
      </w:r>
      <w:r w:rsidRPr="00D238EE">
        <w:rPr>
          <w:rFonts w:ascii="Book Antiqua" w:hAnsi="Book Antiqua"/>
          <w:sz w:val="22"/>
          <w:szCs w:val="22"/>
          <w:lang w:val="hu-HU"/>
        </w:rPr>
        <w:t xml:space="preserve">gyvezető részére történő visszaküldésével </w:t>
      </w:r>
      <w:r w:rsidR="00E06696">
        <w:rPr>
          <w:rFonts w:ascii="Book Antiqua" w:hAnsi="Book Antiqua"/>
          <w:sz w:val="22"/>
          <w:szCs w:val="22"/>
          <w:lang w:val="hu-HU"/>
        </w:rPr>
        <w:t>szavaznak</w:t>
      </w:r>
      <w:r w:rsidRPr="00D238EE">
        <w:rPr>
          <w:rFonts w:ascii="Book Antiqua" w:hAnsi="Book Antiqua"/>
          <w:sz w:val="22"/>
          <w:szCs w:val="22"/>
          <w:lang w:val="hu-HU"/>
        </w:rPr>
        <w:t xml:space="preserve">. </w:t>
      </w:r>
      <w:bookmarkStart w:id="95" w:name="_Hlk192756983"/>
      <w:r w:rsidRPr="00D238EE">
        <w:rPr>
          <w:rFonts w:ascii="Book Antiqua" w:hAnsi="Book Antiqua"/>
          <w:sz w:val="22"/>
          <w:szCs w:val="22"/>
          <w:lang w:val="hu-HU"/>
        </w:rPr>
        <w:t xml:space="preserve">A szavazásra megszabott határidő utolsó napját követő három napon belül - ha valamennyi tag szavazata ezt megelőzően érkezik meg, akkor az utolsó szavazat beérkezésének napjától számított három napon belül - az </w:t>
      </w:r>
      <w:r w:rsidR="009C4FE3">
        <w:rPr>
          <w:rFonts w:ascii="Book Antiqua" w:hAnsi="Book Antiqua"/>
          <w:sz w:val="22"/>
          <w:szCs w:val="22"/>
          <w:lang w:val="hu-HU"/>
        </w:rPr>
        <w:t>ü</w:t>
      </w:r>
      <w:r w:rsidRPr="00D238EE">
        <w:rPr>
          <w:rFonts w:ascii="Book Antiqua" w:hAnsi="Book Antiqua"/>
          <w:sz w:val="22"/>
          <w:szCs w:val="22"/>
          <w:lang w:val="hu-HU"/>
        </w:rPr>
        <w:t xml:space="preserve">gyvezető megállapítja a szavazás eredményét, és azt további három napon belül közli a tagokkal. </w:t>
      </w:r>
      <w:r w:rsidR="006723B0" w:rsidRPr="00D238EE">
        <w:rPr>
          <w:rFonts w:ascii="Book Antiqua" w:hAnsi="Book Antiqua"/>
          <w:sz w:val="22"/>
          <w:lang w:val="hu-HU"/>
        </w:rPr>
        <w:t>A határozathozatal napja a szavazási határidő utolsó napja, ha valamennyi szavazat korábban beérkezik, akkor az utolsó szavazat beérkezésének napja.</w:t>
      </w:r>
    </w:p>
    <w:p w14:paraId="7444B45F" w14:textId="6F5A72A3" w:rsidR="00C352B6" w:rsidRPr="00C5107B" w:rsidRDefault="00C352B6" w:rsidP="00C352B6">
      <w:pPr>
        <w:pStyle w:val="Szvegtrzs21"/>
        <w:numPr>
          <w:ilvl w:val="1"/>
          <w:numId w:val="36"/>
        </w:numPr>
        <w:tabs>
          <w:tab w:val="left" w:pos="709"/>
        </w:tabs>
        <w:ind w:left="0" w:firstLine="0"/>
        <w:rPr>
          <w:rFonts w:ascii="Book Antiqua" w:hAnsi="Book Antiqua"/>
          <w:sz w:val="22"/>
          <w:szCs w:val="22"/>
          <w:lang w:val="hu-HU"/>
        </w:rPr>
      </w:pPr>
      <w:bookmarkStart w:id="96" w:name="_Hlk192756808"/>
      <w:bookmarkEnd w:id="95"/>
      <w:r w:rsidRPr="00C5107B">
        <w:rPr>
          <w:rFonts w:ascii="Book Antiqua" w:hAnsi="Book Antiqua"/>
          <w:sz w:val="22"/>
          <w:szCs w:val="22"/>
          <w:lang w:val="hu-HU"/>
        </w:rPr>
        <w:t xml:space="preserve">Az írásbeli határozathozatali eljárás akkor eredményes, ha legalább annyi szavazatot megküldenek az </w:t>
      </w:r>
      <w:r w:rsidR="009C4FE3" w:rsidRPr="00C5107B">
        <w:rPr>
          <w:rFonts w:ascii="Book Antiqua" w:hAnsi="Book Antiqua"/>
          <w:sz w:val="22"/>
          <w:szCs w:val="22"/>
          <w:lang w:val="hu-HU"/>
        </w:rPr>
        <w:t>ü</w:t>
      </w:r>
      <w:r w:rsidRPr="00C5107B">
        <w:rPr>
          <w:rFonts w:ascii="Book Antiqua" w:hAnsi="Book Antiqua"/>
          <w:sz w:val="22"/>
          <w:szCs w:val="22"/>
          <w:lang w:val="hu-HU"/>
        </w:rPr>
        <w:t>gyvezető részére, amennyi szavazati jogot képviselő tag jelenléte a határozatképességéhez ülés tartása esetén szükséges lenne.</w:t>
      </w:r>
    </w:p>
    <w:p w14:paraId="12BB43D1" w14:textId="649A1F77" w:rsidR="00E06696" w:rsidRPr="00903B69" w:rsidRDefault="00E06696" w:rsidP="00D238EE">
      <w:pPr>
        <w:pStyle w:val="Szvegtrzs21"/>
        <w:shd w:val="clear" w:color="auto" w:fill="auto"/>
        <w:tabs>
          <w:tab w:val="left" w:pos="709"/>
        </w:tabs>
        <w:spacing w:before="120" w:after="120" w:line="240" w:lineRule="auto"/>
        <w:ind w:firstLine="0"/>
        <w:rPr>
          <w:rFonts w:ascii="Book Antiqua" w:hAnsi="Book Antiqua"/>
          <w:sz w:val="22"/>
          <w:szCs w:val="22"/>
          <w:lang w:val="hu-HU"/>
        </w:rPr>
      </w:pPr>
      <w:bookmarkStart w:id="97" w:name="_Hlk194419158"/>
      <w:r w:rsidRPr="00903B69">
        <w:rPr>
          <w:rFonts w:ascii="Book Antiqua" w:hAnsi="Book Antiqua"/>
          <w:sz w:val="22"/>
          <w:szCs w:val="22"/>
          <w:lang w:val="hu-HU"/>
        </w:rPr>
        <w:t>Konferencia taggyűlés</w:t>
      </w:r>
    </w:p>
    <w:p w14:paraId="0FEAE9BF" w14:textId="55F15AB2" w:rsidR="00D334D6" w:rsidRPr="00903B69" w:rsidRDefault="00D334D6" w:rsidP="00D334D6">
      <w:pPr>
        <w:pStyle w:val="Szvegtrzs21"/>
        <w:numPr>
          <w:ilvl w:val="1"/>
          <w:numId w:val="36"/>
        </w:numPr>
        <w:shd w:val="clear" w:color="auto" w:fill="auto"/>
        <w:tabs>
          <w:tab w:val="left" w:pos="709"/>
        </w:tabs>
        <w:spacing w:before="120" w:after="120" w:line="240" w:lineRule="auto"/>
        <w:ind w:left="0" w:firstLine="0"/>
        <w:rPr>
          <w:rFonts w:ascii="Book Antiqua" w:hAnsi="Book Antiqua"/>
          <w:sz w:val="22"/>
          <w:szCs w:val="22"/>
          <w:lang w:val="hu-HU"/>
        </w:rPr>
      </w:pPr>
      <w:bookmarkStart w:id="98" w:name="_Hlk194419202"/>
      <w:bookmarkEnd w:id="97"/>
      <w:r w:rsidRPr="00903B69">
        <w:rPr>
          <w:rFonts w:ascii="Book Antiqua" w:hAnsi="Book Antiqua"/>
          <w:sz w:val="22"/>
          <w:szCs w:val="22"/>
          <w:lang w:val="hu-HU"/>
        </w:rPr>
        <w:t xml:space="preserve">A </w:t>
      </w:r>
      <w:r w:rsidR="00456F3B" w:rsidRPr="00903B69">
        <w:rPr>
          <w:rFonts w:ascii="Book Antiqua" w:hAnsi="Book Antiqua"/>
          <w:sz w:val="22"/>
          <w:szCs w:val="22"/>
          <w:lang w:val="hu-HU"/>
        </w:rPr>
        <w:t>t</w:t>
      </w:r>
      <w:r w:rsidRPr="00903B69">
        <w:rPr>
          <w:rFonts w:ascii="Book Antiqua" w:hAnsi="Book Antiqua"/>
          <w:sz w:val="22"/>
          <w:szCs w:val="22"/>
          <w:lang w:val="hu-HU"/>
        </w:rPr>
        <w:t xml:space="preserve">aggyűlés elektronikus hírközlési eszköz (telefonkonferencia vagy videokonferencia útján) alkalmazásával is megtartható, feltéve, hogy a </w:t>
      </w:r>
      <w:r w:rsidR="006F6FF2" w:rsidRPr="00903B69">
        <w:rPr>
          <w:rFonts w:ascii="Book Antiqua" w:hAnsi="Book Antiqua"/>
          <w:sz w:val="22"/>
          <w:szCs w:val="22"/>
          <w:lang w:val="hu-HU"/>
        </w:rPr>
        <w:t>t</w:t>
      </w:r>
      <w:r w:rsidRPr="00903B69">
        <w:rPr>
          <w:rFonts w:ascii="Book Antiqua" w:hAnsi="Book Antiqua"/>
          <w:sz w:val="22"/>
          <w:szCs w:val="22"/>
          <w:lang w:val="hu-HU"/>
        </w:rPr>
        <w:t>aggyűlésen részt vevő valamennyi fél korlátozás nélkül képes egymással kommunikálni.</w:t>
      </w:r>
    </w:p>
    <w:p w14:paraId="42160A4C" w14:textId="273D33EF" w:rsidR="00D334D6" w:rsidRPr="00903B69" w:rsidRDefault="00D334D6" w:rsidP="00D238EE">
      <w:pPr>
        <w:pStyle w:val="Szvegtrzs21"/>
        <w:numPr>
          <w:ilvl w:val="1"/>
          <w:numId w:val="36"/>
        </w:numPr>
        <w:shd w:val="clear" w:color="auto" w:fill="auto"/>
        <w:tabs>
          <w:tab w:val="left" w:pos="709"/>
        </w:tabs>
        <w:spacing w:before="120" w:after="120" w:line="240" w:lineRule="auto"/>
        <w:ind w:left="0" w:firstLine="0"/>
        <w:rPr>
          <w:rFonts w:ascii="Book Antiqua" w:hAnsi="Book Antiqua"/>
          <w:sz w:val="22"/>
          <w:szCs w:val="22"/>
          <w:lang w:val="hu-HU"/>
        </w:rPr>
      </w:pPr>
      <w:r w:rsidRPr="00903B69">
        <w:rPr>
          <w:rFonts w:ascii="Book Antiqua" w:hAnsi="Book Antiqua"/>
          <w:sz w:val="22"/>
          <w:szCs w:val="22"/>
          <w:lang w:val="hu-HU"/>
        </w:rPr>
        <w:t xml:space="preserve">Minden </w:t>
      </w:r>
      <w:r w:rsidR="00456F3B" w:rsidRPr="00903B69">
        <w:rPr>
          <w:rFonts w:ascii="Book Antiqua" w:hAnsi="Book Antiqua"/>
          <w:sz w:val="22"/>
          <w:szCs w:val="22"/>
          <w:lang w:val="hu-HU"/>
        </w:rPr>
        <w:t>t</w:t>
      </w:r>
      <w:r w:rsidRPr="00903B69">
        <w:rPr>
          <w:rFonts w:ascii="Book Antiqua" w:hAnsi="Book Antiqua"/>
          <w:sz w:val="22"/>
          <w:szCs w:val="22"/>
          <w:lang w:val="hu-HU"/>
        </w:rPr>
        <w:t>aggyűlést úgy kell összehívni, hogy az elektronikus hírközlési eszköz útján történő részvétel lehetősége és a taggyűlés kizárólag elektronikus hírközlési eszköz útján történő megtartásának lehetősége is biztosított legyen.</w:t>
      </w:r>
    </w:p>
    <w:p w14:paraId="6295CB24" w14:textId="3B0CCEBF" w:rsidR="00D334D6" w:rsidRPr="00903B69" w:rsidRDefault="00D334D6" w:rsidP="00D238EE">
      <w:pPr>
        <w:pStyle w:val="Szvegtrzs21"/>
        <w:numPr>
          <w:ilvl w:val="1"/>
          <w:numId w:val="36"/>
        </w:numPr>
        <w:shd w:val="clear" w:color="auto" w:fill="auto"/>
        <w:tabs>
          <w:tab w:val="left" w:pos="709"/>
        </w:tabs>
        <w:spacing w:before="120" w:after="120" w:line="240" w:lineRule="auto"/>
        <w:ind w:left="0" w:firstLine="0"/>
        <w:rPr>
          <w:rFonts w:ascii="Book Antiqua" w:hAnsi="Book Antiqua"/>
          <w:sz w:val="22"/>
          <w:szCs w:val="22"/>
          <w:lang w:val="hu-HU"/>
        </w:rPr>
      </w:pPr>
      <w:r w:rsidRPr="00903B69">
        <w:rPr>
          <w:rFonts w:ascii="Book Antiqua" w:hAnsi="Book Antiqua"/>
          <w:sz w:val="22"/>
          <w:szCs w:val="22"/>
          <w:lang w:val="hu-HU"/>
        </w:rPr>
        <w:t xml:space="preserve">A </w:t>
      </w:r>
      <w:r w:rsidR="00456F3B" w:rsidRPr="00903B69">
        <w:rPr>
          <w:rFonts w:ascii="Book Antiqua" w:hAnsi="Book Antiqua"/>
          <w:sz w:val="22"/>
          <w:szCs w:val="22"/>
          <w:lang w:val="hu-HU"/>
        </w:rPr>
        <w:t>t</w:t>
      </w:r>
      <w:r w:rsidRPr="00903B69">
        <w:rPr>
          <w:rFonts w:ascii="Book Antiqua" w:hAnsi="Book Antiqua"/>
          <w:sz w:val="22"/>
          <w:szCs w:val="22"/>
          <w:lang w:val="hu-HU"/>
        </w:rPr>
        <w:t>aggyűlésen elektronikus hírközlési eszköz útján részt vevő tagot úgy kell tekinteni, mint aki személyesen vesz részt. Ennek őt a határozatképesség megállapításánál figyelembe kell venni és a szavazati jogát is gyakorolhatja.</w:t>
      </w:r>
    </w:p>
    <w:p w14:paraId="279F1380" w14:textId="754195EC" w:rsidR="00D334D6" w:rsidRPr="00903B69" w:rsidRDefault="00D334D6" w:rsidP="00D238EE">
      <w:pPr>
        <w:pStyle w:val="Szvegtrzs21"/>
        <w:numPr>
          <w:ilvl w:val="1"/>
          <w:numId w:val="36"/>
        </w:numPr>
        <w:shd w:val="clear" w:color="auto" w:fill="auto"/>
        <w:tabs>
          <w:tab w:val="left" w:pos="709"/>
        </w:tabs>
        <w:spacing w:before="120" w:after="120" w:line="240" w:lineRule="auto"/>
        <w:ind w:left="0" w:firstLine="0"/>
        <w:rPr>
          <w:rFonts w:ascii="Book Antiqua" w:hAnsi="Book Antiqua"/>
          <w:sz w:val="22"/>
          <w:szCs w:val="22"/>
          <w:lang w:val="hu-HU"/>
        </w:rPr>
      </w:pPr>
      <w:r w:rsidRPr="00903B69">
        <w:rPr>
          <w:rFonts w:ascii="Book Antiqua" w:hAnsi="Book Antiqua"/>
          <w:sz w:val="22"/>
          <w:szCs w:val="22"/>
          <w:lang w:val="hu-HU"/>
        </w:rPr>
        <w:t>Az elektronikus hírközlési eszköz alkalmazásával tartott taggyűlés megkezdése előtt a tagok képviselői kötelesek a személyazonosságukat és a képviseleti jogosultságukat igazolni, és az ügyvezető köteles ennek tényéről és a felek kilétéről megbizonyosodni. A meghatalmazott útján való képviselet esetén a tag köteles a teljes bizonyító erejű magánokiratba foglalt meghatalmazást a taggyűlést megelőzően eredeti okiratban eljuttatni az ügyvezető, illetve másolatban a többi tag részére.</w:t>
      </w:r>
    </w:p>
    <w:p w14:paraId="1CBBCCCD" w14:textId="24E12E80" w:rsidR="00D334D6" w:rsidRPr="00903B69" w:rsidRDefault="00D334D6" w:rsidP="00D238EE">
      <w:pPr>
        <w:pStyle w:val="Szvegtrzs21"/>
        <w:numPr>
          <w:ilvl w:val="1"/>
          <w:numId w:val="36"/>
        </w:numPr>
        <w:shd w:val="clear" w:color="auto" w:fill="auto"/>
        <w:tabs>
          <w:tab w:val="left" w:pos="709"/>
        </w:tabs>
        <w:spacing w:before="120" w:after="120" w:line="240" w:lineRule="auto"/>
        <w:ind w:left="0" w:firstLine="0"/>
        <w:rPr>
          <w:rFonts w:ascii="Book Antiqua" w:hAnsi="Book Antiqua"/>
          <w:sz w:val="22"/>
          <w:szCs w:val="22"/>
          <w:lang w:val="hu-HU"/>
        </w:rPr>
      </w:pPr>
      <w:r w:rsidRPr="00903B69">
        <w:rPr>
          <w:rFonts w:ascii="Book Antiqua" w:hAnsi="Book Antiqua"/>
          <w:sz w:val="22"/>
          <w:szCs w:val="22"/>
          <w:lang w:val="hu-HU"/>
        </w:rPr>
        <w:t xml:space="preserve">Az elektronikus hírközlési eszköz alkalmazásával megtartott </w:t>
      </w:r>
      <w:r w:rsidR="00456F3B" w:rsidRPr="00903B69">
        <w:rPr>
          <w:rFonts w:ascii="Book Antiqua" w:hAnsi="Book Antiqua"/>
          <w:sz w:val="22"/>
          <w:szCs w:val="22"/>
          <w:lang w:val="hu-HU"/>
        </w:rPr>
        <w:t>t</w:t>
      </w:r>
      <w:r w:rsidRPr="00903B69">
        <w:rPr>
          <w:rFonts w:ascii="Book Antiqua" w:hAnsi="Book Antiqua"/>
          <w:sz w:val="22"/>
          <w:szCs w:val="22"/>
          <w:lang w:val="hu-HU"/>
        </w:rPr>
        <w:t xml:space="preserve">aggyűlés teljes anyagát az ügyvezető köteles rögzíteni és annak archiválásról gondoskodni. Az elektronikus hírközlési eszköz alkalmazásával tartott </w:t>
      </w:r>
      <w:r w:rsidR="006F6FF2" w:rsidRPr="00903B69">
        <w:rPr>
          <w:rFonts w:ascii="Book Antiqua" w:hAnsi="Book Antiqua"/>
          <w:sz w:val="22"/>
          <w:szCs w:val="22"/>
          <w:lang w:val="hu-HU"/>
        </w:rPr>
        <w:t>t</w:t>
      </w:r>
      <w:r w:rsidRPr="00903B69">
        <w:rPr>
          <w:rFonts w:ascii="Book Antiqua" w:hAnsi="Book Antiqua"/>
          <w:sz w:val="22"/>
          <w:szCs w:val="22"/>
          <w:lang w:val="hu-HU"/>
        </w:rPr>
        <w:t>aggyűlésről jegyzőkönyvet kell készíteni, amelyet az ügyvezető az aláírásával hitelesít.</w:t>
      </w:r>
    </w:p>
    <w:bookmarkEnd w:id="98"/>
    <w:p w14:paraId="6064F372" w14:textId="77777777" w:rsidR="00E0383C" w:rsidRPr="00D238EE" w:rsidRDefault="00E0383C" w:rsidP="00E0383C">
      <w:pPr>
        <w:pStyle w:val="Szvegtrzs21"/>
        <w:shd w:val="clear" w:color="auto" w:fill="auto"/>
        <w:tabs>
          <w:tab w:val="left" w:pos="709"/>
        </w:tabs>
        <w:spacing w:before="120" w:after="120" w:line="240" w:lineRule="auto"/>
        <w:ind w:firstLine="0"/>
        <w:rPr>
          <w:rFonts w:ascii="Book Antiqua" w:hAnsi="Book Antiqua"/>
          <w:b/>
          <w:bCs/>
          <w:i/>
          <w:iCs/>
          <w:sz w:val="22"/>
          <w:szCs w:val="22"/>
          <w:lang w:val="hu-HU"/>
        </w:rPr>
      </w:pPr>
    </w:p>
    <w:bookmarkEnd w:id="96"/>
    <w:p w14:paraId="6A97E89A" w14:textId="1A93FED0" w:rsidR="0042762F" w:rsidRPr="00D238EE" w:rsidRDefault="0042762F" w:rsidP="00D238EE">
      <w:pPr>
        <w:pStyle w:val="Szvegtrzs50"/>
        <w:numPr>
          <w:ilvl w:val="0"/>
          <w:numId w:val="36"/>
        </w:numPr>
        <w:shd w:val="clear" w:color="auto" w:fill="auto"/>
        <w:spacing w:before="0" w:after="0" w:line="240" w:lineRule="auto"/>
        <w:ind w:left="567" w:firstLine="0"/>
        <w:jc w:val="center"/>
        <w:rPr>
          <w:rFonts w:ascii="Book Antiqua" w:hAnsi="Book Antiqua"/>
          <w:sz w:val="22"/>
          <w:lang w:val="hu-HU"/>
        </w:rPr>
      </w:pPr>
      <w:r w:rsidRPr="00D238EE">
        <w:rPr>
          <w:rFonts w:ascii="Book Antiqua" w:hAnsi="Book Antiqua"/>
          <w:b/>
          <w:sz w:val="22"/>
          <w:lang w:val="hu-HU"/>
        </w:rPr>
        <w:t>Az ügyvezet</w:t>
      </w:r>
      <w:r w:rsidR="00FF1E0A" w:rsidRPr="00D238EE">
        <w:rPr>
          <w:rFonts w:ascii="Book Antiqua" w:hAnsi="Book Antiqua"/>
          <w:b/>
          <w:sz w:val="22"/>
          <w:lang w:val="hu-HU"/>
        </w:rPr>
        <w:t xml:space="preserve">és </w:t>
      </w:r>
      <w:r w:rsidR="00FA59D7">
        <w:rPr>
          <w:rFonts w:ascii="Book Antiqua" w:hAnsi="Book Antiqua"/>
          <w:b/>
          <w:sz w:val="22"/>
          <w:szCs w:val="22"/>
          <w:lang w:val="hu-HU"/>
        </w:rPr>
        <w:t>és a</w:t>
      </w:r>
      <w:r w:rsidR="00FF1E0A" w:rsidRPr="00D238EE">
        <w:rPr>
          <w:rFonts w:ascii="Book Antiqua" w:hAnsi="Book Antiqua"/>
          <w:b/>
          <w:sz w:val="22"/>
          <w:szCs w:val="22"/>
          <w:lang w:val="hu-HU"/>
        </w:rPr>
        <w:t xml:space="preserve"> </w:t>
      </w:r>
      <w:r w:rsidR="00FF1E0A" w:rsidRPr="00D238EE">
        <w:rPr>
          <w:rFonts w:ascii="Book Antiqua" w:hAnsi="Book Antiqua"/>
          <w:b/>
          <w:sz w:val="22"/>
          <w:lang w:val="hu-HU"/>
        </w:rPr>
        <w:t>képviselet</w:t>
      </w:r>
    </w:p>
    <w:p w14:paraId="31C2140B" w14:textId="77777777" w:rsidR="00FF1E0A" w:rsidRPr="00D238EE" w:rsidRDefault="00FF1E0A" w:rsidP="00D238EE">
      <w:pPr>
        <w:pStyle w:val="Szvegtrzs50"/>
        <w:shd w:val="clear" w:color="auto" w:fill="auto"/>
        <w:tabs>
          <w:tab w:val="left" w:pos="709"/>
        </w:tabs>
        <w:spacing w:before="0" w:after="0" w:line="240" w:lineRule="auto"/>
        <w:ind w:left="567" w:firstLine="0"/>
        <w:jc w:val="both"/>
        <w:rPr>
          <w:rFonts w:ascii="Book Antiqua" w:hAnsi="Book Antiqua"/>
          <w:sz w:val="22"/>
          <w:lang w:val="hu-HU"/>
        </w:rPr>
      </w:pPr>
    </w:p>
    <w:p w14:paraId="31CB9782" w14:textId="25D0E89C" w:rsidR="0084477C" w:rsidRPr="00D238EE" w:rsidRDefault="0084477C" w:rsidP="00D238EE">
      <w:pPr>
        <w:pStyle w:val="Listaszerbekezds"/>
        <w:numPr>
          <w:ilvl w:val="1"/>
          <w:numId w:val="36"/>
        </w:numPr>
        <w:tabs>
          <w:tab w:val="left" w:pos="709"/>
        </w:tabs>
        <w:autoSpaceDE w:val="0"/>
        <w:autoSpaceDN w:val="0"/>
        <w:adjustRightInd w:val="0"/>
        <w:ind w:left="0" w:firstLine="0"/>
        <w:jc w:val="both"/>
        <w:rPr>
          <w:rFonts w:ascii="Book Antiqua" w:hAnsi="Book Antiqua"/>
          <w:color w:val="auto"/>
          <w:sz w:val="22"/>
          <w:lang w:val="hu-HU"/>
        </w:rPr>
      </w:pPr>
      <w:r w:rsidRPr="00D238EE">
        <w:rPr>
          <w:rFonts w:ascii="Book Antiqua" w:hAnsi="Book Antiqua"/>
          <w:color w:val="auto"/>
          <w:sz w:val="22"/>
          <w:lang w:val="hu-HU"/>
        </w:rPr>
        <w:t xml:space="preserve">Az </w:t>
      </w:r>
      <w:r w:rsidR="002C53B6" w:rsidRPr="00D238EE">
        <w:rPr>
          <w:rFonts w:ascii="Book Antiqua" w:hAnsi="Book Antiqua"/>
          <w:color w:val="auto"/>
          <w:sz w:val="22"/>
          <w:lang w:val="hu-HU"/>
        </w:rPr>
        <w:t>ügyvezető</w:t>
      </w:r>
      <w:r w:rsidRPr="00D238EE">
        <w:rPr>
          <w:rFonts w:ascii="Book Antiqua" w:hAnsi="Book Antiqua"/>
          <w:color w:val="auto"/>
          <w:sz w:val="22"/>
          <w:lang w:val="hu-HU"/>
        </w:rPr>
        <w:t xml:space="preserve"> megválasztása a </w:t>
      </w:r>
      <w:r w:rsidR="00456F3B">
        <w:rPr>
          <w:rFonts w:ascii="Book Antiqua" w:eastAsia="Times New Roman" w:hAnsi="Book Antiqua" w:cs="Times New Roman"/>
          <w:color w:val="auto"/>
          <w:sz w:val="22"/>
          <w:szCs w:val="22"/>
          <w:lang w:val="hu-HU"/>
        </w:rPr>
        <w:t>t</w:t>
      </w:r>
      <w:r w:rsidRPr="00D238EE">
        <w:rPr>
          <w:rFonts w:ascii="Book Antiqua" w:hAnsi="Book Antiqua"/>
          <w:color w:val="auto"/>
          <w:sz w:val="22"/>
          <w:lang w:val="hu-HU"/>
        </w:rPr>
        <w:t xml:space="preserve">aggyűlés hatásköre és az ügyvezetőt a </w:t>
      </w:r>
      <w:r w:rsidR="00456F3B">
        <w:rPr>
          <w:rFonts w:ascii="Book Antiqua" w:hAnsi="Book Antiqua"/>
          <w:color w:val="auto"/>
          <w:sz w:val="22"/>
          <w:lang w:val="hu-HU"/>
        </w:rPr>
        <w:t>t</w:t>
      </w:r>
      <w:r w:rsidRPr="00D238EE">
        <w:rPr>
          <w:rFonts w:ascii="Book Antiqua" w:hAnsi="Book Antiqua"/>
          <w:color w:val="auto"/>
          <w:sz w:val="22"/>
          <w:lang w:val="hu-HU"/>
        </w:rPr>
        <w:t xml:space="preserve">aggyűlés határozatlan időre választja. </w:t>
      </w:r>
    </w:p>
    <w:p w14:paraId="2696A72A" w14:textId="77777777" w:rsidR="0084477C" w:rsidRPr="00D238EE" w:rsidRDefault="0084477C" w:rsidP="00D238EE">
      <w:pPr>
        <w:pStyle w:val="Listaszerbekezds"/>
        <w:tabs>
          <w:tab w:val="left" w:pos="709"/>
        </w:tabs>
        <w:autoSpaceDE w:val="0"/>
        <w:autoSpaceDN w:val="0"/>
        <w:adjustRightInd w:val="0"/>
        <w:ind w:left="0"/>
        <w:jc w:val="both"/>
        <w:rPr>
          <w:rFonts w:ascii="Book Antiqua" w:hAnsi="Book Antiqua"/>
          <w:color w:val="auto"/>
          <w:sz w:val="22"/>
          <w:lang w:val="hu-HU"/>
        </w:rPr>
      </w:pPr>
    </w:p>
    <w:p w14:paraId="0AB76EAF" w14:textId="2EA34030" w:rsidR="0084477C" w:rsidRPr="00D238EE" w:rsidRDefault="0084477C" w:rsidP="00D238EE">
      <w:pPr>
        <w:pStyle w:val="Listaszerbekezds"/>
        <w:numPr>
          <w:ilvl w:val="1"/>
          <w:numId w:val="36"/>
        </w:numPr>
        <w:tabs>
          <w:tab w:val="left" w:pos="709"/>
        </w:tabs>
        <w:autoSpaceDE w:val="0"/>
        <w:autoSpaceDN w:val="0"/>
        <w:adjustRightInd w:val="0"/>
        <w:ind w:left="0" w:firstLine="0"/>
        <w:jc w:val="both"/>
        <w:rPr>
          <w:rFonts w:ascii="Book Antiqua" w:hAnsi="Book Antiqua"/>
          <w:color w:val="auto"/>
          <w:sz w:val="22"/>
          <w:lang w:val="hu-HU"/>
        </w:rPr>
      </w:pPr>
      <w:r w:rsidRPr="00D238EE">
        <w:rPr>
          <w:rFonts w:ascii="Book Antiqua" w:hAnsi="Book Antiqua"/>
          <w:color w:val="auto"/>
          <w:sz w:val="22"/>
          <w:lang w:val="hu-HU"/>
        </w:rPr>
        <w:t xml:space="preserve">A Társaság ügyvezetője: </w:t>
      </w:r>
    </w:p>
    <w:p w14:paraId="4A94EC55" w14:textId="77777777" w:rsidR="0084477C" w:rsidRPr="00D238EE" w:rsidRDefault="0084477C" w:rsidP="00D238EE">
      <w:pPr>
        <w:pStyle w:val="Listaszerbekezds"/>
        <w:tabs>
          <w:tab w:val="left" w:pos="709"/>
        </w:tabs>
        <w:ind w:left="0"/>
        <w:rPr>
          <w:rFonts w:ascii="Book Antiqua" w:hAnsi="Book Antiqua"/>
          <w:color w:val="auto"/>
          <w:sz w:val="22"/>
          <w:lang w:val="hu-HU"/>
        </w:rPr>
      </w:pPr>
    </w:p>
    <w:p w14:paraId="47E22AE8" w14:textId="050F15CB" w:rsidR="0084477C" w:rsidRPr="00D238EE" w:rsidRDefault="0084477C" w:rsidP="00D238EE">
      <w:pPr>
        <w:tabs>
          <w:tab w:val="left" w:pos="709"/>
        </w:tabs>
        <w:autoSpaceDE w:val="0"/>
        <w:autoSpaceDN w:val="0"/>
        <w:adjustRightInd w:val="0"/>
        <w:jc w:val="both"/>
        <w:rPr>
          <w:rFonts w:ascii="Book Antiqua" w:hAnsi="Book Antiqua"/>
          <w:color w:val="auto"/>
          <w:sz w:val="22"/>
          <w:lang w:val="hu-HU"/>
        </w:rPr>
      </w:pPr>
      <w:r w:rsidRPr="00D238EE">
        <w:rPr>
          <w:rFonts w:ascii="Book Antiqua" w:hAnsi="Book Antiqua"/>
          <w:color w:val="auto"/>
          <w:sz w:val="22"/>
          <w:lang w:val="hu-HU"/>
        </w:rPr>
        <w:t>Név: Benkő Attila</w:t>
      </w:r>
    </w:p>
    <w:p w14:paraId="2EC3AD1E" w14:textId="7F80BD56" w:rsidR="0084477C" w:rsidRPr="00D238EE" w:rsidRDefault="0084477C" w:rsidP="00D238EE">
      <w:pPr>
        <w:tabs>
          <w:tab w:val="left" w:pos="709"/>
        </w:tabs>
        <w:autoSpaceDE w:val="0"/>
        <w:autoSpaceDN w:val="0"/>
        <w:adjustRightInd w:val="0"/>
        <w:jc w:val="both"/>
        <w:rPr>
          <w:rFonts w:ascii="Book Antiqua" w:hAnsi="Book Antiqua"/>
          <w:color w:val="auto"/>
          <w:sz w:val="22"/>
          <w:lang w:val="hu-HU"/>
        </w:rPr>
      </w:pPr>
      <w:r w:rsidRPr="00D238EE">
        <w:rPr>
          <w:rFonts w:ascii="Book Antiqua" w:hAnsi="Book Antiqua"/>
          <w:color w:val="auto"/>
          <w:sz w:val="22"/>
          <w:lang w:val="hu-HU"/>
        </w:rPr>
        <w:t xml:space="preserve">Lakcím: 2200 Monor, Liliom utca 84/4. </w:t>
      </w:r>
    </w:p>
    <w:p w14:paraId="4727D887" w14:textId="77777777" w:rsidR="00804065" w:rsidRPr="00D238EE" w:rsidRDefault="00804065" w:rsidP="00D238EE">
      <w:pPr>
        <w:tabs>
          <w:tab w:val="left" w:pos="709"/>
        </w:tabs>
        <w:autoSpaceDE w:val="0"/>
        <w:autoSpaceDN w:val="0"/>
        <w:adjustRightInd w:val="0"/>
        <w:jc w:val="both"/>
        <w:rPr>
          <w:rFonts w:ascii="Book Antiqua" w:hAnsi="Book Antiqua"/>
          <w:color w:val="auto"/>
          <w:sz w:val="22"/>
          <w:lang w:val="hu-HU"/>
        </w:rPr>
      </w:pPr>
    </w:p>
    <w:p w14:paraId="3D25281D" w14:textId="1AADDAF2" w:rsidR="002C53B6" w:rsidRPr="00D238EE" w:rsidRDefault="002C53B6" w:rsidP="00D238EE">
      <w:pPr>
        <w:pStyle w:val="Listaszerbekezds"/>
        <w:numPr>
          <w:ilvl w:val="1"/>
          <w:numId w:val="36"/>
        </w:numPr>
        <w:tabs>
          <w:tab w:val="left" w:pos="709"/>
        </w:tabs>
        <w:ind w:left="0" w:firstLine="0"/>
        <w:jc w:val="both"/>
        <w:rPr>
          <w:rFonts w:ascii="Book Antiqua" w:hAnsi="Book Antiqua"/>
          <w:color w:val="auto"/>
          <w:sz w:val="22"/>
          <w:lang w:val="hu-HU"/>
        </w:rPr>
      </w:pPr>
      <w:r w:rsidRPr="00D238EE">
        <w:rPr>
          <w:rFonts w:ascii="Book Antiqua" w:hAnsi="Book Antiqua"/>
          <w:color w:val="auto"/>
          <w:sz w:val="22"/>
          <w:lang w:val="hu-HU"/>
        </w:rPr>
        <w:t xml:space="preserve">Az ügyvezető felett a </w:t>
      </w:r>
      <w:r w:rsidR="00456F3B">
        <w:rPr>
          <w:rFonts w:ascii="Book Antiqua" w:hAnsi="Book Antiqua" w:cs="Times New Roman"/>
          <w:color w:val="auto"/>
          <w:sz w:val="22"/>
          <w:szCs w:val="22"/>
          <w:lang w:val="hu-HU"/>
        </w:rPr>
        <w:t>t</w:t>
      </w:r>
      <w:r w:rsidRPr="00D238EE">
        <w:rPr>
          <w:rFonts w:ascii="Book Antiqua" w:hAnsi="Book Antiqua"/>
          <w:color w:val="auto"/>
          <w:sz w:val="22"/>
          <w:lang w:val="hu-HU"/>
        </w:rPr>
        <w:t>aggyűlés kizárólagos hatáskörébe tartozó alapvető munkáltatói jogok kivételével az egyéb munkáltatói jogokat a Magyar Állam</w:t>
      </w:r>
      <w:r w:rsidR="00C44757" w:rsidRPr="00D238EE">
        <w:rPr>
          <w:rFonts w:ascii="Book Antiqua" w:hAnsi="Book Antiqua"/>
          <w:color w:val="auto"/>
          <w:sz w:val="22"/>
          <w:lang w:val="hu-HU"/>
        </w:rPr>
        <w:t xml:space="preserve"> nevében a tulajdonosi jogokat </w:t>
      </w:r>
      <w:r w:rsidR="00C44757" w:rsidRPr="00D238EE">
        <w:rPr>
          <w:rFonts w:ascii="Book Antiqua" w:hAnsi="Book Antiqua" w:cs="Times New Roman"/>
          <w:color w:val="auto"/>
          <w:sz w:val="22"/>
          <w:szCs w:val="22"/>
          <w:lang w:val="hu-HU"/>
        </w:rPr>
        <w:t xml:space="preserve">gyakorló </w:t>
      </w:r>
      <w:r w:rsidR="00FA59D7">
        <w:rPr>
          <w:rFonts w:ascii="Book Antiqua" w:hAnsi="Book Antiqua" w:cs="Times New Roman"/>
          <w:color w:val="auto"/>
          <w:sz w:val="22"/>
          <w:szCs w:val="22"/>
          <w:lang w:val="hu-HU"/>
        </w:rPr>
        <w:t>szervezet</w:t>
      </w:r>
      <w:r w:rsidR="00C44757" w:rsidRPr="00D238EE">
        <w:rPr>
          <w:rFonts w:ascii="Book Antiqua" w:hAnsi="Book Antiqua"/>
          <w:color w:val="auto"/>
          <w:sz w:val="22"/>
          <w:lang w:val="hu-HU"/>
        </w:rPr>
        <w:t xml:space="preserve"> gyakorolja a </w:t>
      </w:r>
      <w:r w:rsidR="00AE5D2C">
        <w:rPr>
          <w:rFonts w:ascii="Book Antiqua" w:hAnsi="Book Antiqua" w:cs="Times New Roman"/>
          <w:color w:val="auto"/>
          <w:sz w:val="22"/>
          <w:szCs w:val="22"/>
          <w:lang w:val="hu-HU"/>
        </w:rPr>
        <w:t>t</w:t>
      </w:r>
      <w:r w:rsidR="00C44757" w:rsidRPr="00D238EE">
        <w:rPr>
          <w:rFonts w:ascii="Book Antiqua" w:hAnsi="Book Antiqua"/>
          <w:color w:val="auto"/>
          <w:sz w:val="22"/>
          <w:lang w:val="hu-HU"/>
        </w:rPr>
        <w:t>aggyűlés felhatalmazása alapján.</w:t>
      </w:r>
    </w:p>
    <w:p w14:paraId="69026E6E" w14:textId="77777777" w:rsidR="00C44757" w:rsidRPr="00D238EE" w:rsidRDefault="00C44757" w:rsidP="00D238EE">
      <w:pPr>
        <w:pStyle w:val="Listaszerbekezds"/>
        <w:tabs>
          <w:tab w:val="left" w:pos="709"/>
        </w:tabs>
        <w:ind w:left="0"/>
        <w:jc w:val="both"/>
        <w:rPr>
          <w:rFonts w:ascii="Book Antiqua" w:hAnsi="Book Antiqua"/>
          <w:color w:val="auto"/>
          <w:sz w:val="22"/>
          <w:lang w:val="hu-HU"/>
        </w:rPr>
      </w:pPr>
    </w:p>
    <w:p w14:paraId="4D7D99D6" w14:textId="4B220E47" w:rsidR="002C53B6" w:rsidRPr="00D238EE" w:rsidRDefault="002C53B6" w:rsidP="00D238EE">
      <w:pPr>
        <w:pStyle w:val="Listaszerbekezds"/>
        <w:numPr>
          <w:ilvl w:val="1"/>
          <w:numId w:val="36"/>
        </w:numPr>
        <w:tabs>
          <w:tab w:val="left" w:pos="709"/>
        </w:tabs>
        <w:ind w:left="0" w:firstLine="0"/>
        <w:jc w:val="both"/>
        <w:rPr>
          <w:rFonts w:ascii="Book Antiqua" w:hAnsi="Book Antiqua"/>
          <w:color w:val="auto"/>
          <w:sz w:val="22"/>
          <w:lang w:val="hu-HU"/>
        </w:rPr>
      </w:pPr>
      <w:r w:rsidRPr="00D238EE">
        <w:rPr>
          <w:rFonts w:ascii="Book Antiqua" w:hAnsi="Book Antiqua"/>
          <w:color w:val="auto"/>
          <w:sz w:val="22"/>
          <w:lang w:val="hu-HU"/>
        </w:rPr>
        <w:t xml:space="preserve">A Társaság ügyvezetője gyakorolja a munkáltatói jogokat a </w:t>
      </w:r>
      <w:r w:rsidR="005A2DAE">
        <w:rPr>
          <w:rFonts w:ascii="Book Antiqua" w:hAnsi="Book Antiqua"/>
          <w:color w:val="auto"/>
          <w:sz w:val="22"/>
          <w:lang w:val="hu-HU"/>
        </w:rPr>
        <w:t>T</w:t>
      </w:r>
      <w:r w:rsidRPr="00D238EE">
        <w:rPr>
          <w:rFonts w:ascii="Book Antiqua" w:hAnsi="Book Antiqua"/>
          <w:color w:val="auto"/>
          <w:sz w:val="22"/>
          <w:lang w:val="hu-HU"/>
        </w:rPr>
        <w:t>ársaság minden munkavállalója felett, ideértve az Mt. 208</w:t>
      </w:r>
      <w:r w:rsidRPr="00D238EE">
        <w:rPr>
          <w:rFonts w:ascii="Book Antiqua" w:hAnsi="Book Antiqua" w:cs="Times New Roman"/>
          <w:color w:val="auto"/>
          <w:sz w:val="22"/>
          <w:szCs w:val="22"/>
          <w:lang w:val="hu-HU"/>
        </w:rPr>
        <w:t>.</w:t>
      </w:r>
      <w:r w:rsidR="00FA59D7">
        <w:rPr>
          <w:rFonts w:ascii="Book Antiqua" w:hAnsi="Book Antiqua" w:cs="Times New Roman"/>
          <w:color w:val="auto"/>
          <w:sz w:val="22"/>
          <w:szCs w:val="22"/>
          <w:lang w:val="hu-HU"/>
        </w:rPr>
        <w:t xml:space="preserve"> </w:t>
      </w:r>
      <w:r w:rsidRPr="00D238EE">
        <w:rPr>
          <w:rFonts w:ascii="Book Antiqua" w:hAnsi="Book Antiqua" w:cs="Times New Roman"/>
          <w:color w:val="auto"/>
          <w:sz w:val="22"/>
          <w:szCs w:val="22"/>
          <w:lang w:val="hu-HU"/>
        </w:rPr>
        <w:t>§</w:t>
      </w:r>
      <w:r w:rsidRPr="00D238EE">
        <w:rPr>
          <w:rFonts w:ascii="Book Antiqua" w:hAnsi="Book Antiqua"/>
          <w:color w:val="auto"/>
          <w:sz w:val="22"/>
          <w:lang w:val="hu-HU"/>
        </w:rPr>
        <w:t xml:space="preserve"> (1) bekezdése szerinti első számú vezető helyettesét, valamint az Mt. 208</w:t>
      </w:r>
      <w:r w:rsidRPr="00D238EE">
        <w:rPr>
          <w:rFonts w:ascii="Book Antiqua" w:hAnsi="Book Antiqua" w:cs="Times New Roman"/>
          <w:color w:val="auto"/>
          <w:sz w:val="22"/>
          <w:szCs w:val="22"/>
          <w:lang w:val="hu-HU"/>
        </w:rPr>
        <w:t>.</w:t>
      </w:r>
      <w:r w:rsidR="00FA59D7">
        <w:rPr>
          <w:rFonts w:ascii="Book Antiqua" w:hAnsi="Book Antiqua" w:cs="Times New Roman"/>
          <w:color w:val="auto"/>
          <w:sz w:val="22"/>
          <w:szCs w:val="22"/>
          <w:lang w:val="hu-HU"/>
        </w:rPr>
        <w:t xml:space="preserve"> </w:t>
      </w:r>
      <w:r w:rsidRPr="00D238EE">
        <w:rPr>
          <w:rFonts w:ascii="Book Antiqua" w:hAnsi="Book Antiqua" w:cs="Times New Roman"/>
          <w:color w:val="auto"/>
          <w:sz w:val="22"/>
          <w:szCs w:val="22"/>
          <w:lang w:val="hu-HU"/>
        </w:rPr>
        <w:t>§</w:t>
      </w:r>
      <w:r w:rsidRPr="00D238EE">
        <w:rPr>
          <w:rFonts w:ascii="Book Antiqua" w:hAnsi="Book Antiqua"/>
          <w:color w:val="auto"/>
          <w:sz w:val="22"/>
          <w:lang w:val="hu-HU"/>
        </w:rPr>
        <w:t xml:space="preserve"> (2) bekezdésének hatálya alá tartozó munkavállalókat is, a részükre történő teljesítménykövetelmény és az ahhoz kapcsolódó juttatások (teljesítménybér vagy más juttatás) meghatározását is a tulajdonosi jogok gyakorlójának (</w:t>
      </w:r>
      <w:r w:rsidR="00456F3B">
        <w:rPr>
          <w:rFonts w:ascii="Book Antiqua" w:hAnsi="Book Antiqua"/>
          <w:color w:val="auto"/>
          <w:sz w:val="22"/>
          <w:lang w:val="hu-HU"/>
        </w:rPr>
        <w:t>t</w:t>
      </w:r>
      <w:r w:rsidRPr="00D238EE">
        <w:rPr>
          <w:rFonts w:ascii="Book Antiqua" w:hAnsi="Book Antiqua"/>
          <w:color w:val="auto"/>
          <w:sz w:val="22"/>
          <w:lang w:val="hu-HU"/>
        </w:rPr>
        <w:t>aggyűlés) Mt. 207</w:t>
      </w:r>
      <w:r w:rsidRPr="00D238EE">
        <w:rPr>
          <w:rFonts w:ascii="Book Antiqua" w:hAnsi="Book Antiqua" w:cs="Times New Roman"/>
          <w:color w:val="auto"/>
          <w:sz w:val="22"/>
          <w:szCs w:val="22"/>
          <w:lang w:val="hu-HU"/>
        </w:rPr>
        <w:t>.</w:t>
      </w:r>
      <w:r w:rsidR="00FA59D7">
        <w:rPr>
          <w:rFonts w:ascii="Book Antiqua" w:hAnsi="Book Antiqua" w:cs="Times New Roman"/>
          <w:color w:val="auto"/>
          <w:sz w:val="22"/>
          <w:szCs w:val="22"/>
          <w:lang w:val="hu-HU"/>
        </w:rPr>
        <w:t xml:space="preserve"> </w:t>
      </w:r>
      <w:r w:rsidRPr="00D238EE">
        <w:rPr>
          <w:rFonts w:ascii="Book Antiqua" w:hAnsi="Book Antiqua" w:cs="Times New Roman"/>
          <w:color w:val="auto"/>
          <w:sz w:val="22"/>
          <w:szCs w:val="22"/>
          <w:lang w:val="hu-HU"/>
        </w:rPr>
        <w:t>§</w:t>
      </w:r>
      <w:r w:rsidRPr="00D238EE">
        <w:rPr>
          <w:rFonts w:ascii="Book Antiqua" w:hAnsi="Book Antiqua"/>
          <w:color w:val="auto"/>
          <w:sz w:val="22"/>
          <w:lang w:val="hu-HU"/>
        </w:rPr>
        <w:t xml:space="preserve"> (5) bekezdése szerinti felhatalmazás alapján. </w:t>
      </w:r>
    </w:p>
    <w:p w14:paraId="782D74B4" w14:textId="77777777" w:rsidR="002C53B6" w:rsidRPr="00D238EE" w:rsidRDefault="002C53B6" w:rsidP="00D238EE">
      <w:pPr>
        <w:pStyle w:val="Listaszerbekezds"/>
        <w:tabs>
          <w:tab w:val="left" w:pos="709"/>
        </w:tabs>
        <w:ind w:left="0"/>
        <w:jc w:val="both"/>
        <w:rPr>
          <w:rFonts w:ascii="Book Antiqua" w:hAnsi="Book Antiqua"/>
          <w:color w:val="auto"/>
          <w:sz w:val="22"/>
          <w:lang w:val="hu-HU"/>
        </w:rPr>
      </w:pPr>
    </w:p>
    <w:p w14:paraId="24A77140" w14:textId="504B2188" w:rsidR="002C53B6" w:rsidRPr="005A2DAE" w:rsidRDefault="002C53B6" w:rsidP="00D238EE">
      <w:pPr>
        <w:pStyle w:val="Listaszerbekezds"/>
        <w:numPr>
          <w:ilvl w:val="1"/>
          <w:numId w:val="36"/>
        </w:numPr>
        <w:tabs>
          <w:tab w:val="left" w:pos="709"/>
        </w:tabs>
        <w:ind w:left="0" w:firstLine="0"/>
        <w:jc w:val="both"/>
        <w:rPr>
          <w:rFonts w:ascii="Book Antiqua" w:hAnsi="Book Antiqua"/>
          <w:color w:val="auto"/>
          <w:sz w:val="22"/>
          <w:lang w:val="hu-HU"/>
        </w:rPr>
      </w:pPr>
      <w:r w:rsidRPr="005A2DAE">
        <w:rPr>
          <w:rFonts w:ascii="Book Antiqua" w:hAnsi="Book Antiqua"/>
          <w:color w:val="auto"/>
          <w:sz w:val="22"/>
          <w:lang w:val="hu-HU"/>
        </w:rPr>
        <w:t xml:space="preserve">Az ügyvezető önálló képviseleti joggal és cégjegyzési jogosultsággal rendelkezik az aláírási címpéldányban </w:t>
      </w:r>
      <w:r w:rsidR="009C4FE3" w:rsidRPr="00903B69">
        <w:rPr>
          <w:rFonts w:ascii="Book Antiqua" w:hAnsi="Book Antiqua" w:cs="Times New Roman"/>
          <w:color w:val="auto"/>
          <w:sz w:val="22"/>
          <w:szCs w:val="22"/>
          <w:lang w:val="hu-HU"/>
        </w:rPr>
        <w:t>vagy</w:t>
      </w:r>
      <w:r w:rsidR="00924650" w:rsidRPr="00903B69">
        <w:rPr>
          <w:rFonts w:ascii="Book Antiqua" w:hAnsi="Book Antiqua" w:cs="Times New Roman"/>
          <w:color w:val="auto"/>
          <w:sz w:val="22"/>
          <w:szCs w:val="22"/>
          <w:lang w:val="hu-HU"/>
        </w:rPr>
        <w:t xml:space="preserve"> </w:t>
      </w:r>
      <w:r w:rsidR="009C4FE3" w:rsidRPr="00903B69">
        <w:rPr>
          <w:rFonts w:ascii="Book Antiqua" w:hAnsi="Book Antiqua" w:cs="Times New Roman"/>
          <w:color w:val="auto"/>
          <w:sz w:val="22"/>
          <w:szCs w:val="22"/>
          <w:lang w:val="hu-HU"/>
        </w:rPr>
        <w:t>ügyvéd által ellenjegyzett aláírásmintában</w:t>
      </w:r>
      <w:r w:rsidRPr="00903B69">
        <w:rPr>
          <w:rFonts w:ascii="Book Antiqua" w:hAnsi="Book Antiqua" w:cs="Times New Roman"/>
          <w:color w:val="auto"/>
          <w:sz w:val="22"/>
          <w:szCs w:val="22"/>
          <w:lang w:val="hu-HU"/>
        </w:rPr>
        <w:t xml:space="preserve"> </w:t>
      </w:r>
      <w:r w:rsidRPr="00903B69">
        <w:rPr>
          <w:rFonts w:ascii="Book Antiqua" w:hAnsi="Book Antiqua"/>
          <w:color w:val="auto"/>
          <w:sz w:val="22"/>
          <w:lang w:val="hu-HU"/>
        </w:rPr>
        <w:t xml:space="preserve">foglaltak szerint. Az ügyvezető </w:t>
      </w:r>
      <w:r w:rsidR="004A0656" w:rsidRPr="00903B69">
        <w:rPr>
          <w:rFonts w:ascii="Book Antiqua" w:hAnsi="Book Antiqua"/>
          <w:color w:val="auto"/>
          <w:sz w:val="22"/>
          <w:lang w:val="hu-HU"/>
        </w:rPr>
        <w:t xml:space="preserve">képviseli </w:t>
      </w:r>
      <w:r w:rsidRPr="00903B69">
        <w:rPr>
          <w:rFonts w:ascii="Book Antiqua" w:hAnsi="Book Antiqua"/>
          <w:color w:val="auto"/>
          <w:sz w:val="22"/>
          <w:lang w:val="hu-HU"/>
        </w:rPr>
        <w:t>a Társaságot</w:t>
      </w:r>
      <w:r w:rsidRPr="005A2DAE">
        <w:rPr>
          <w:rFonts w:ascii="Book Antiqua" w:hAnsi="Book Antiqua"/>
          <w:color w:val="auto"/>
          <w:sz w:val="22"/>
          <w:lang w:val="hu-HU"/>
        </w:rPr>
        <w:t xml:space="preserve"> harmadik személyekkel szemben, valamint bíróságok és más hatóságok előtt.</w:t>
      </w:r>
    </w:p>
    <w:p w14:paraId="6F16C646" w14:textId="77777777" w:rsidR="002C53B6" w:rsidRPr="00D238EE" w:rsidRDefault="002C53B6" w:rsidP="00D238EE">
      <w:pPr>
        <w:pStyle w:val="Listaszerbekezds"/>
        <w:tabs>
          <w:tab w:val="left" w:pos="709"/>
        </w:tabs>
        <w:ind w:left="0"/>
        <w:jc w:val="both"/>
        <w:rPr>
          <w:rFonts w:ascii="Book Antiqua" w:hAnsi="Book Antiqua"/>
          <w:color w:val="auto"/>
          <w:sz w:val="22"/>
          <w:lang w:val="hu-HU"/>
        </w:rPr>
      </w:pPr>
    </w:p>
    <w:p w14:paraId="5182FFCE" w14:textId="2C174A47" w:rsidR="002C53B6" w:rsidRPr="00D238EE" w:rsidRDefault="002C53B6" w:rsidP="00D238EE">
      <w:pPr>
        <w:pStyle w:val="Listaszerbekezds"/>
        <w:numPr>
          <w:ilvl w:val="1"/>
          <w:numId w:val="36"/>
        </w:numPr>
        <w:tabs>
          <w:tab w:val="left" w:pos="709"/>
        </w:tabs>
        <w:ind w:left="0" w:firstLine="0"/>
        <w:jc w:val="both"/>
        <w:rPr>
          <w:rFonts w:ascii="Book Antiqua" w:hAnsi="Book Antiqua"/>
          <w:color w:val="auto"/>
          <w:sz w:val="22"/>
          <w:lang w:val="hu-HU"/>
        </w:rPr>
      </w:pPr>
      <w:r w:rsidRPr="00D238EE">
        <w:rPr>
          <w:rFonts w:ascii="Book Antiqua" w:hAnsi="Book Antiqua"/>
          <w:color w:val="auto"/>
          <w:sz w:val="22"/>
          <w:lang w:val="hu-HU"/>
        </w:rPr>
        <w:t>Az ügyvezetőt a 2007. évi CLII. törvény alapján vagyonnyilatkozat-tételi kötelezettség terheli.</w:t>
      </w:r>
    </w:p>
    <w:p w14:paraId="726C1AF2" w14:textId="77777777" w:rsidR="002C53B6" w:rsidRPr="00D238EE" w:rsidRDefault="002C53B6" w:rsidP="00D238EE">
      <w:pPr>
        <w:pStyle w:val="Listaszerbekezds"/>
        <w:tabs>
          <w:tab w:val="left" w:pos="709"/>
        </w:tabs>
        <w:ind w:left="0"/>
        <w:rPr>
          <w:rFonts w:ascii="Book Antiqua" w:hAnsi="Book Antiqua"/>
          <w:color w:val="auto"/>
          <w:sz w:val="22"/>
          <w:lang w:val="hu-HU"/>
        </w:rPr>
      </w:pPr>
    </w:p>
    <w:p w14:paraId="14894D6D" w14:textId="4660F2F9" w:rsidR="002C53B6" w:rsidRPr="00D238EE" w:rsidRDefault="002C53B6" w:rsidP="00D238EE">
      <w:pPr>
        <w:pStyle w:val="Listaszerbekezds"/>
        <w:numPr>
          <w:ilvl w:val="1"/>
          <w:numId w:val="36"/>
        </w:numPr>
        <w:tabs>
          <w:tab w:val="left" w:pos="709"/>
        </w:tabs>
        <w:ind w:left="0" w:firstLine="0"/>
        <w:jc w:val="both"/>
        <w:rPr>
          <w:rFonts w:ascii="Book Antiqua" w:hAnsi="Book Antiqua"/>
          <w:color w:val="auto"/>
          <w:sz w:val="22"/>
          <w:lang w:val="hu-HU"/>
        </w:rPr>
      </w:pPr>
      <w:r w:rsidRPr="00D238EE">
        <w:rPr>
          <w:rFonts w:ascii="Book Antiqua" w:hAnsi="Book Antiqua"/>
          <w:color w:val="auto"/>
          <w:sz w:val="22"/>
          <w:lang w:val="hu-HU"/>
        </w:rPr>
        <w:t>A nemzetbiztonsági szolgálatokról szóló 1995. évi CXXV. törvény 74</w:t>
      </w:r>
      <w:r w:rsidRPr="00D238EE">
        <w:rPr>
          <w:rFonts w:ascii="Book Antiqua" w:hAnsi="Book Antiqua" w:cs="Times New Roman"/>
          <w:color w:val="auto"/>
          <w:sz w:val="22"/>
          <w:szCs w:val="22"/>
          <w:lang w:val="hu-HU"/>
        </w:rPr>
        <w:t>.</w:t>
      </w:r>
      <w:r w:rsidR="00FA59D7">
        <w:rPr>
          <w:rFonts w:ascii="Book Antiqua" w:hAnsi="Book Antiqua" w:cs="Times New Roman"/>
          <w:color w:val="auto"/>
          <w:sz w:val="22"/>
          <w:szCs w:val="22"/>
          <w:lang w:val="hu-HU"/>
        </w:rPr>
        <w:t xml:space="preserve"> </w:t>
      </w:r>
      <w:r w:rsidRPr="00D238EE">
        <w:rPr>
          <w:rFonts w:ascii="Book Antiqua" w:hAnsi="Book Antiqua" w:cs="Times New Roman"/>
          <w:color w:val="auto"/>
          <w:sz w:val="22"/>
          <w:szCs w:val="22"/>
          <w:lang w:val="hu-HU"/>
        </w:rPr>
        <w:t>§</w:t>
      </w:r>
      <w:r w:rsidRPr="00D238EE">
        <w:rPr>
          <w:rFonts w:ascii="Book Antiqua" w:hAnsi="Book Antiqua"/>
          <w:color w:val="auto"/>
          <w:sz w:val="22"/>
          <w:lang w:val="hu-HU"/>
        </w:rPr>
        <w:t xml:space="preserve"> </w:t>
      </w:r>
      <w:proofErr w:type="spellStart"/>
      <w:r w:rsidRPr="00D238EE">
        <w:rPr>
          <w:rFonts w:ascii="Book Antiqua" w:hAnsi="Book Antiqua"/>
          <w:color w:val="auto"/>
          <w:sz w:val="22"/>
          <w:lang w:val="hu-HU"/>
        </w:rPr>
        <w:t>ij</w:t>
      </w:r>
      <w:proofErr w:type="spellEnd"/>
      <w:r w:rsidRPr="00D238EE">
        <w:rPr>
          <w:rFonts w:ascii="Book Antiqua" w:hAnsi="Book Antiqua"/>
          <w:color w:val="auto"/>
          <w:sz w:val="22"/>
          <w:lang w:val="hu-HU"/>
        </w:rPr>
        <w:t xml:space="preserve">) pontja alapján nemzetbiztonsági ellenőrzés hatálya alá eső személynek minősül az állami vagy a többségi állami tulajdonban lévő gazdálkodó szervezet vezető tisztségviselője, vezető állású munkavállalója. </w:t>
      </w:r>
    </w:p>
    <w:p w14:paraId="71CE938B" w14:textId="77777777" w:rsidR="002C53B6" w:rsidRPr="00D238EE" w:rsidRDefault="002C53B6" w:rsidP="00D238EE">
      <w:pPr>
        <w:pStyle w:val="Listaszerbekezds"/>
        <w:tabs>
          <w:tab w:val="left" w:pos="709"/>
        </w:tabs>
        <w:ind w:left="0"/>
        <w:rPr>
          <w:rFonts w:ascii="Book Antiqua" w:hAnsi="Book Antiqua"/>
          <w:color w:val="auto"/>
          <w:sz w:val="22"/>
          <w:lang w:val="hu-HU"/>
        </w:rPr>
      </w:pPr>
    </w:p>
    <w:p w14:paraId="468EDD5A" w14:textId="2ACAC9C0" w:rsidR="002C53B6" w:rsidRPr="00D238EE" w:rsidRDefault="002C53B6" w:rsidP="00D238EE">
      <w:pPr>
        <w:pStyle w:val="Listaszerbekezds"/>
        <w:numPr>
          <w:ilvl w:val="1"/>
          <w:numId w:val="36"/>
        </w:numPr>
        <w:tabs>
          <w:tab w:val="left" w:pos="709"/>
        </w:tabs>
        <w:ind w:left="0" w:firstLine="0"/>
        <w:jc w:val="both"/>
        <w:rPr>
          <w:rFonts w:ascii="Book Antiqua" w:hAnsi="Book Antiqua"/>
          <w:color w:val="auto"/>
          <w:sz w:val="22"/>
          <w:lang w:val="hu-HU"/>
        </w:rPr>
      </w:pPr>
      <w:r w:rsidRPr="00D238EE">
        <w:rPr>
          <w:rFonts w:ascii="Book Antiqua" w:hAnsi="Book Antiqua"/>
          <w:color w:val="auto"/>
          <w:sz w:val="22"/>
          <w:lang w:val="hu-HU"/>
        </w:rPr>
        <w:t xml:space="preserve">Az ügyvezető a Társaság munkaszervezetének, valamint napi operatív tevékenységének irányítását a jelen Társasági szerződésben, a taggyűlési határozatokban, a Társaság Szervezeti és Működési Szabályzatában, valamint egyéb belső szabályozásokban meghatározottak szerint látja el. </w:t>
      </w:r>
    </w:p>
    <w:p w14:paraId="69CFF0AF" w14:textId="77777777" w:rsidR="002C53B6" w:rsidRPr="00D238EE" w:rsidRDefault="002C53B6" w:rsidP="00D238EE">
      <w:pPr>
        <w:pStyle w:val="Listaszerbekezds"/>
        <w:tabs>
          <w:tab w:val="left" w:pos="709"/>
        </w:tabs>
        <w:ind w:left="0"/>
        <w:rPr>
          <w:rFonts w:ascii="Book Antiqua" w:hAnsi="Book Antiqua"/>
          <w:color w:val="auto"/>
          <w:sz w:val="22"/>
          <w:lang w:val="hu-HU"/>
        </w:rPr>
      </w:pPr>
    </w:p>
    <w:p w14:paraId="3DCA0BFC" w14:textId="77777777" w:rsidR="002C53B6" w:rsidRPr="00D238EE" w:rsidRDefault="002C53B6" w:rsidP="00D238EE">
      <w:pPr>
        <w:pStyle w:val="Listaszerbekezds"/>
        <w:numPr>
          <w:ilvl w:val="1"/>
          <w:numId w:val="36"/>
        </w:numPr>
        <w:tabs>
          <w:tab w:val="left" w:pos="709"/>
        </w:tabs>
        <w:ind w:left="0" w:firstLine="0"/>
        <w:jc w:val="both"/>
        <w:rPr>
          <w:rFonts w:ascii="Book Antiqua" w:hAnsi="Book Antiqua"/>
          <w:color w:val="auto"/>
          <w:sz w:val="22"/>
          <w:lang w:val="hu-HU"/>
        </w:rPr>
      </w:pPr>
      <w:r w:rsidRPr="00D238EE">
        <w:rPr>
          <w:rFonts w:ascii="Book Antiqua" w:hAnsi="Book Antiqua"/>
          <w:color w:val="auto"/>
          <w:sz w:val="22"/>
          <w:lang w:val="hu-HU"/>
        </w:rPr>
        <w:t>Az ügyvezető hatásköre kiterjed minden olyan döntés meghozatalára, amely jogszabály, illetve a jelen Társasági szerződés értelmében nem tartozik más szerv vagy személy hatáskörébe</w:t>
      </w:r>
    </w:p>
    <w:p w14:paraId="0B3AAA8D" w14:textId="77777777" w:rsidR="002C53B6" w:rsidRPr="00D238EE" w:rsidRDefault="002C53B6" w:rsidP="00D238EE">
      <w:pPr>
        <w:pStyle w:val="Listaszerbekezds"/>
        <w:tabs>
          <w:tab w:val="left" w:pos="709"/>
        </w:tabs>
        <w:ind w:left="0"/>
        <w:rPr>
          <w:rFonts w:ascii="Book Antiqua" w:hAnsi="Book Antiqua"/>
          <w:sz w:val="22"/>
          <w:lang w:val="hu-HU"/>
        </w:rPr>
      </w:pPr>
    </w:p>
    <w:p w14:paraId="2B2CDF84" w14:textId="4E2A9BB1" w:rsidR="00C44757" w:rsidRPr="00D238EE" w:rsidRDefault="002C53B6" w:rsidP="00D238EE">
      <w:pPr>
        <w:pStyle w:val="Listaszerbekezds"/>
        <w:numPr>
          <w:ilvl w:val="1"/>
          <w:numId w:val="36"/>
        </w:numPr>
        <w:tabs>
          <w:tab w:val="left" w:pos="709"/>
        </w:tabs>
        <w:ind w:left="0" w:firstLine="0"/>
        <w:jc w:val="both"/>
        <w:rPr>
          <w:rFonts w:ascii="Book Antiqua" w:hAnsi="Book Antiqua"/>
          <w:color w:val="auto"/>
          <w:sz w:val="22"/>
          <w:lang w:val="hu-HU"/>
        </w:rPr>
      </w:pPr>
      <w:r w:rsidRPr="00D238EE">
        <w:rPr>
          <w:rFonts w:ascii="Book Antiqua" w:hAnsi="Book Antiqua"/>
          <w:sz w:val="22"/>
          <w:lang w:val="hu-HU"/>
        </w:rPr>
        <w:t>Az ügyvezető hatásköre különösen</w:t>
      </w:r>
      <w:r w:rsidR="00EA5973" w:rsidRPr="00D238EE">
        <w:rPr>
          <w:rFonts w:ascii="Book Antiqua" w:hAnsi="Book Antiqua"/>
          <w:sz w:val="22"/>
          <w:szCs w:val="22"/>
          <w:lang w:val="hu-HU"/>
        </w:rPr>
        <w:t>:</w:t>
      </w:r>
    </w:p>
    <w:p w14:paraId="53A3C744" w14:textId="77777777" w:rsidR="00C44757" w:rsidRPr="00D238EE" w:rsidRDefault="00C44757" w:rsidP="00D238EE">
      <w:pPr>
        <w:tabs>
          <w:tab w:val="left" w:pos="709"/>
        </w:tabs>
        <w:jc w:val="both"/>
        <w:rPr>
          <w:rFonts w:ascii="Book Antiqua" w:hAnsi="Book Antiqua"/>
          <w:color w:val="auto"/>
          <w:sz w:val="22"/>
          <w:lang w:val="hu-HU"/>
        </w:rPr>
      </w:pPr>
    </w:p>
    <w:p w14:paraId="60C61DCA" w14:textId="3AD7E4E9" w:rsidR="003D4470" w:rsidRPr="00D238EE" w:rsidRDefault="002C53B6" w:rsidP="00D238EE">
      <w:pPr>
        <w:pStyle w:val="Listaszerbekezds"/>
        <w:numPr>
          <w:ilvl w:val="2"/>
          <w:numId w:val="36"/>
        </w:numPr>
        <w:tabs>
          <w:tab w:val="left" w:pos="709"/>
        </w:tabs>
        <w:spacing w:before="120" w:after="120"/>
        <w:ind w:left="567" w:hanging="567"/>
        <w:jc w:val="both"/>
        <w:rPr>
          <w:rFonts w:ascii="Book Antiqua" w:hAnsi="Book Antiqua"/>
          <w:color w:val="auto"/>
          <w:sz w:val="22"/>
          <w:lang w:val="hu-HU"/>
        </w:rPr>
      </w:pPr>
      <w:r w:rsidRPr="00D238EE">
        <w:rPr>
          <w:rFonts w:ascii="Book Antiqua" w:hAnsi="Book Antiqua"/>
          <w:color w:val="auto"/>
          <w:sz w:val="22"/>
          <w:lang w:val="hu-HU"/>
        </w:rPr>
        <w:t>képviseli a Társaságot harmadik személyekkel szemben, bíróságok és más hatóságok előtt;</w:t>
      </w:r>
    </w:p>
    <w:p w14:paraId="0348133F" w14:textId="5B135981" w:rsidR="00C44757" w:rsidRPr="00D238EE" w:rsidRDefault="002C53B6" w:rsidP="00D238EE">
      <w:pPr>
        <w:pStyle w:val="Listaszerbekezds"/>
        <w:numPr>
          <w:ilvl w:val="2"/>
          <w:numId w:val="36"/>
        </w:numPr>
        <w:tabs>
          <w:tab w:val="left" w:pos="709"/>
        </w:tabs>
        <w:spacing w:before="120" w:after="120"/>
        <w:ind w:left="567" w:hanging="567"/>
        <w:jc w:val="both"/>
        <w:rPr>
          <w:rFonts w:ascii="Book Antiqua" w:hAnsi="Book Antiqua"/>
          <w:color w:val="auto"/>
          <w:sz w:val="22"/>
          <w:lang w:val="hu-HU"/>
        </w:rPr>
      </w:pPr>
      <w:r w:rsidRPr="00D238EE">
        <w:rPr>
          <w:rFonts w:ascii="Book Antiqua" w:hAnsi="Book Antiqua"/>
          <w:color w:val="auto"/>
          <w:sz w:val="22"/>
          <w:lang w:val="hu-HU"/>
        </w:rPr>
        <w:t>kialakítja a Társaság munkaszervezetét</w:t>
      </w:r>
      <w:r w:rsidR="00C44757" w:rsidRPr="00D238EE">
        <w:rPr>
          <w:rFonts w:ascii="Book Antiqua" w:hAnsi="Book Antiqua"/>
          <w:color w:val="auto"/>
          <w:sz w:val="22"/>
          <w:lang w:val="hu-HU"/>
        </w:rPr>
        <w:t>;</w:t>
      </w:r>
    </w:p>
    <w:p w14:paraId="0AB5DB25" w14:textId="276E7F0C" w:rsidR="00C44757" w:rsidRPr="00D238EE" w:rsidRDefault="002C53B6" w:rsidP="00D238EE">
      <w:pPr>
        <w:pStyle w:val="Listaszerbekezds"/>
        <w:numPr>
          <w:ilvl w:val="2"/>
          <w:numId w:val="36"/>
        </w:numPr>
        <w:tabs>
          <w:tab w:val="left" w:pos="709"/>
        </w:tabs>
        <w:spacing w:before="120" w:after="120"/>
        <w:ind w:left="567" w:hanging="567"/>
        <w:jc w:val="both"/>
        <w:rPr>
          <w:rFonts w:ascii="Book Antiqua" w:hAnsi="Book Antiqua"/>
          <w:color w:val="auto"/>
          <w:sz w:val="22"/>
          <w:lang w:val="hu-HU"/>
        </w:rPr>
      </w:pPr>
      <w:r w:rsidRPr="00D238EE">
        <w:rPr>
          <w:rFonts w:ascii="Book Antiqua" w:hAnsi="Book Antiqua"/>
          <w:color w:val="auto"/>
          <w:sz w:val="22"/>
          <w:lang w:val="hu-HU"/>
        </w:rPr>
        <w:t>gondoskodik a Társaság üzleti könyveinek szabályszerű vezetéséről, nyilvántartási, elszámolási és adózási kötelezettségének teljesítéséről;</w:t>
      </w:r>
    </w:p>
    <w:p w14:paraId="4C81CA46" w14:textId="2528E918" w:rsidR="00C44757" w:rsidRPr="00D238EE" w:rsidRDefault="002C53B6" w:rsidP="00D238EE">
      <w:pPr>
        <w:pStyle w:val="Listaszerbekezds"/>
        <w:numPr>
          <w:ilvl w:val="2"/>
          <w:numId w:val="36"/>
        </w:numPr>
        <w:tabs>
          <w:tab w:val="left" w:pos="709"/>
        </w:tabs>
        <w:spacing w:before="120" w:after="120"/>
        <w:ind w:left="567" w:hanging="567"/>
        <w:jc w:val="both"/>
        <w:rPr>
          <w:rFonts w:ascii="Book Antiqua" w:hAnsi="Book Antiqua"/>
          <w:color w:val="auto"/>
          <w:sz w:val="22"/>
          <w:lang w:val="hu-HU"/>
        </w:rPr>
      </w:pPr>
      <w:r w:rsidRPr="00D238EE">
        <w:rPr>
          <w:rFonts w:ascii="Book Antiqua" w:hAnsi="Book Antiqua"/>
          <w:color w:val="auto"/>
          <w:sz w:val="22"/>
          <w:lang w:val="hu-HU"/>
        </w:rPr>
        <w:t xml:space="preserve">elkészíti a Társaság Számviteli törvény szerinti beszámolóját, valamint az adózott eredmény felhasználására vonatkozó javaslatot </w:t>
      </w:r>
      <w:r w:rsidR="00C44757" w:rsidRPr="00D238EE">
        <w:rPr>
          <w:rFonts w:ascii="Book Antiqua" w:hAnsi="Book Antiqua"/>
          <w:color w:val="auto"/>
          <w:sz w:val="22"/>
          <w:lang w:val="hu-HU"/>
        </w:rPr>
        <w:t>taggyűlési</w:t>
      </w:r>
      <w:r w:rsidRPr="00D238EE">
        <w:rPr>
          <w:rFonts w:ascii="Book Antiqua" w:hAnsi="Book Antiqua"/>
          <w:color w:val="auto"/>
          <w:sz w:val="22"/>
          <w:lang w:val="hu-HU"/>
        </w:rPr>
        <w:t xml:space="preserve"> jóváhagyásra történő előterjesztés érdekében;</w:t>
      </w:r>
    </w:p>
    <w:p w14:paraId="10A4E441" w14:textId="42C43198" w:rsidR="00C44757" w:rsidRPr="00D238EE" w:rsidRDefault="002C53B6" w:rsidP="00D238EE">
      <w:pPr>
        <w:pStyle w:val="Listaszerbekezds"/>
        <w:numPr>
          <w:ilvl w:val="2"/>
          <w:numId w:val="36"/>
        </w:numPr>
        <w:tabs>
          <w:tab w:val="left" w:pos="709"/>
        </w:tabs>
        <w:spacing w:before="120" w:after="120"/>
        <w:ind w:left="567" w:hanging="567"/>
        <w:jc w:val="both"/>
        <w:rPr>
          <w:rFonts w:ascii="Book Antiqua" w:hAnsi="Book Antiqua"/>
          <w:color w:val="auto"/>
          <w:sz w:val="22"/>
          <w:lang w:val="hu-HU"/>
        </w:rPr>
      </w:pPr>
      <w:r w:rsidRPr="00D238EE">
        <w:rPr>
          <w:rFonts w:ascii="Book Antiqua" w:hAnsi="Book Antiqua"/>
          <w:color w:val="auto"/>
          <w:sz w:val="22"/>
          <w:lang w:val="hu-HU"/>
        </w:rPr>
        <w:t>a felügyelőbizottság és az állandó könyvvizsgáló részére a törvényben meghatározott feladataik ellátása érdekében szükséges tájékoztatást megadja, a társaság irataiba, számviteli nyilvántartásaiba, könyveibe betekintést enged;</w:t>
      </w:r>
    </w:p>
    <w:p w14:paraId="55D977EA" w14:textId="048AB14D" w:rsidR="00C44757" w:rsidRPr="00D238EE" w:rsidRDefault="002C53B6" w:rsidP="00D238EE">
      <w:pPr>
        <w:pStyle w:val="Listaszerbekezds"/>
        <w:numPr>
          <w:ilvl w:val="2"/>
          <w:numId w:val="36"/>
        </w:numPr>
        <w:tabs>
          <w:tab w:val="left" w:pos="709"/>
        </w:tabs>
        <w:spacing w:before="120" w:after="120"/>
        <w:ind w:left="567" w:hanging="567"/>
        <w:jc w:val="both"/>
        <w:rPr>
          <w:rFonts w:ascii="Book Antiqua" w:hAnsi="Book Antiqua"/>
          <w:color w:val="auto"/>
          <w:sz w:val="22"/>
          <w:lang w:val="hu-HU"/>
        </w:rPr>
      </w:pPr>
      <w:r w:rsidRPr="00D238EE">
        <w:rPr>
          <w:rFonts w:ascii="Book Antiqua" w:hAnsi="Book Antiqua"/>
          <w:color w:val="auto"/>
          <w:sz w:val="22"/>
          <w:lang w:val="hu-HU"/>
        </w:rPr>
        <w:t>megteszi a cégbírósági bejelentéseket, gondoskodik a Javadalmazási Szabályzatnak – figyelemmel a Takarékos tv. rendelkezéseiben foglaltakra – a</w:t>
      </w:r>
      <w:r w:rsidR="00C44757" w:rsidRPr="00D238EE">
        <w:rPr>
          <w:rFonts w:ascii="Book Antiqua" w:hAnsi="Book Antiqua"/>
          <w:color w:val="auto"/>
          <w:sz w:val="22"/>
          <w:lang w:val="hu-HU"/>
        </w:rPr>
        <w:t xml:space="preserve"> </w:t>
      </w:r>
      <w:r w:rsidR="00456F3B">
        <w:rPr>
          <w:rFonts w:ascii="Book Antiqua" w:hAnsi="Book Antiqua"/>
          <w:color w:val="auto"/>
          <w:sz w:val="22"/>
          <w:lang w:val="hu-HU"/>
        </w:rPr>
        <w:t>t</w:t>
      </w:r>
      <w:r w:rsidR="00C44757" w:rsidRPr="00D238EE">
        <w:rPr>
          <w:rFonts w:ascii="Book Antiqua" w:hAnsi="Book Antiqua"/>
          <w:color w:val="auto"/>
          <w:sz w:val="22"/>
          <w:lang w:val="hu-HU"/>
        </w:rPr>
        <w:t xml:space="preserve">aggyűlés </w:t>
      </w:r>
      <w:r w:rsidRPr="00D238EE">
        <w:rPr>
          <w:rFonts w:ascii="Book Antiqua" w:hAnsi="Book Antiqua"/>
          <w:color w:val="auto"/>
          <w:sz w:val="22"/>
          <w:lang w:val="hu-HU"/>
        </w:rPr>
        <w:t>általi elfogadástól számított 30 napon belül a cégiratok közé történő letétbe helyezéséről;</w:t>
      </w:r>
    </w:p>
    <w:p w14:paraId="3622C262" w14:textId="4A950C82" w:rsidR="003D4470" w:rsidRPr="00D238EE" w:rsidRDefault="002C53B6" w:rsidP="00D238EE">
      <w:pPr>
        <w:pStyle w:val="Listaszerbekezds"/>
        <w:numPr>
          <w:ilvl w:val="2"/>
          <w:numId w:val="36"/>
        </w:numPr>
        <w:tabs>
          <w:tab w:val="left" w:pos="709"/>
        </w:tabs>
        <w:spacing w:before="120" w:after="120"/>
        <w:ind w:left="567" w:hanging="567"/>
        <w:jc w:val="both"/>
        <w:rPr>
          <w:rFonts w:ascii="Book Antiqua" w:hAnsi="Book Antiqua"/>
          <w:color w:val="auto"/>
          <w:sz w:val="22"/>
          <w:lang w:val="hu-HU"/>
        </w:rPr>
      </w:pPr>
      <w:r w:rsidRPr="00D238EE">
        <w:rPr>
          <w:rFonts w:ascii="Book Antiqua" w:hAnsi="Book Antiqua"/>
          <w:color w:val="auto"/>
          <w:sz w:val="22"/>
          <w:lang w:val="hu-HU"/>
        </w:rPr>
        <w:t>dönt a Társaság munkavállalói részére cégjegyzési jogosultság biztosításáról, illetve visszavonásáról;</w:t>
      </w:r>
    </w:p>
    <w:p w14:paraId="3D59E611" w14:textId="0AE27233" w:rsidR="003D4470" w:rsidRPr="00D238EE" w:rsidRDefault="002C53B6" w:rsidP="00D238EE">
      <w:pPr>
        <w:pStyle w:val="Listaszerbekezds"/>
        <w:numPr>
          <w:ilvl w:val="2"/>
          <w:numId w:val="36"/>
        </w:numPr>
        <w:tabs>
          <w:tab w:val="left" w:pos="709"/>
        </w:tabs>
        <w:spacing w:before="120" w:after="120"/>
        <w:ind w:left="567" w:hanging="567"/>
        <w:jc w:val="both"/>
        <w:rPr>
          <w:rFonts w:ascii="Book Antiqua" w:hAnsi="Book Antiqua"/>
          <w:color w:val="auto"/>
          <w:sz w:val="22"/>
          <w:lang w:val="hu-HU"/>
        </w:rPr>
      </w:pPr>
      <w:r w:rsidRPr="00D238EE">
        <w:rPr>
          <w:rFonts w:ascii="Book Antiqua" w:hAnsi="Book Antiqua"/>
          <w:color w:val="auto"/>
          <w:sz w:val="22"/>
          <w:lang w:val="hu-HU"/>
        </w:rPr>
        <w:t xml:space="preserve">jóváhagyja a Társaság </w:t>
      </w:r>
      <w:r w:rsidR="00A25904" w:rsidRPr="00D238EE">
        <w:rPr>
          <w:rFonts w:ascii="Book Antiqua" w:hAnsi="Book Antiqua"/>
          <w:color w:val="auto"/>
          <w:sz w:val="22"/>
          <w:lang w:val="hu-HU"/>
        </w:rPr>
        <w:t>taggyűlési</w:t>
      </w:r>
      <w:r w:rsidRPr="00D238EE">
        <w:rPr>
          <w:rFonts w:ascii="Book Antiqua" w:hAnsi="Book Antiqua"/>
          <w:color w:val="auto"/>
          <w:sz w:val="22"/>
          <w:lang w:val="hu-HU"/>
        </w:rPr>
        <w:t xml:space="preserve"> jóváhagyást nem igénylő belső szabályzatait;</w:t>
      </w:r>
    </w:p>
    <w:p w14:paraId="567FD9E8" w14:textId="11892412" w:rsidR="00A25904" w:rsidRPr="00D238EE" w:rsidRDefault="002C53B6" w:rsidP="00D238EE">
      <w:pPr>
        <w:pStyle w:val="Listaszerbekezds"/>
        <w:numPr>
          <w:ilvl w:val="2"/>
          <w:numId w:val="36"/>
        </w:numPr>
        <w:tabs>
          <w:tab w:val="left" w:pos="709"/>
        </w:tabs>
        <w:spacing w:before="120" w:after="120"/>
        <w:ind w:left="567" w:hanging="567"/>
        <w:jc w:val="both"/>
        <w:rPr>
          <w:rFonts w:ascii="Book Antiqua" w:hAnsi="Book Antiqua"/>
          <w:color w:val="auto"/>
          <w:sz w:val="22"/>
          <w:lang w:val="hu-HU"/>
        </w:rPr>
      </w:pPr>
      <w:r w:rsidRPr="00D238EE">
        <w:rPr>
          <w:rFonts w:ascii="Book Antiqua" w:hAnsi="Book Antiqua"/>
          <w:color w:val="auto"/>
          <w:sz w:val="22"/>
          <w:lang w:val="hu-HU"/>
        </w:rPr>
        <w:t>a</w:t>
      </w:r>
      <w:r w:rsidR="00A25904" w:rsidRPr="00D238EE">
        <w:rPr>
          <w:rFonts w:ascii="Book Antiqua" w:hAnsi="Book Antiqua"/>
          <w:color w:val="auto"/>
          <w:sz w:val="22"/>
          <w:lang w:val="hu-HU"/>
        </w:rPr>
        <w:t xml:space="preserve"> </w:t>
      </w:r>
      <w:r w:rsidR="00456F3B">
        <w:rPr>
          <w:rFonts w:ascii="Book Antiqua" w:hAnsi="Book Antiqua" w:cs="Times New Roman"/>
          <w:color w:val="auto"/>
          <w:sz w:val="22"/>
          <w:szCs w:val="22"/>
          <w:lang w:val="hu-HU"/>
        </w:rPr>
        <w:t>t</w:t>
      </w:r>
      <w:r w:rsidR="00A25904" w:rsidRPr="00D238EE">
        <w:rPr>
          <w:rFonts w:ascii="Book Antiqua" w:hAnsi="Book Antiqua"/>
          <w:color w:val="auto"/>
          <w:sz w:val="22"/>
          <w:lang w:val="hu-HU"/>
        </w:rPr>
        <w:t xml:space="preserve">aggyűlés </w:t>
      </w:r>
      <w:r w:rsidRPr="00D238EE">
        <w:rPr>
          <w:rFonts w:ascii="Book Antiqua" w:hAnsi="Book Antiqua"/>
          <w:color w:val="auto"/>
          <w:sz w:val="22"/>
          <w:lang w:val="hu-HU"/>
        </w:rPr>
        <w:t xml:space="preserve">által hozott </w:t>
      </w:r>
      <w:r w:rsidR="00A25904" w:rsidRPr="00D238EE">
        <w:rPr>
          <w:rFonts w:ascii="Book Antiqua" w:hAnsi="Book Antiqua"/>
          <w:color w:val="auto"/>
          <w:sz w:val="22"/>
          <w:lang w:val="hu-HU"/>
        </w:rPr>
        <w:t>h</w:t>
      </w:r>
      <w:r w:rsidRPr="00D238EE">
        <w:rPr>
          <w:rFonts w:ascii="Book Antiqua" w:hAnsi="Book Antiqua"/>
          <w:color w:val="auto"/>
          <w:sz w:val="22"/>
          <w:lang w:val="hu-HU"/>
        </w:rPr>
        <w:t>atározatokról folyamatos nyilvántartást vezet</w:t>
      </w:r>
      <w:r w:rsidR="00A25904" w:rsidRPr="00D238EE">
        <w:rPr>
          <w:rFonts w:ascii="Book Antiqua" w:hAnsi="Book Antiqua"/>
          <w:color w:val="auto"/>
          <w:sz w:val="22"/>
          <w:lang w:val="hu-HU"/>
        </w:rPr>
        <w:t xml:space="preserve">; </w:t>
      </w:r>
    </w:p>
    <w:p w14:paraId="30E3084D" w14:textId="1C1E59B1" w:rsidR="003D4470" w:rsidRPr="00D238EE" w:rsidRDefault="002C53B6" w:rsidP="00D238EE">
      <w:pPr>
        <w:pStyle w:val="Listaszerbekezds"/>
        <w:numPr>
          <w:ilvl w:val="2"/>
          <w:numId w:val="36"/>
        </w:numPr>
        <w:tabs>
          <w:tab w:val="left" w:pos="709"/>
        </w:tabs>
        <w:spacing w:before="120" w:after="120"/>
        <w:ind w:left="567" w:hanging="567"/>
        <w:jc w:val="both"/>
        <w:rPr>
          <w:rFonts w:ascii="Book Antiqua" w:hAnsi="Book Antiqua"/>
          <w:color w:val="auto"/>
          <w:sz w:val="22"/>
          <w:lang w:val="hu-HU"/>
        </w:rPr>
      </w:pPr>
      <w:r w:rsidRPr="00D238EE">
        <w:rPr>
          <w:rFonts w:ascii="Book Antiqua" w:hAnsi="Book Antiqua"/>
          <w:color w:val="auto"/>
          <w:sz w:val="22"/>
          <w:lang w:val="hu-HU"/>
        </w:rPr>
        <w:t xml:space="preserve">a </w:t>
      </w:r>
      <w:r w:rsidR="00456F3B">
        <w:rPr>
          <w:rFonts w:ascii="Book Antiqua" w:hAnsi="Book Antiqua"/>
          <w:color w:val="auto"/>
          <w:sz w:val="22"/>
          <w:lang w:val="hu-HU"/>
        </w:rPr>
        <w:t>f</w:t>
      </w:r>
      <w:r w:rsidRPr="00D238EE">
        <w:rPr>
          <w:rFonts w:ascii="Book Antiqua" w:hAnsi="Book Antiqua"/>
          <w:color w:val="auto"/>
          <w:sz w:val="22"/>
          <w:lang w:val="hu-HU"/>
        </w:rPr>
        <w:t>elügyelőbizottság által hozott határozatokat nyilvántartja;</w:t>
      </w:r>
    </w:p>
    <w:p w14:paraId="18411200" w14:textId="4023FBCE" w:rsidR="003D4470" w:rsidRPr="00D238EE" w:rsidRDefault="00A25904" w:rsidP="00D238EE">
      <w:pPr>
        <w:pStyle w:val="Listaszerbekezds"/>
        <w:numPr>
          <w:ilvl w:val="2"/>
          <w:numId w:val="36"/>
        </w:numPr>
        <w:tabs>
          <w:tab w:val="left" w:pos="709"/>
        </w:tabs>
        <w:spacing w:before="120" w:after="120"/>
        <w:ind w:left="567" w:hanging="567"/>
        <w:jc w:val="both"/>
        <w:rPr>
          <w:rFonts w:ascii="Book Antiqua" w:hAnsi="Book Antiqua"/>
          <w:color w:val="auto"/>
          <w:sz w:val="22"/>
          <w:lang w:val="hu-HU"/>
        </w:rPr>
      </w:pPr>
      <w:r w:rsidRPr="00D238EE">
        <w:rPr>
          <w:rFonts w:ascii="Book Antiqua" w:hAnsi="Book Antiqua"/>
          <w:color w:val="auto"/>
          <w:sz w:val="22"/>
          <w:lang w:val="hu-HU"/>
        </w:rPr>
        <w:t>bármely</w:t>
      </w:r>
      <w:r w:rsidR="002C53B6" w:rsidRPr="00D238EE">
        <w:rPr>
          <w:rFonts w:ascii="Book Antiqua" w:hAnsi="Book Antiqua"/>
          <w:color w:val="auto"/>
          <w:sz w:val="22"/>
          <w:lang w:val="hu-HU"/>
        </w:rPr>
        <w:t xml:space="preserve"> hitelfelvétel engedélyezése, amennyiben a Társaság együttes hitelállománya a hitel felvételével legfeljebb </w:t>
      </w:r>
      <w:r w:rsidR="00F2405A" w:rsidRPr="00D238EE">
        <w:rPr>
          <w:rFonts w:ascii="Book Antiqua" w:hAnsi="Book Antiqua"/>
          <w:color w:val="auto"/>
          <w:sz w:val="22"/>
          <w:lang w:val="hu-HU"/>
        </w:rPr>
        <w:t>50</w:t>
      </w:r>
      <w:r w:rsidR="002C53B6" w:rsidRPr="00D238EE">
        <w:rPr>
          <w:rFonts w:ascii="Book Antiqua" w:hAnsi="Book Antiqua"/>
          <w:color w:val="auto"/>
          <w:sz w:val="22"/>
          <w:lang w:val="hu-HU"/>
        </w:rPr>
        <w:t xml:space="preserve"> millió forint;</w:t>
      </w:r>
    </w:p>
    <w:p w14:paraId="173B536D" w14:textId="63F902DB" w:rsidR="003D4470" w:rsidRPr="00D238EE" w:rsidRDefault="002C53B6" w:rsidP="00D238EE">
      <w:pPr>
        <w:pStyle w:val="Listaszerbekezds"/>
        <w:numPr>
          <w:ilvl w:val="2"/>
          <w:numId w:val="36"/>
        </w:numPr>
        <w:tabs>
          <w:tab w:val="left" w:pos="709"/>
        </w:tabs>
        <w:spacing w:before="120" w:after="120"/>
        <w:ind w:left="567" w:hanging="567"/>
        <w:jc w:val="both"/>
        <w:rPr>
          <w:rFonts w:ascii="Book Antiqua" w:hAnsi="Book Antiqua"/>
          <w:color w:val="auto"/>
          <w:sz w:val="22"/>
          <w:lang w:val="hu-HU"/>
        </w:rPr>
      </w:pPr>
      <w:r w:rsidRPr="00D238EE">
        <w:rPr>
          <w:rFonts w:ascii="Book Antiqua" w:hAnsi="Book Antiqua"/>
          <w:color w:val="auto"/>
          <w:sz w:val="22"/>
          <w:lang w:val="hu-HU"/>
        </w:rPr>
        <w:t xml:space="preserve">a Társaság tulajdonában álló ingatlanok, tárgyi eszközök, értékpapírok, tulajdoni részesedést jelentő befektetések vagy vagyoni értékű jogok, követelések, egyéb vagyonelemek tulajdonjoga bármely jogcímen történő átruházásának, megterhelésének vagy azokra ilyen jogügyletet eredményező jog (ideértve a vételi, eladási és az elővásárlási jogot is) alapításának engedélyezése, amennyiben a jogügyletben érintett vagyon értéke legfeljebb </w:t>
      </w:r>
      <w:r w:rsidR="00F2405A" w:rsidRPr="00D238EE">
        <w:rPr>
          <w:rFonts w:ascii="Book Antiqua" w:hAnsi="Book Antiqua"/>
          <w:color w:val="auto"/>
          <w:sz w:val="22"/>
          <w:lang w:val="hu-HU"/>
        </w:rPr>
        <w:t>50</w:t>
      </w:r>
      <w:r w:rsidRPr="00D238EE">
        <w:rPr>
          <w:rFonts w:ascii="Book Antiqua" w:hAnsi="Book Antiqua"/>
          <w:color w:val="auto"/>
          <w:sz w:val="22"/>
          <w:lang w:val="hu-HU"/>
        </w:rPr>
        <w:t xml:space="preserve"> millió forint;</w:t>
      </w:r>
    </w:p>
    <w:p w14:paraId="29E5DB53" w14:textId="608C8305" w:rsidR="003D4470" w:rsidRPr="00D238EE" w:rsidRDefault="002C53B6" w:rsidP="00D238EE">
      <w:pPr>
        <w:pStyle w:val="Listaszerbekezds"/>
        <w:numPr>
          <w:ilvl w:val="2"/>
          <w:numId w:val="36"/>
        </w:numPr>
        <w:tabs>
          <w:tab w:val="left" w:pos="709"/>
        </w:tabs>
        <w:spacing w:before="120" w:after="120"/>
        <w:ind w:left="567" w:hanging="567"/>
        <w:jc w:val="both"/>
        <w:rPr>
          <w:rFonts w:ascii="Book Antiqua" w:hAnsi="Book Antiqua"/>
          <w:color w:val="auto"/>
          <w:sz w:val="22"/>
          <w:lang w:val="hu-HU"/>
        </w:rPr>
      </w:pPr>
      <w:r w:rsidRPr="00D238EE">
        <w:rPr>
          <w:rFonts w:ascii="Book Antiqua" w:hAnsi="Book Antiqua"/>
          <w:color w:val="auto"/>
          <w:sz w:val="22"/>
          <w:lang w:val="hu-HU"/>
        </w:rPr>
        <w:t xml:space="preserve">döntés minden olyan jogügyletről, amelyben a Társaság legfeljebb </w:t>
      </w:r>
      <w:r w:rsidR="00F2405A" w:rsidRPr="00D238EE">
        <w:rPr>
          <w:rFonts w:ascii="Book Antiqua" w:hAnsi="Book Antiqua"/>
          <w:color w:val="auto"/>
          <w:sz w:val="22"/>
          <w:lang w:val="hu-HU"/>
        </w:rPr>
        <w:t>50</w:t>
      </w:r>
      <w:r w:rsidRPr="00D238EE">
        <w:rPr>
          <w:rFonts w:ascii="Book Antiqua" w:hAnsi="Book Antiqua"/>
          <w:color w:val="auto"/>
          <w:sz w:val="22"/>
          <w:lang w:val="hu-HU"/>
        </w:rPr>
        <w:t xml:space="preserve"> millió forint mértékben vállalna biztosítéki jellegű kötelezettséget, ideértve különösen az akkreditív nyitását, kötelezettként zálogjog alapítását, kezesség vállalását, tartozásátvállalást, garanciavállalást, jótállás vagy más hasonló kötelezettség vállalását;</w:t>
      </w:r>
    </w:p>
    <w:p w14:paraId="5217DDDF" w14:textId="037611BC" w:rsidR="002C53B6" w:rsidRPr="00D238EE" w:rsidRDefault="002C53B6" w:rsidP="00D238EE">
      <w:pPr>
        <w:pStyle w:val="Listaszerbekezds"/>
        <w:numPr>
          <w:ilvl w:val="2"/>
          <w:numId w:val="36"/>
        </w:numPr>
        <w:tabs>
          <w:tab w:val="left" w:pos="709"/>
        </w:tabs>
        <w:spacing w:before="120" w:after="120"/>
        <w:ind w:left="567" w:hanging="567"/>
        <w:jc w:val="both"/>
        <w:rPr>
          <w:rFonts w:ascii="Book Antiqua" w:hAnsi="Book Antiqua"/>
          <w:color w:val="auto"/>
          <w:sz w:val="22"/>
          <w:lang w:val="hu-HU"/>
        </w:rPr>
      </w:pPr>
      <w:r w:rsidRPr="00D238EE">
        <w:rPr>
          <w:rFonts w:ascii="Book Antiqua" w:hAnsi="Book Antiqua"/>
          <w:color w:val="auto"/>
          <w:sz w:val="22"/>
          <w:lang w:val="hu-HU"/>
        </w:rPr>
        <w:t xml:space="preserve">minden olyan, a fenti hatásköri szabályok alá nem tartozó, egyedi jogügyletben meghozott döntés, amelyhez kapcsolódó kötelezettségvállalás értéke legfeljebb </w:t>
      </w:r>
      <w:r w:rsidR="00F2405A" w:rsidRPr="00D238EE">
        <w:rPr>
          <w:rFonts w:ascii="Book Antiqua" w:hAnsi="Book Antiqua"/>
          <w:color w:val="auto"/>
          <w:sz w:val="22"/>
          <w:lang w:val="hu-HU"/>
        </w:rPr>
        <w:t>50</w:t>
      </w:r>
      <w:r w:rsidRPr="00D238EE">
        <w:rPr>
          <w:rFonts w:ascii="Book Antiqua" w:hAnsi="Book Antiqua"/>
          <w:color w:val="auto"/>
          <w:sz w:val="22"/>
          <w:lang w:val="hu-HU"/>
        </w:rPr>
        <w:t xml:space="preserve"> millió forint</w:t>
      </w:r>
      <w:r w:rsidR="00A25904" w:rsidRPr="00D238EE">
        <w:rPr>
          <w:rFonts w:ascii="Book Antiqua" w:hAnsi="Book Antiqua"/>
          <w:color w:val="auto"/>
          <w:sz w:val="22"/>
          <w:lang w:val="hu-HU"/>
        </w:rPr>
        <w:t xml:space="preserve">. </w:t>
      </w:r>
    </w:p>
    <w:p w14:paraId="6F775D6C" w14:textId="77777777" w:rsidR="002C53B6" w:rsidRPr="00D238EE" w:rsidRDefault="002C53B6" w:rsidP="00D238EE">
      <w:pPr>
        <w:tabs>
          <w:tab w:val="left" w:pos="709"/>
        </w:tabs>
        <w:jc w:val="both"/>
        <w:rPr>
          <w:rFonts w:ascii="Book Antiqua" w:hAnsi="Book Antiqua"/>
          <w:color w:val="auto"/>
          <w:sz w:val="22"/>
          <w:lang w:val="hu-HU"/>
        </w:rPr>
      </w:pPr>
    </w:p>
    <w:p w14:paraId="48213341" w14:textId="405F8D56" w:rsidR="0042762F" w:rsidRPr="00D238EE" w:rsidRDefault="0042762F" w:rsidP="00D238EE">
      <w:pPr>
        <w:pStyle w:val="Szvegtrzs50"/>
        <w:numPr>
          <w:ilvl w:val="0"/>
          <w:numId w:val="36"/>
        </w:numPr>
        <w:shd w:val="clear" w:color="auto" w:fill="auto"/>
        <w:tabs>
          <w:tab w:val="left" w:pos="709"/>
        </w:tabs>
        <w:spacing w:before="0" w:after="0" w:line="240" w:lineRule="auto"/>
        <w:ind w:left="567" w:hanging="567"/>
        <w:jc w:val="center"/>
        <w:rPr>
          <w:rFonts w:ascii="Book Antiqua" w:hAnsi="Book Antiqua"/>
          <w:b/>
          <w:sz w:val="22"/>
          <w:lang w:val="hu-HU"/>
        </w:rPr>
      </w:pPr>
      <w:r w:rsidRPr="00D238EE">
        <w:rPr>
          <w:rFonts w:ascii="Book Antiqua" w:hAnsi="Book Antiqua"/>
          <w:b/>
          <w:sz w:val="22"/>
          <w:lang w:val="hu-HU"/>
        </w:rPr>
        <w:t>A Társaság cégjegyzése</w:t>
      </w:r>
    </w:p>
    <w:p w14:paraId="01E9D3C7" w14:textId="77777777" w:rsidR="00A25904" w:rsidRPr="00D238EE" w:rsidRDefault="00A25904" w:rsidP="00D238EE">
      <w:pPr>
        <w:pStyle w:val="Szvegtrzs50"/>
        <w:shd w:val="clear" w:color="auto" w:fill="auto"/>
        <w:tabs>
          <w:tab w:val="left" w:pos="709"/>
        </w:tabs>
        <w:spacing w:before="0" w:after="0" w:line="240" w:lineRule="auto"/>
        <w:ind w:firstLine="0"/>
        <w:jc w:val="both"/>
        <w:rPr>
          <w:rFonts w:ascii="Book Antiqua" w:hAnsi="Book Antiqua"/>
          <w:b/>
          <w:sz w:val="22"/>
          <w:lang w:val="hu-HU"/>
        </w:rPr>
      </w:pPr>
    </w:p>
    <w:p w14:paraId="3CB82A84" w14:textId="50446591" w:rsidR="0042762F" w:rsidRPr="00173BF1" w:rsidRDefault="0042762F" w:rsidP="00D238EE">
      <w:pPr>
        <w:pStyle w:val="Szvegtrzs21"/>
        <w:numPr>
          <w:ilvl w:val="1"/>
          <w:numId w:val="36"/>
        </w:numPr>
        <w:shd w:val="clear" w:color="auto" w:fill="auto"/>
        <w:tabs>
          <w:tab w:val="left" w:pos="709"/>
        </w:tabs>
        <w:spacing w:before="120" w:after="120" w:line="240" w:lineRule="auto"/>
        <w:ind w:left="0" w:firstLine="0"/>
        <w:rPr>
          <w:rFonts w:ascii="Book Antiqua" w:hAnsi="Book Antiqua"/>
          <w:sz w:val="22"/>
          <w:lang w:val="hu-HU"/>
        </w:rPr>
      </w:pPr>
      <w:r w:rsidRPr="00173BF1">
        <w:rPr>
          <w:rFonts w:ascii="Book Antiqua" w:hAnsi="Book Antiqua"/>
          <w:sz w:val="22"/>
          <w:lang w:val="hu-HU"/>
        </w:rPr>
        <w:t xml:space="preserve">A cégjegyzés úgy történik, hogy a Társaság előírt, előnyomott, pecsételt vagy nyomtatott </w:t>
      </w:r>
      <w:r w:rsidR="00A25904" w:rsidRPr="00173BF1">
        <w:rPr>
          <w:rFonts w:ascii="Book Antiqua" w:hAnsi="Book Antiqua"/>
          <w:sz w:val="22"/>
          <w:lang w:val="hu-HU"/>
        </w:rPr>
        <w:t xml:space="preserve">cégnevéhez: </w:t>
      </w:r>
    </w:p>
    <w:p w14:paraId="4F7E16D4" w14:textId="424B35AB" w:rsidR="00A25904" w:rsidRPr="00D238EE" w:rsidRDefault="00A25904" w:rsidP="00D238EE">
      <w:pPr>
        <w:pStyle w:val="Szvegtrzs21"/>
        <w:numPr>
          <w:ilvl w:val="0"/>
          <w:numId w:val="37"/>
        </w:numPr>
        <w:shd w:val="clear" w:color="auto" w:fill="auto"/>
        <w:tabs>
          <w:tab w:val="left" w:pos="709"/>
        </w:tabs>
        <w:spacing w:before="120" w:after="120" w:line="240" w:lineRule="auto"/>
        <w:ind w:firstLine="0"/>
        <w:rPr>
          <w:rFonts w:ascii="Book Antiqua" w:hAnsi="Book Antiqua"/>
          <w:sz w:val="22"/>
          <w:lang w:val="hu-HU"/>
        </w:rPr>
      </w:pPr>
      <w:r w:rsidRPr="00D238EE">
        <w:rPr>
          <w:rFonts w:ascii="Book Antiqua" w:hAnsi="Book Antiqua"/>
          <w:sz w:val="22"/>
          <w:lang w:val="hu-HU"/>
        </w:rPr>
        <w:t xml:space="preserve">az ügyvezető önállóan, </w:t>
      </w:r>
    </w:p>
    <w:p w14:paraId="00022A49" w14:textId="6AF94CEE" w:rsidR="002425B7" w:rsidRPr="00D238EE" w:rsidRDefault="00A25904" w:rsidP="00D238EE">
      <w:pPr>
        <w:pStyle w:val="Szvegtrzs21"/>
        <w:numPr>
          <w:ilvl w:val="0"/>
          <w:numId w:val="37"/>
        </w:numPr>
        <w:shd w:val="clear" w:color="auto" w:fill="auto"/>
        <w:tabs>
          <w:tab w:val="left" w:pos="709"/>
        </w:tabs>
        <w:spacing w:before="120" w:after="120" w:line="240" w:lineRule="auto"/>
        <w:ind w:firstLine="0"/>
        <w:rPr>
          <w:rFonts w:ascii="Book Antiqua" w:hAnsi="Book Antiqua"/>
          <w:sz w:val="22"/>
          <w:lang w:val="hu-HU"/>
        </w:rPr>
      </w:pPr>
      <w:r w:rsidRPr="00D238EE">
        <w:rPr>
          <w:rFonts w:ascii="Book Antiqua" w:hAnsi="Book Antiqua"/>
          <w:sz w:val="22"/>
          <w:lang w:val="hu-HU"/>
        </w:rPr>
        <w:t>az ügyvezető által kijelölt 2 munkavállaló együttesen</w:t>
      </w:r>
    </w:p>
    <w:p w14:paraId="3192E86E" w14:textId="24CFAF80" w:rsidR="00FA59D7" w:rsidRPr="00903B69" w:rsidRDefault="00FA59D7" w:rsidP="00C352B6">
      <w:pPr>
        <w:pStyle w:val="Szvegtrzs21"/>
        <w:shd w:val="clear" w:color="auto" w:fill="auto"/>
        <w:tabs>
          <w:tab w:val="left" w:pos="709"/>
        </w:tabs>
        <w:spacing w:before="120" w:after="120" w:line="240" w:lineRule="auto"/>
        <w:ind w:firstLine="0"/>
        <w:rPr>
          <w:rFonts w:ascii="Book Antiqua" w:hAnsi="Book Antiqua"/>
          <w:sz w:val="22"/>
          <w:szCs w:val="22"/>
          <w:lang w:val="hu-HU"/>
        </w:rPr>
      </w:pPr>
      <w:r w:rsidRPr="00903B69">
        <w:rPr>
          <w:rFonts w:ascii="Book Antiqua" w:hAnsi="Book Antiqua"/>
          <w:sz w:val="22"/>
          <w:szCs w:val="22"/>
          <w:lang w:val="hu-HU"/>
        </w:rPr>
        <w:t>írja a nevét a közjegyző által hitelesített aláírási címpéldánynak vagy ügyvéd által ellenjegyzett aláírásmintának megfelelően.</w:t>
      </w:r>
    </w:p>
    <w:p w14:paraId="65657CAC" w14:textId="77777777" w:rsidR="002425B7" w:rsidRPr="00D238EE" w:rsidRDefault="002425B7" w:rsidP="00D238EE">
      <w:pPr>
        <w:pStyle w:val="Szvegtrzs21"/>
        <w:shd w:val="clear" w:color="auto" w:fill="auto"/>
        <w:tabs>
          <w:tab w:val="left" w:pos="709"/>
        </w:tabs>
        <w:spacing w:after="0" w:line="240" w:lineRule="auto"/>
        <w:ind w:firstLine="0"/>
        <w:rPr>
          <w:rFonts w:ascii="Book Antiqua" w:hAnsi="Book Antiqua"/>
          <w:sz w:val="22"/>
          <w:lang w:val="hu-HU"/>
        </w:rPr>
      </w:pPr>
    </w:p>
    <w:p w14:paraId="47B4B259" w14:textId="708F89E7" w:rsidR="0042762F" w:rsidRPr="00D238EE" w:rsidRDefault="0042762F" w:rsidP="00D238EE">
      <w:pPr>
        <w:pStyle w:val="Szvegtrzs21"/>
        <w:numPr>
          <w:ilvl w:val="0"/>
          <w:numId w:val="36"/>
        </w:numPr>
        <w:shd w:val="clear" w:color="auto" w:fill="auto"/>
        <w:tabs>
          <w:tab w:val="left" w:pos="709"/>
        </w:tabs>
        <w:spacing w:after="0" w:line="240" w:lineRule="auto"/>
        <w:ind w:left="567" w:hanging="567"/>
        <w:jc w:val="center"/>
        <w:rPr>
          <w:rFonts w:ascii="Book Antiqua" w:hAnsi="Book Antiqua"/>
          <w:sz w:val="22"/>
          <w:lang w:val="hu-HU"/>
        </w:rPr>
      </w:pPr>
      <w:r w:rsidRPr="00D238EE">
        <w:rPr>
          <w:rFonts w:ascii="Book Antiqua" w:hAnsi="Book Antiqua"/>
          <w:b/>
          <w:sz w:val="22"/>
          <w:lang w:val="hu-HU"/>
        </w:rPr>
        <w:t>Felügyelő</w:t>
      </w:r>
      <w:r w:rsidR="002425B7" w:rsidRPr="00D238EE">
        <w:rPr>
          <w:rFonts w:ascii="Book Antiqua" w:hAnsi="Book Antiqua"/>
          <w:b/>
          <w:sz w:val="22"/>
          <w:lang w:val="hu-HU"/>
        </w:rPr>
        <w:t>b</w:t>
      </w:r>
      <w:r w:rsidRPr="00D238EE">
        <w:rPr>
          <w:rFonts w:ascii="Book Antiqua" w:hAnsi="Book Antiqua"/>
          <w:b/>
          <w:sz w:val="22"/>
          <w:lang w:val="hu-HU"/>
        </w:rPr>
        <w:t>izottság</w:t>
      </w:r>
    </w:p>
    <w:p w14:paraId="3FF515DC" w14:textId="77777777" w:rsidR="00E5565F" w:rsidRPr="00D238EE" w:rsidRDefault="00E5565F" w:rsidP="00D238EE">
      <w:pPr>
        <w:pStyle w:val="Szvegtrzs21"/>
        <w:shd w:val="clear" w:color="auto" w:fill="auto"/>
        <w:tabs>
          <w:tab w:val="left" w:pos="709"/>
        </w:tabs>
        <w:spacing w:after="0" w:line="240" w:lineRule="auto"/>
        <w:ind w:left="567" w:firstLine="0"/>
        <w:rPr>
          <w:rFonts w:ascii="Book Antiqua" w:hAnsi="Book Antiqua"/>
          <w:sz w:val="22"/>
          <w:lang w:val="hu-HU"/>
        </w:rPr>
      </w:pPr>
    </w:p>
    <w:p w14:paraId="1BB44663" w14:textId="3A4CD1FC" w:rsidR="002425B7" w:rsidRPr="00D238EE" w:rsidRDefault="002425B7" w:rsidP="00D238EE">
      <w:pPr>
        <w:pStyle w:val="Szvegtrzs21"/>
        <w:numPr>
          <w:ilvl w:val="1"/>
          <w:numId w:val="36"/>
        </w:numPr>
        <w:shd w:val="clear" w:color="auto" w:fill="auto"/>
        <w:tabs>
          <w:tab w:val="left" w:pos="709"/>
        </w:tabs>
        <w:spacing w:after="0" w:line="240" w:lineRule="auto"/>
        <w:ind w:left="0" w:firstLine="0"/>
        <w:rPr>
          <w:rFonts w:ascii="Book Antiqua" w:hAnsi="Book Antiqua"/>
          <w:b/>
          <w:sz w:val="22"/>
          <w:lang w:val="hu-HU"/>
        </w:rPr>
      </w:pPr>
      <w:r w:rsidRPr="00D238EE">
        <w:rPr>
          <w:rFonts w:ascii="Book Antiqua" w:hAnsi="Book Antiqua"/>
          <w:sz w:val="22"/>
          <w:lang w:val="hu-HU"/>
        </w:rPr>
        <w:t xml:space="preserve">A Társaságnál három (3) tagú </w:t>
      </w:r>
      <w:r w:rsidR="0034588C">
        <w:rPr>
          <w:rFonts w:ascii="Book Antiqua" w:hAnsi="Book Antiqua"/>
          <w:sz w:val="22"/>
          <w:lang w:val="hu-HU"/>
        </w:rPr>
        <w:t>f</w:t>
      </w:r>
      <w:r w:rsidRPr="00D238EE">
        <w:rPr>
          <w:rFonts w:ascii="Book Antiqua" w:hAnsi="Book Antiqua"/>
          <w:sz w:val="22"/>
          <w:lang w:val="hu-HU"/>
        </w:rPr>
        <w:t xml:space="preserve">elügyelőbizottság működik. A </w:t>
      </w:r>
      <w:r w:rsidR="0034588C">
        <w:rPr>
          <w:rFonts w:ascii="Book Antiqua" w:hAnsi="Book Antiqua"/>
          <w:sz w:val="22"/>
          <w:lang w:val="hu-HU"/>
        </w:rPr>
        <w:t>f</w:t>
      </w:r>
      <w:r w:rsidRPr="00D238EE">
        <w:rPr>
          <w:rFonts w:ascii="Book Antiqua" w:hAnsi="Book Antiqua"/>
          <w:sz w:val="22"/>
          <w:lang w:val="hu-HU"/>
        </w:rPr>
        <w:t xml:space="preserve">elügyelőbizottság tagjainak megbízása </w:t>
      </w:r>
      <w:r w:rsidR="00173BF1" w:rsidRPr="00173BF1">
        <w:rPr>
          <w:rFonts w:ascii="Book Antiqua" w:hAnsi="Book Antiqua"/>
          <w:sz w:val="22"/>
          <w:lang w:val="hu-HU"/>
        </w:rPr>
        <w:t>2026</w:t>
      </w:r>
      <w:r w:rsidR="004B65D3" w:rsidRPr="00173BF1">
        <w:rPr>
          <w:rFonts w:ascii="Book Antiqua" w:hAnsi="Book Antiqua"/>
          <w:sz w:val="22"/>
          <w:lang w:val="hu-HU"/>
        </w:rPr>
        <w:t xml:space="preserve">. december </w:t>
      </w:r>
      <w:r w:rsidR="00173BF1" w:rsidRPr="00173BF1">
        <w:rPr>
          <w:rFonts w:ascii="Book Antiqua" w:hAnsi="Book Antiqua"/>
          <w:sz w:val="22"/>
          <w:lang w:val="hu-HU"/>
        </w:rPr>
        <w:t>31</w:t>
      </w:r>
      <w:r w:rsidR="004B65D3" w:rsidRPr="00173BF1">
        <w:rPr>
          <w:rFonts w:ascii="Book Antiqua" w:hAnsi="Book Antiqua"/>
          <w:sz w:val="22"/>
          <w:lang w:val="hu-HU"/>
        </w:rPr>
        <w:t>. napjáig szól</w:t>
      </w:r>
      <w:r w:rsidRPr="00173BF1">
        <w:rPr>
          <w:rFonts w:ascii="Book Antiqua" w:hAnsi="Book Antiqua"/>
          <w:sz w:val="22"/>
          <w:lang w:val="hu-HU"/>
        </w:rPr>
        <w:t>.</w:t>
      </w:r>
      <w:r w:rsidRPr="00D238EE">
        <w:rPr>
          <w:rFonts w:ascii="Book Antiqua" w:hAnsi="Book Antiqua"/>
          <w:sz w:val="22"/>
          <w:lang w:val="hu-HU"/>
        </w:rPr>
        <w:t xml:space="preserve"> A felügyelőbizottsági tagok bármikor, indokolás nélkül visszahívhatók. A </w:t>
      </w:r>
      <w:r w:rsidR="0034588C">
        <w:rPr>
          <w:rFonts w:ascii="Book Antiqua" w:hAnsi="Book Antiqua"/>
          <w:sz w:val="22"/>
          <w:lang w:val="hu-HU"/>
        </w:rPr>
        <w:t>f</w:t>
      </w:r>
      <w:r w:rsidRPr="00D238EE">
        <w:rPr>
          <w:rFonts w:ascii="Book Antiqua" w:hAnsi="Book Antiqua"/>
          <w:sz w:val="22"/>
          <w:lang w:val="hu-HU"/>
        </w:rPr>
        <w:t xml:space="preserve">elügyelőbizottság </w:t>
      </w:r>
      <w:r w:rsidR="00FB553A" w:rsidRPr="00D238EE">
        <w:rPr>
          <w:rFonts w:ascii="Book Antiqua" w:hAnsi="Book Antiqua"/>
          <w:sz w:val="22"/>
          <w:lang w:val="hu-HU"/>
        </w:rPr>
        <w:t xml:space="preserve">saját tagjai közül választ elnököt. </w:t>
      </w:r>
    </w:p>
    <w:p w14:paraId="1D121733" w14:textId="77777777" w:rsidR="002425B7" w:rsidRPr="00D238EE" w:rsidRDefault="002425B7" w:rsidP="00D238EE">
      <w:pPr>
        <w:pStyle w:val="Szvegtrzs21"/>
        <w:shd w:val="clear" w:color="auto" w:fill="auto"/>
        <w:tabs>
          <w:tab w:val="left" w:pos="709"/>
        </w:tabs>
        <w:spacing w:after="0" w:line="240" w:lineRule="auto"/>
        <w:ind w:firstLine="0"/>
        <w:rPr>
          <w:rFonts w:ascii="Book Antiqua" w:hAnsi="Book Antiqua"/>
          <w:b/>
          <w:sz w:val="22"/>
          <w:lang w:val="hu-HU"/>
        </w:rPr>
      </w:pPr>
    </w:p>
    <w:p w14:paraId="7B7D5180" w14:textId="2285D85F" w:rsidR="0042762F" w:rsidRPr="00D238EE" w:rsidRDefault="00EA5973" w:rsidP="00D238EE">
      <w:pPr>
        <w:pStyle w:val="Szvegtrzs21"/>
        <w:numPr>
          <w:ilvl w:val="1"/>
          <w:numId w:val="36"/>
        </w:numPr>
        <w:shd w:val="clear" w:color="auto" w:fill="auto"/>
        <w:tabs>
          <w:tab w:val="left" w:pos="709"/>
        </w:tabs>
        <w:spacing w:after="0" w:line="240" w:lineRule="auto"/>
        <w:ind w:left="0" w:firstLine="0"/>
        <w:rPr>
          <w:rFonts w:ascii="Book Antiqua" w:hAnsi="Book Antiqua"/>
          <w:sz w:val="22"/>
          <w:lang w:val="hu-HU"/>
        </w:rPr>
      </w:pPr>
      <w:bookmarkStart w:id="99" w:name="_Hlk192760929"/>
      <w:r w:rsidRPr="00D238EE">
        <w:rPr>
          <w:rFonts w:ascii="Book Antiqua" w:hAnsi="Book Antiqua"/>
          <w:sz w:val="22"/>
          <w:szCs w:val="22"/>
          <w:lang w:val="hu-HU"/>
        </w:rPr>
        <w:t xml:space="preserve">A </w:t>
      </w:r>
      <w:r w:rsidR="0042762F" w:rsidRPr="00D238EE">
        <w:rPr>
          <w:rFonts w:ascii="Book Antiqua" w:hAnsi="Book Antiqua"/>
          <w:sz w:val="22"/>
          <w:lang w:val="hu-HU"/>
        </w:rPr>
        <w:t xml:space="preserve">Felek megállapodnak abban, hogy a Társaság működése során a </w:t>
      </w:r>
      <w:r w:rsidR="002425B7" w:rsidRPr="00D238EE">
        <w:rPr>
          <w:rFonts w:ascii="Book Antiqua" w:hAnsi="Book Antiqua"/>
          <w:sz w:val="22"/>
          <w:lang w:val="hu-HU"/>
        </w:rPr>
        <w:t>f</w:t>
      </w:r>
      <w:r w:rsidR="0042762F" w:rsidRPr="00D238EE">
        <w:rPr>
          <w:rFonts w:ascii="Book Antiqua" w:hAnsi="Book Antiqua"/>
          <w:sz w:val="22"/>
          <w:lang w:val="hu-HU"/>
        </w:rPr>
        <w:t>elügyelő</w:t>
      </w:r>
      <w:r w:rsidR="002425B7" w:rsidRPr="00D238EE">
        <w:rPr>
          <w:rFonts w:ascii="Book Antiqua" w:hAnsi="Book Antiqua"/>
          <w:sz w:val="22"/>
          <w:lang w:val="hu-HU"/>
        </w:rPr>
        <w:t>b</w:t>
      </w:r>
      <w:r w:rsidR="0042762F" w:rsidRPr="00D238EE">
        <w:rPr>
          <w:rFonts w:ascii="Book Antiqua" w:hAnsi="Book Antiqua"/>
          <w:sz w:val="22"/>
          <w:lang w:val="hu-HU"/>
        </w:rPr>
        <w:t xml:space="preserve">izottsági tagok közül </w:t>
      </w:r>
      <w:r w:rsidR="002425B7" w:rsidRPr="00D238EE">
        <w:rPr>
          <w:rFonts w:ascii="Book Antiqua" w:hAnsi="Book Antiqua"/>
          <w:sz w:val="22"/>
          <w:lang w:val="hu-HU"/>
        </w:rPr>
        <w:t xml:space="preserve">két </w:t>
      </w:r>
      <w:r w:rsidR="00695DE7" w:rsidRPr="00D238EE">
        <w:rPr>
          <w:rFonts w:ascii="Book Antiqua" w:hAnsi="Book Antiqua"/>
          <w:sz w:val="22"/>
          <w:lang w:val="hu-HU"/>
        </w:rPr>
        <w:t xml:space="preserve">fő megválasztására a </w:t>
      </w:r>
      <w:r w:rsidR="002425B7" w:rsidRPr="00D238EE">
        <w:rPr>
          <w:rFonts w:ascii="Book Antiqua" w:hAnsi="Book Antiqua"/>
          <w:sz w:val="22"/>
          <w:lang w:val="hu-HU"/>
        </w:rPr>
        <w:t xml:space="preserve">Magyar Állam </w:t>
      </w:r>
      <w:r w:rsidR="002425B7" w:rsidRPr="00CD7352">
        <w:rPr>
          <w:rFonts w:ascii="Book Antiqua" w:hAnsi="Book Antiqua"/>
          <w:sz w:val="22"/>
          <w:lang w:val="hu-HU"/>
          <w:rPrChange w:id="100" w:author="Dr. Haiman Benedek" w:date="2025-10-01T14:20:00Z" w16du:dateUtc="2025-10-01T12:20:00Z">
            <w:rPr>
              <w:rFonts w:ascii="Book Antiqua" w:hAnsi="Book Antiqua"/>
              <w:sz w:val="22"/>
              <w:highlight w:val="yellow"/>
              <w:lang w:val="hu-HU"/>
            </w:rPr>
          </w:rPrChange>
        </w:rPr>
        <w:t>(</w:t>
      </w:r>
      <w:r w:rsidR="00E32D21" w:rsidRPr="00CD7352">
        <w:rPr>
          <w:rFonts w:ascii="Book Antiqua" w:hAnsi="Book Antiqua"/>
          <w:sz w:val="22"/>
          <w:szCs w:val="22"/>
          <w:lang w:val="hu-HU"/>
          <w:rPrChange w:id="101" w:author="Dr. Haiman Benedek" w:date="2025-10-01T14:20:00Z" w16du:dateUtc="2025-10-01T12:20:00Z">
            <w:rPr>
              <w:rFonts w:ascii="Book Antiqua" w:hAnsi="Book Antiqua"/>
              <w:b/>
              <w:bCs/>
              <w:i/>
              <w:iCs/>
              <w:sz w:val="22"/>
              <w:szCs w:val="22"/>
              <w:highlight w:val="yellow"/>
              <w:lang w:val="hu-HU"/>
            </w:rPr>
          </w:rPrChange>
        </w:rPr>
        <w:t>tulajdonosi joggyakorló</w:t>
      </w:r>
      <w:r w:rsidR="002425B7" w:rsidRPr="00CD7352">
        <w:rPr>
          <w:rFonts w:ascii="Book Antiqua" w:hAnsi="Book Antiqua"/>
          <w:sz w:val="22"/>
          <w:szCs w:val="22"/>
          <w:lang w:val="hu-HU"/>
          <w:rPrChange w:id="102" w:author="Dr. Haiman Benedek" w:date="2025-10-01T14:20:00Z" w16du:dateUtc="2025-10-01T12:20:00Z">
            <w:rPr>
              <w:rFonts w:ascii="Book Antiqua" w:hAnsi="Book Antiqua"/>
              <w:b/>
              <w:bCs/>
              <w:i/>
              <w:iCs/>
              <w:sz w:val="22"/>
              <w:szCs w:val="22"/>
              <w:highlight w:val="yellow"/>
              <w:lang w:val="hu-HU"/>
            </w:rPr>
          </w:rPrChange>
        </w:rPr>
        <w:t>:</w:t>
      </w:r>
      <w:r w:rsidR="002425B7" w:rsidRPr="002174B9">
        <w:rPr>
          <w:rFonts w:ascii="Book Antiqua" w:hAnsi="Book Antiqua"/>
          <w:b/>
          <w:bCs/>
          <w:i/>
          <w:iCs/>
          <w:sz w:val="22"/>
          <w:szCs w:val="22"/>
          <w:lang w:val="hu-HU"/>
          <w:rPrChange w:id="103" w:author="Dr. Haiman Benedek" w:date="2025-10-01T13:33:00Z" w16du:dateUtc="2025-10-01T11:33:00Z">
            <w:rPr>
              <w:rFonts w:ascii="Book Antiqua" w:hAnsi="Book Antiqua"/>
              <w:sz w:val="22"/>
              <w:szCs w:val="22"/>
              <w:highlight w:val="yellow"/>
              <w:lang w:val="hu-HU"/>
            </w:rPr>
          </w:rPrChange>
        </w:rPr>
        <w:t xml:space="preserve"> </w:t>
      </w:r>
      <w:del w:id="104" w:author="Dr. Haiman Benedek" w:date="2025-10-01T13:33:00Z" w16du:dateUtc="2025-10-01T11:33:00Z">
        <w:r w:rsidR="00C57CE8" w:rsidRPr="002174B9" w:rsidDel="002174B9">
          <w:rPr>
            <w:rFonts w:ascii="Book Antiqua" w:hAnsi="Book Antiqua"/>
            <w:b/>
            <w:bCs/>
            <w:i/>
            <w:iCs/>
            <w:sz w:val="22"/>
            <w:szCs w:val="22"/>
            <w:lang w:val="hu-HU"/>
            <w:rPrChange w:id="105" w:author="Dr. Haiman Benedek" w:date="2025-10-01T13:33:00Z" w16du:dateUtc="2025-10-01T11:33:00Z">
              <w:rPr>
                <w:rFonts w:ascii="Book Antiqua" w:hAnsi="Book Antiqua"/>
                <w:b/>
                <w:bCs/>
                <w:i/>
                <w:iCs/>
                <w:sz w:val="22"/>
                <w:szCs w:val="22"/>
                <w:highlight w:val="yellow"/>
                <w:lang w:val="hu-HU"/>
              </w:rPr>
            </w:rPrChange>
          </w:rPr>
          <w:delText>Nemzeti Regionális Repülőtér Üzemeltető Holding Kft.</w:delText>
        </w:r>
        <w:r w:rsidR="002425B7" w:rsidRPr="002174B9" w:rsidDel="002174B9">
          <w:rPr>
            <w:rFonts w:ascii="Book Antiqua" w:hAnsi="Book Antiqua"/>
            <w:b/>
            <w:bCs/>
            <w:i/>
            <w:iCs/>
            <w:sz w:val="22"/>
            <w:szCs w:val="22"/>
            <w:lang w:val="hu-HU"/>
            <w:rPrChange w:id="106" w:author="Dr. Haiman Benedek" w:date="2025-10-01T13:33:00Z" w16du:dateUtc="2025-10-01T11:33:00Z">
              <w:rPr>
                <w:rFonts w:ascii="Book Antiqua" w:hAnsi="Book Antiqua"/>
                <w:sz w:val="22"/>
                <w:szCs w:val="22"/>
                <w:highlight w:val="yellow"/>
                <w:lang w:val="hu-HU"/>
              </w:rPr>
            </w:rPrChange>
          </w:rPr>
          <w:delText>)</w:delText>
        </w:r>
        <w:r w:rsidR="00FA59D7" w:rsidRPr="002174B9" w:rsidDel="002174B9">
          <w:rPr>
            <w:rFonts w:ascii="Book Antiqua" w:hAnsi="Book Antiqua"/>
            <w:b/>
            <w:bCs/>
            <w:i/>
            <w:iCs/>
            <w:sz w:val="22"/>
            <w:szCs w:val="22"/>
            <w:lang w:val="hu-HU"/>
            <w:rPrChange w:id="107" w:author="Dr. Haiman Benedek" w:date="2025-10-01T13:33:00Z" w16du:dateUtc="2025-10-01T11:33:00Z">
              <w:rPr>
                <w:rFonts w:ascii="Book Antiqua" w:hAnsi="Book Antiqua"/>
                <w:sz w:val="22"/>
                <w:szCs w:val="22"/>
                <w:highlight w:val="yellow"/>
                <w:lang w:val="hu-HU"/>
              </w:rPr>
            </w:rPrChange>
          </w:rPr>
          <w:delText>,</w:delText>
        </w:r>
      </w:del>
      <w:bookmarkStart w:id="108" w:name="_Hlk210220844"/>
      <w:ins w:id="109" w:author="Dr. Haiman Benedek" w:date="2025-10-01T13:33:00Z" w16du:dateUtc="2025-10-01T11:33:00Z">
        <w:r w:rsidR="002174B9" w:rsidRPr="002174B9">
          <w:rPr>
            <w:rFonts w:ascii="Book Antiqua" w:hAnsi="Book Antiqua"/>
            <w:b/>
            <w:bCs/>
            <w:i/>
            <w:iCs/>
            <w:sz w:val="22"/>
            <w:szCs w:val="22"/>
            <w:lang w:val="hu-HU"/>
          </w:rPr>
          <w:t>Nemzetgazdasági Minisztérium</w:t>
        </w:r>
        <w:bookmarkEnd w:id="108"/>
        <w:r w:rsidR="002174B9" w:rsidRPr="00CD7352">
          <w:rPr>
            <w:rFonts w:ascii="Book Antiqua" w:hAnsi="Book Antiqua"/>
            <w:sz w:val="22"/>
            <w:szCs w:val="22"/>
            <w:lang w:val="hu-HU"/>
            <w:rPrChange w:id="110" w:author="Dr. Haiman Benedek" w:date="2025-10-01T14:20:00Z" w16du:dateUtc="2025-10-01T12:20:00Z">
              <w:rPr>
                <w:rFonts w:ascii="Book Antiqua" w:hAnsi="Book Antiqua"/>
                <w:b/>
                <w:bCs/>
                <w:i/>
                <w:iCs/>
                <w:sz w:val="22"/>
                <w:szCs w:val="22"/>
                <w:lang w:val="hu-HU"/>
              </w:rPr>
            </w:rPrChange>
          </w:rPr>
          <w:t>)</w:t>
        </w:r>
      </w:ins>
      <w:r w:rsidR="0042762F" w:rsidRPr="00CD7352">
        <w:rPr>
          <w:rFonts w:ascii="Book Antiqua" w:hAnsi="Book Antiqua"/>
          <w:sz w:val="22"/>
          <w:lang w:val="hu-HU"/>
        </w:rPr>
        <w:t xml:space="preserve"> </w:t>
      </w:r>
      <w:r w:rsidR="0042762F" w:rsidRPr="00D238EE">
        <w:rPr>
          <w:rFonts w:ascii="Book Antiqua" w:hAnsi="Book Antiqua"/>
          <w:sz w:val="22"/>
          <w:lang w:val="hu-HU"/>
        </w:rPr>
        <w:t xml:space="preserve">egy fő megválasztására pedig </w:t>
      </w:r>
      <w:r w:rsidR="002425B7" w:rsidRPr="00D238EE">
        <w:rPr>
          <w:rFonts w:ascii="Book Antiqua" w:hAnsi="Book Antiqua"/>
          <w:sz w:val="22"/>
          <w:lang w:val="hu-HU"/>
        </w:rPr>
        <w:t>Hévíz</w:t>
      </w:r>
      <w:r w:rsidR="0042762F" w:rsidRPr="00D238EE">
        <w:rPr>
          <w:rFonts w:ascii="Book Antiqua" w:hAnsi="Book Antiqua"/>
          <w:sz w:val="22"/>
          <w:lang w:val="hu-HU"/>
        </w:rPr>
        <w:t xml:space="preserve"> Város Önkormányzata tesz javaslatot.</w:t>
      </w:r>
      <w:r w:rsidR="002425B7" w:rsidRPr="00D238EE">
        <w:rPr>
          <w:rFonts w:ascii="Book Antiqua" w:hAnsi="Book Antiqua"/>
          <w:sz w:val="22"/>
          <w:lang w:val="hu-HU"/>
        </w:rPr>
        <w:t xml:space="preserve"> </w:t>
      </w:r>
    </w:p>
    <w:bookmarkEnd w:id="99"/>
    <w:p w14:paraId="5059FA56" w14:textId="77777777" w:rsidR="00E5565F" w:rsidRPr="00D238EE" w:rsidRDefault="00E5565F" w:rsidP="00D238EE">
      <w:pPr>
        <w:pStyle w:val="Listaszerbekezds"/>
        <w:tabs>
          <w:tab w:val="left" w:pos="709"/>
        </w:tabs>
        <w:rPr>
          <w:rFonts w:ascii="Book Antiqua" w:hAnsi="Book Antiqua"/>
          <w:b/>
          <w:sz w:val="22"/>
          <w:lang w:val="hu-HU"/>
        </w:rPr>
      </w:pPr>
    </w:p>
    <w:p w14:paraId="0175BEF1" w14:textId="03B34C50" w:rsidR="002425B7" w:rsidRPr="00D238EE" w:rsidRDefault="002425B7" w:rsidP="00D238EE">
      <w:pPr>
        <w:pStyle w:val="Szvegtrzs21"/>
        <w:numPr>
          <w:ilvl w:val="1"/>
          <w:numId w:val="36"/>
        </w:numPr>
        <w:shd w:val="clear" w:color="auto" w:fill="auto"/>
        <w:tabs>
          <w:tab w:val="left" w:pos="709"/>
        </w:tabs>
        <w:spacing w:after="0" w:line="240" w:lineRule="auto"/>
        <w:ind w:left="567" w:hanging="567"/>
        <w:rPr>
          <w:rFonts w:ascii="Book Antiqua" w:hAnsi="Book Antiqua"/>
          <w:b/>
          <w:sz w:val="22"/>
          <w:lang w:val="hu-HU"/>
        </w:rPr>
      </w:pPr>
      <w:r w:rsidRPr="00D238EE">
        <w:rPr>
          <w:rFonts w:ascii="Book Antiqua" w:hAnsi="Book Antiqua"/>
          <w:b/>
          <w:sz w:val="22"/>
          <w:lang w:val="hu-HU"/>
        </w:rPr>
        <w:t xml:space="preserve">A Társaság felügyelőbizottságának tagjai: </w:t>
      </w:r>
    </w:p>
    <w:p w14:paraId="344307D3" w14:textId="0A900C56" w:rsidR="002425B7" w:rsidRPr="00D238EE" w:rsidRDefault="002425B7" w:rsidP="00D238EE">
      <w:pPr>
        <w:pStyle w:val="Szvegtrzs21"/>
        <w:shd w:val="clear" w:color="auto" w:fill="auto"/>
        <w:tabs>
          <w:tab w:val="left" w:pos="709"/>
        </w:tabs>
        <w:spacing w:after="0" w:line="240" w:lineRule="auto"/>
        <w:ind w:firstLine="0"/>
        <w:rPr>
          <w:rFonts w:ascii="Book Antiqua" w:hAnsi="Book Antiqua"/>
          <w:sz w:val="22"/>
          <w:lang w:val="hu-HU"/>
        </w:rPr>
      </w:pPr>
    </w:p>
    <w:p w14:paraId="5335FB2F" w14:textId="5B5ACC08" w:rsidR="002425B7" w:rsidRPr="00D238EE" w:rsidRDefault="002425B7" w:rsidP="00D238EE">
      <w:pPr>
        <w:pStyle w:val="Szvegtrzs21"/>
        <w:shd w:val="clear" w:color="auto" w:fill="auto"/>
        <w:tabs>
          <w:tab w:val="left" w:pos="709"/>
        </w:tabs>
        <w:spacing w:after="0" w:line="240" w:lineRule="auto"/>
        <w:ind w:firstLine="0"/>
        <w:rPr>
          <w:rFonts w:ascii="Book Antiqua" w:hAnsi="Book Antiqua"/>
          <w:sz w:val="22"/>
          <w:lang w:val="hu-HU"/>
        </w:rPr>
      </w:pPr>
      <w:r w:rsidRPr="00D238EE">
        <w:rPr>
          <w:rFonts w:ascii="Book Antiqua" w:hAnsi="Book Antiqua"/>
          <w:sz w:val="22"/>
          <w:lang w:val="hu-HU"/>
        </w:rPr>
        <w:t xml:space="preserve">Név: </w:t>
      </w:r>
      <w:r w:rsidR="00FB553A" w:rsidRPr="00D238EE">
        <w:rPr>
          <w:rFonts w:ascii="Book Antiqua" w:hAnsi="Book Antiqua"/>
          <w:sz w:val="22"/>
          <w:lang w:val="hu-HU"/>
        </w:rPr>
        <w:t xml:space="preserve">Dr. </w:t>
      </w:r>
      <w:proofErr w:type="spellStart"/>
      <w:r w:rsidR="00FB553A" w:rsidRPr="00D238EE">
        <w:rPr>
          <w:rFonts w:ascii="Book Antiqua" w:hAnsi="Book Antiqua"/>
          <w:sz w:val="22"/>
          <w:lang w:val="hu-HU"/>
        </w:rPr>
        <w:t>Böröczky</w:t>
      </w:r>
      <w:proofErr w:type="spellEnd"/>
      <w:r w:rsidR="00FB553A" w:rsidRPr="00D238EE">
        <w:rPr>
          <w:rFonts w:ascii="Book Antiqua" w:hAnsi="Book Antiqua"/>
          <w:sz w:val="22"/>
          <w:lang w:val="hu-HU"/>
        </w:rPr>
        <w:t xml:space="preserve"> Zita</w:t>
      </w:r>
      <w:del w:id="111" w:author="Dr. Horváth Gábor" w:date="2025-10-01T16:56:00Z" w16du:dateUtc="2025-10-01T14:56:00Z">
        <w:r w:rsidR="00FB553A" w:rsidRPr="00D238EE" w:rsidDel="00522874">
          <w:rPr>
            <w:rFonts w:ascii="Book Antiqua" w:hAnsi="Book Antiqua"/>
            <w:sz w:val="22"/>
            <w:lang w:val="hu-HU"/>
          </w:rPr>
          <w:delText xml:space="preserve"> </w:delText>
        </w:r>
      </w:del>
    </w:p>
    <w:p w14:paraId="492F32CF" w14:textId="6DAFAEB1" w:rsidR="002425B7" w:rsidRPr="00D238EE" w:rsidRDefault="002425B7" w:rsidP="00D238EE">
      <w:pPr>
        <w:pStyle w:val="Szvegtrzs21"/>
        <w:shd w:val="clear" w:color="auto" w:fill="auto"/>
        <w:tabs>
          <w:tab w:val="left" w:pos="709"/>
        </w:tabs>
        <w:spacing w:after="0" w:line="240" w:lineRule="auto"/>
        <w:ind w:firstLine="0"/>
        <w:rPr>
          <w:rFonts w:ascii="Book Antiqua" w:hAnsi="Book Antiqua"/>
          <w:sz w:val="22"/>
          <w:lang w:val="hu-HU"/>
        </w:rPr>
      </w:pPr>
      <w:r w:rsidRPr="00D238EE">
        <w:rPr>
          <w:rFonts w:ascii="Book Antiqua" w:hAnsi="Book Antiqua"/>
          <w:sz w:val="22"/>
          <w:lang w:val="hu-HU"/>
        </w:rPr>
        <w:t xml:space="preserve">Lakcím: </w:t>
      </w:r>
      <w:r w:rsidR="00FB553A" w:rsidRPr="00D238EE">
        <w:rPr>
          <w:rFonts w:ascii="Book Antiqua" w:hAnsi="Book Antiqua"/>
          <w:sz w:val="22"/>
          <w:lang w:val="hu-HU"/>
        </w:rPr>
        <w:t>8275 Balatonhenye, Szőlőhegy 500/2</w:t>
      </w:r>
    </w:p>
    <w:p w14:paraId="46718039" w14:textId="77777777" w:rsidR="000C239B" w:rsidRPr="00D238EE" w:rsidRDefault="000C239B" w:rsidP="00D238EE">
      <w:pPr>
        <w:pStyle w:val="Szvegtrzs21"/>
        <w:shd w:val="clear" w:color="auto" w:fill="auto"/>
        <w:tabs>
          <w:tab w:val="left" w:pos="709"/>
        </w:tabs>
        <w:spacing w:after="0" w:line="240" w:lineRule="auto"/>
        <w:ind w:firstLine="0"/>
        <w:rPr>
          <w:rFonts w:ascii="Book Antiqua" w:hAnsi="Book Antiqua"/>
          <w:sz w:val="22"/>
          <w:lang w:val="hu-HU"/>
        </w:rPr>
      </w:pPr>
    </w:p>
    <w:p w14:paraId="21DE08A6" w14:textId="77777777" w:rsidR="00E5565F" w:rsidRPr="00D238EE" w:rsidRDefault="00E5565F" w:rsidP="00D238EE">
      <w:pPr>
        <w:tabs>
          <w:tab w:val="left" w:pos="709"/>
        </w:tabs>
        <w:rPr>
          <w:rFonts w:ascii="Book Antiqua" w:hAnsi="Book Antiqua"/>
          <w:sz w:val="22"/>
          <w:lang w:val="hu-HU"/>
        </w:rPr>
      </w:pPr>
      <w:r w:rsidRPr="00D238EE">
        <w:rPr>
          <w:rFonts w:ascii="Book Antiqua" w:hAnsi="Book Antiqua"/>
          <w:sz w:val="22"/>
          <w:lang w:val="hu-HU"/>
        </w:rPr>
        <w:t>Név: Juhász Szabolcs</w:t>
      </w:r>
    </w:p>
    <w:p w14:paraId="5DFE916F" w14:textId="77777777" w:rsidR="00E5565F" w:rsidRPr="00D238EE" w:rsidRDefault="00E5565F" w:rsidP="00D238EE">
      <w:pPr>
        <w:tabs>
          <w:tab w:val="left" w:pos="709"/>
        </w:tabs>
        <w:spacing w:after="292" w:line="259" w:lineRule="auto"/>
        <w:rPr>
          <w:rFonts w:ascii="Book Antiqua" w:hAnsi="Book Antiqua"/>
          <w:sz w:val="22"/>
          <w:lang w:val="hu-HU"/>
        </w:rPr>
      </w:pPr>
      <w:r w:rsidRPr="00D238EE">
        <w:rPr>
          <w:rFonts w:ascii="Book Antiqua" w:hAnsi="Book Antiqua"/>
          <w:sz w:val="22"/>
          <w:lang w:val="hu-HU"/>
        </w:rPr>
        <w:t>Lakcím: 1163 Budapest, Ballada utca 14. 2. ajtó</w:t>
      </w:r>
    </w:p>
    <w:p w14:paraId="4FB9E394" w14:textId="1FA64090" w:rsidR="00E5565F" w:rsidRPr="00D238EE" w:rsidRDefault="00E5565F" w:rsidP="00D238EE">
      <w:pPr>
        <w:tabs>
          <w:tab w:val="left" w:pos="709"/>
        </w:tabs>
        <w:spacing w:line="259" w:lineRule="auto"/>
        <w:rPr>
          <w:rFonts w:ascii="Book Antiqua" w:hAnsi="Book Antiqua"/>
          <w:sz w:val="22"/>
          <w:lang w:val="hu-HU"/>
        </w:rPr>
      </w:pPr>
      <w:r w:rsidRPr="00D238EE">
        <w:rPr>
          <w:rFonts w:ascii="Book Antiqua" w:hAnsi="Book Antiqua"/>
          <w:sz w:val="22"/>
          <w:lang w:val="hu-HU"/>
        </w:rPr>
        <w:t>Név: Dr. Horváth Viktória</w:t>
      </w:r>
      <w:del w:id="112" w:author="Dr. Horváth Gábor" w:date="2025-10-01T16:56:00Z" w16du:dateUtc="2025-10-01T14:56:00Z">
        <w:r w:rsidRPr="00D238EE" w:rsidDel="00522874">
          <w:rPr>
            <w:rFonts w:ascii="Book Antiqua" w:hAnsi="Book Antiqua"/>
            <w:sz w:val="22"/>
            <w:lang w:val="hu-HU"/>
          </w:rPr>
          <w:tab/>
        </w:r>
      </w:del>
    </w:p>
    <w:p w14:paraId="691E466F" w14:textId="78340E38" w:rsidR="00E5565F" w:rsidRPr="00D238EE" w:rsidRDefault="00E5565F" w:rsidP="00D238EE">
      <w:pPr>
        <w:tabs>
          <w:tab w:val="left" w:pos="709"/>
        </w:tabs>
        <w:spacing w:line="259" w:lineRule="auto"/>
        <w:rPr>
          <w:rFonts w:ascii="Book Antiqua" w:hAnsi="Book Antiqua"/>
          <w:sz w:val="22"/>
          <w:lang w:val="hu-HU"/>
        </w:rPr>
      </w:pPr>
      <w:r w:rsidRPr="00D238EE">
        <w:rPr>
          <w:rFonts w:ascii="Book Antiqua" w:hAnsi="Book Antiqua"/>
          <w:sz w:val="22"/>
          <w:lang w:val="hu-HU"/>
        </w:rPr>
        <w:t>Lakcím: 8360 Keszthely, Honvéd u. 20.</w:t>
      </w:r>
    </w:p>
    <w:p w14:paraId="43930F33" w14:textId="77777777" w:rsidR="002425B7" w:rsidRPr="00D238EE" w:rsidRDefault="002425B7" w:rsidP="00D238EE">
      <w:pPr>
        <w:pStyle w:val="Szvegtrzs21"/>
        <w:shd w:val="clear" w:color="auto" w:fill="auto"/>
        <w:tabs>
          <w:tab w:val="left" w:pos="709"/>
        </w:tabs>
        <w:spacing w:after="0" w:line="240" w:lineRule="auto"/>
        <w:ind w:firstLine="0"/>
        <w:rPr>
          <w:rFonts w:ascii="Book Antiqua" w:hAnsi="Book Antiqua"/>
          <w:sz w:val="22"/>
          <w:lang w:val="hu-HU"/>
        </w:rPr>
      </w:pPr>
    </w:p>
    <w:p w14:paraId="2940326B" w14:textId="58F3493F" w:rsidR="00272DD1" w:rsidRPr="00D238EE" w:rsidRDefault="002425B7" w:rsidP="00D238EE">
      <w:pPr>
        <w:pStyle w:val="Szvegtrzs21"/>
        <w:numPr>
          <w:ilvl w:val="1"/>
          <w:numId w:val="36"/>
        </w:numPr>
        <w:shd w:val="clear" w:color="auto" w:fill="auto"/>
        <w:tabs>
          <w:tab w:val="left" w:pos="709"/>
        </w:tabs>
        <w:spacing w:after="0" w:line="240" w:lineRule="auto"/>
        <w:ind w:left="0" w:firstLine="0"/>
        <w:rPr>
          <w:rFonts w:ascii="Book Antiqua" w:hAnsi="Book Antiqua"/>
          <w:b/>
          <w:sz w:val="22"/>
          <w:lang w:val="hu-HU"/>
        </w:rPr>
      </w:pPr>
      <w:del w:id="113" w:author="Dr. Horváth Gábor" w:date="2025-10-01T16:56:00Z" w16du:dateUtc="2025-10-01T14:56:00Z">
        <w:r w:rsidRPr="00D238EE" w:rsidDel="00522874">
          <w:rPr>
            <w:rFonts w:ascii="Book Antiqua" w:hAnsi="Book Antiqua"/>
            <w:sz w:val="22"/>
            <w:lang w:val="hu-HU"/>
          </w:rPr>
          <w:delText xml:space="preserve"> </w:delText>
        </w:r>
      </w:del>
      <w:r w:rsidRPr="00D238EE">
        <w:rPr>
          <w:rFonts w:ascii="Book Antiqua" w:hAnsi="Book Antiqua"/>
          <w:sz w:val="22"/>
          <w:lang w:val="hu-HU"/>
        </w:rPr>
        <w:t xml:space="preserve">A </w:t>
      </w:r>
      <w:r w:rsidR="0034588C">
        <w:rPr>
          <w:rFonts w:ascii="Book Antiqua" w:hAnsi="Book Antiqua"/>
          <w:sz w:val="22"/>
          <w:lang w:val="hu-HU"/>
        </w:rPr>
        <w:t>f</w:t>
      </w:r>
      <w:r w:rsidRPr="00D238EE">
        <w:rPr>
          <w:rFonts w:ascii="Book Antiqua" w:hAnsi="Book Antiqua"/>
          <w:sz w:val="22"/>
          <w:lang w:val="hu-HU"/>
        </w:rPr>
        <w:t xml:space="preserve">elügyelőbizottság fő feladata, hogy az ügyvezetést a Társaság érdekeinek megóvása céljából ellenőrizze. </w:t>
      </w:r>
    </w:p>
    <w:p w14:paraId="06907A0A" w14:textId="77777777" w:rsidR="002425B7" w:rsidRPr="00D238EE" w:rsidRDefault="002425B7" w:rsidP="00D238EE">
      <w:pPr>
        <w:pStyle w:val="Szvegtrzs21"/>
        <w:shd w:val="clear" w:color="auto" w:fill="auto"/>
        <w:tabs>
          <w:tab w:val="left" w:pos="709"/>
        </w:tabs>
        <w:spacing w:after="0" w:line="240" w:lineRule="auto"/>
        <w:ind w:firstLine="0"/>
        <w:rPr>
          <w:rFonts w:ascii="Book Antiqua" w:hAnsi="Book Antiqua"/>
          <w:b/>
          <w:sz w:val="22"/>
          <w:lang w:val="hu-HU"/>
        </w:rPr>
      </w:pPr>
    </w:p>
    <w:p w14:paraId="4BD057E3" w14:textId="658D0162" w:rsidR="002425B7" w:rsidRPr="00D238EE" w:rsidRDefault="002425B7" w:rsidP="00D238EE">
      <w:pPr>
        <w:pStyle w:val="Szvegtrzs21"/>
        <w:numPr>
          <w:ilvl w:val="1"/>
          <w:numId w:val="36"/>
        </w:numPr>
        <w:shd w:val="clear" w:color="auto" w:fill="auto"/>
        <w:tabs>
          <w:tab w:val="left" w:pos="709"/>
        </w:tabs>
        <w:spacing w:after="0" w:line="240" w:lineRule="auto"/>
        <w:ind w:left="0" w:firstLine="0"/>
        <w:rPr>
          <w:rFonts w:ascii="Book Antiqua" w:hAnsi="Book Antiqua"/>
          <w:sz w:val="22"/>
          <w:lang w:val="hu-HU"/>
        </w:rPr>
      </w:pPr>
      <w:r w:rsidRPr="00D238EE">
        <w:rPr>
          <w:rFonts w:ascii="Book Antiqua" w:hAnsi="Book Antiqua"/>
          <w:sz w:val="22"/>
          <w:lang w:val="hu-HU"/>
        </w:rPr>
        <w:t xml:space="preserve">A </w:t>
      </w:r>
      <w:r w:rsidR="0034588C">
        <w:rPr>
          <w:rFonts w:ascii="Book Antiqua" w:hAnsi="Book Antiqua"/>
          <w:sz w:val="22"/>
          <w:lang w:val="hu-HU"/>
        </w:rPr>
        <w:t>f</w:t>
      </w:r>
      <w:r w:rsidRPr="00D238EE">
        <w:rPr>
          <w:rFonts w:ascii="Book Antiqua" w:hAnsi="Book Antiqua"/>
          <w:sz w:val="22"/>
          <w:lang w:val="hu-HU"/>
        </w:rPr>
        <w:t xml:space="preserve">elügyelőbizottság testületként jár el. A </w:t>
      </w:r>
      <w:r w:rsidR="0034588C">
        <w:rPr>
          <w:rFonts w:ascii="Book Antiqua" w:hAnsi="Book Antiqua"/>
          <w:sz w:val="22"/>
          <w:lang w:val="hu-HU"/>
        </w:rPr>
        <w:t>f</w:t>
      </w:r>
      <w:r w:rsidRPr="00D238EE">
        <w:rPr>
          <w:rFonts w:ascii="Book Antiqua" w:hAnsi="Book Antiqua"/>
          <w:sz w:val="22"/>
          <w:lang w:val="hu-HU"/>
        </w:rPr>
        <w:t>elügyelőbizottság határozatképes, ha mindhárom tagja jelen van</w:t>
      </w:r>
      <w:r w:rsidR="006C36A9" w:rsidRPr="00D238EE">
        <w:rPr>
          <w:rFonts w:ascii="Book Antiqua" w:hAnsi="Book Antiqua"/>
          <w:sz w:val="22"/>
          <w:lang w:val="hu-HU"/>
        </w:rPr>
        <w:t>,</w:t>
      </w:r>
      <w:r w:rsidRPr="00D238EE">
        <w:rPr>
          <w:rFonts w:ascii="Book Antiqua" w:hAnsi="Book Antiqua"/>
          <w:sz w:val="22"/>
          <w:lang w:val="hu-HU"/>
        </w:rPr>
        <w:t xml:space="preserve"> határozatát egyszerű szótöbbséggel hozza, szavazategyenlőség esetén az indítvány elvetettnek tekintendő. </w:t>
      </w:r>
    </w:p>
    <w:p w14:paraId="22C947AD" w14:textId="77777777" w:rsidR="002425B7" w:rsidRPr="00D238EE" w:rsidRDefault="002425B7" w:rsidP="00D238EE">
      <w:pPr>
        <w:pStyle w:val="Listaszerbekezds"/>
        <w:tabs>
          <w:tab w:val="left" w:pos="709"/>
        </w:tabs>
        <w:ind w:left="0"/>
        <w:rPr>
          <w:rFonts w:ascii="Book Antiqua" w:hAnsi="Book Antiqua"/>
          <w:b/>
          <w:sz w:val="22"/>
          <w:lang w:val="hu-HU"/>
        </w:rPr>
      </w:pPr>
    </w:p>
    <w:p w14:paraId="644AC08A" w14:textId="5829046F" w:rsidR="002425B7" w:rsidRPr="00D238EE" w:rsidRDefault="00953471" w:rsidP="00D238EE">
      <w:pPr>
        <w:pStyle w:val="Szvegtrzs21"/>
        <w:numPr>
          <w:ilvl w:val="1"/>
          <w:numId w:val="36"/>
        </w:numPr>
        <w:shd w:val="clear" w:color="auto" w:fill="auto"/>
        <w:tabs>
          <w:tab w:val="left" w:pos="709"/>
        </w:tabs>
        <w:spacing w:after="0" w:line="240" w:lineRule="auto"/>
        <w:ind w:left="0" w:firstLine="0"/>
        <w:rPr>
          <w:rFonts w:ascii="Book Antiqua" w:hAnsi="Book Antiqua"/>
          <w:sz w:val="22"/>
          <w:lang w:val="hu-HU"/>
        </w:rPr>
      </w:pPr>
      <w:r w:rsidRPr="00D238EE">
        <w:rPr>
          <w:rFonts w:ascii="Book Antiqua" w:hAnsi="Book Antiqua"/>
          <w:sz w:val="22"/>
          <w:lang w:val="hu-HU"/>
        </w:rPr>
        <w:t xml:space="preserve">A </w:t>
      </w:r>
      <w:r w:rsidR="0034588C">
        <w:rPr>
          <w:rFonts w:ascii="Book Antiqua" w:hAnsi="Book Antiqua"/>
          <w:sz w:val="22"/>
          <w:lang w:val="hu-HU"/>
        </w:rPr>
        <w:t>f</w:t>
      </w:r>
      <w:r w:rsidRPr="00D238EE">
        <w:rPr>
          <w:rFonts w:ascii="Book Antiqua" w:hAnsi="Book Antiqua"/>
          <w:sz w:val="22"/>
          <w:lang w:val="hu-HU"/>
        </w:rPr>
        <w:t xml:space="preserve">elügyelőbizottság üléseit a felügyelőbizottság elnöke hívja össze és vezeti. Az ülés összehívását az ok és a cél megjelölésével a </w:t>
      </w:r>
      <w:r w:rsidR="00173BF1">
        <w:rPr>
          <w:rFonts w:ascii="Book Antiqua" w:hAnsi="Book Antiqua"/>
          <w:sz w:val="22"/>
          <w:lang w:val="hu-HU"/>
        </w:rPr>
        <w:t>F</w:t>
      </w:r>
      <w:r w:rsidRPr="00D238EE">
        <w:rPr>
          <w:rFonts w:ascii="Book Antiqua" w:hAnsi="Book Antiqua"/>
          <w:sz w:val="22"/>
          <w:lang w:val="hu-HU"/>
        </w:rPr>
        <w:t xml:space="preserve">elügyelőbizottság két tagja, az ügyvezető vagy az állandó könyvvizsgáló írásban kérheti a </w:t>
      </w:r>
      <w:r w:rsidR="0034588C">
        <w:rPr>
          <w:rFonts w:ascii="Book Antiqua" w:hAnsi="Book Antiqua"/>
          <w:sz w:val="22"/>
          <w:lang w:val="hu-HU"/>
        </w:rPr>
        <w:t>f</w:t>
      </w:r>
      <w:r w:rsidRPr="00D238EE">
        <w:rPr>
          <w:rFonts w:ascii="Book Antiqua" w:hAnsi="Book Antiqua"/>
          <w:sz w:val="22"/>
          <w:lang w:val="hu-HU"/>
        </w:rPr>
        <w:t xml:space="preserve">elügyelőbizottság elnökétől, aki a kérelem kézhezvételét követően köteles intézkedni a felügyelőbizottság ülésének harminc (30) napon belüli időpontra történő összehívásáról. </w:t>
      </w:r>
    </w:p>
    <w:p w14:paraId="6CE1155B" w14:textId="77777777" w:rsidR="00953471" w:rsidRPr="00D238EE" w:rsidRDefault="00953471" w:rsidP="00D238EE">
      <w:pPr>
        <w:pStyle w:val="Listaszerbekezds"/>
        <w:tabs>
          <w:tab w:val="left" w:pos="709"/>
        </w:tabs>
        <w:ind w:left="0"/>
        <w:rPr>
          <w:rFonts w:ascii="Book Antiqua" w:hAnsi="Book Antiqua"/>
          <w:sz w:val="22"/>
          <w:lang w:val="hu-HU"/>
        </w:rPr>
      </w:pPr>
    </w:p>
    <w:p w14:paraId="2A8C8BEF" w14:textId="5198A116" w:rsidR="00953471" w:rsidRPr="00D238EE" w:rsidRDefault="00953471" w:rsidP="00D238EE">
      <w:pPr>
        <w:pStyle w:val="Szvegtrzs21"/>
        <w:numPr>
          <w:ilvl w:val="1"/>
          <w:numId w:val="36"/>
        </w:numPr>
        <w:shd w:val="clear" w:color="auto" w:fill="auto"/>
        <w:tabs>
          <w:tab w:val="left" w:pos="709"/>
        </w:tabs>
        <w:spacing w:after="0" w:line="240" w:lineRule="auto"/>
        <w:ind w:left="0" w:firstLine="0"/>
        <w:rPr>
          <w:rFonts w:ascii="Book Antiqua" w:hAnsi="Book Antiqua"/>
          <w:sz w:val="22"/>
          <w:lang w:val="hu-HU"/>
        </w:rPr>
      </w:pPr>
      <w:r w:rsidRPr="00D238EE">
        <w:rPr>
          <w:rFonts w:ascii="Book Antiqua" w:hAnsi="Book Antiqua"/>
          <w:sz w:val="22"/>
          <w:lang w:val="hu-HU"/>
        </w:rPr>
        <w:t xml:space="preserve">A </w:t>
      </w:r>
      <w:r w:rsidR="0034588C">
        <w:rPr>
          <w:rFonts w:ascii="Book Antiqua" w:hAnsi="Book Antiqua"/>
          <w:sz w:val="22"/>
          <w:lang w:val="hu-HU"/>
        </w:rPr>
        <w:t>f</w:t>
      </w:r>
      <w:r w:rsidRPr="00D238EE">
        <w:rPr>
          <w:rFonts w:ascii="Book Antiqua" w:hAnsi="Book Antiqua"/>
          <w:sz w:val="22"/>
          <w:lang w:val="hu-HU"/>
        </w:rPr>
        <w:t xml:space="preserve">elügyelőbizottság tagjai személyesen kötelesek eljárni, képviseletnek nincs helye. </w:t>
      </w:r>
    </w:p>
    <w:p w14:paraId="5A423880" w14:textId="77777777" w:rsidR="00953471" w:rsidRPr="00D238EE" w:rsidRDefault="00953471" w:rsidP="00D238EE">
      <w:pPr>
        <w:pStyle w:val="Listaszerbekezds"/>
        <w:tabs>
          <w:tab w:val="left" w:pos="709"/>
        </w:tabs>
        <w:ind w:left="0"/>
        <w:rPr>
          <w:rFonts w:ascii="Book Antiqua" w:hAnsi="Book Antiqua"/>
          <w:sz w:val="22"/>
          <w:lang w:val="hu-HU"/>
        </w:rPr>
      </w:pPr>
    </w:p>
    <w:p w14:paraId="16F1933F" w14:textId="33F25FE0" w:rsidR="00953471" w:rsidRDefault="00953471" w:rsidP="00D238EE">
      <w:pPr>
        <w:pStyle w:val="Szvegtrzs21"/>
        <w:numPr>
          <w:ilvl w:val="1"/>
          <w:numId w:val="36"/>
        </w:numPr>
        <w:shd w:val="clear" w:color="auto" w:fill="auto"/>
        <w:tabs>
          <w:tab w:val="left" w:pos="709"/>
        </w:tabs>
        <w:spacing w:after="0" w:line="240" w:lineRule="auto"/>
        <w:ind w:left="0" w:firstLine="0"/>
        <w:rPr>
          <w:rFonts w:ascii="Book Antiqua" w:hAnsi="Book Antiqua"/>
          <w:sz w:val="22"/>
          <w:lang w:val="hu-HU"/>
        </w:rPr>
      </w:pPr>
      <w:r w:rsidRPr="00D238EE">
        <w:rPr>
          <w:rFonts w:ascii="Book Antiqua" w:hAnsi="Book Antiqua"/>
          <w:sz w:val="22"/>
          <w:lang w:val="hu-HU"/>
        </w:rPr>
        <w:t xml:space="preserve">Indokolt esetben a </w:t>
      </w:r>
      <w:r w:rsidR="00173BF1">
        <w:rPr>
          <w:rFonts w:ascii="Book Antiqua" w:hAnsi="Book Antiqua"/>
          <w:sz w:val="22"/>
          <w:lang w:val="hu-HU"/>
        </w:rPr>
        <w:t>F</w:t>
      </w:r>
      <w:r w:rsidRPr="00D238EE">
        <w:rPr>
          <w:rFonts w:ascii="Book Antiqua" w:hAnsi="Book Antiqua"/>
          <w:sz w:val="22"/>
          <w:lang w:val="hu-HU"/>
        </w:rPr>
        <w:t xml:space="preserve">elügyelőbizottság a döntését ülés megtartása nélkül is meghozhatja. </w:t>
      </w:r>
    </w:p>
    <w:p w14:paraId="7306FF5D" w14:textId="77777777" w:rsidR="00574F18" w:rsidRPr="00574F18" w:rsidRDefault="00574F18" w:rsidP="00574F18">
      <w:pPr>
        <w:pStyle w:val="Szvegtrzs21"/>
        <w:shd w:val="clear" w:color="auto" w:fill="auto"/>
        <w:tabs>
          <w:tab w:val="left" w:pos="709"/>
        </w:tabs>
        <w:spacing w:after="0" w:line="240" w:lineRule="auto"/>
        <w:ind w:firstLine="0"/>
        <w:rPr>
          <w:rFonts w:ascii="Book Antiqua" w:hAnsi="Book Antiqua"/>
          <w:sz w:val="22"/>
          <w:lang w:val="hu-HU"/>
        </w:rPr>
      </w:pPr>
    </w:p>
    <w:p w14:paraId="693AFC65" w14:textId="0F9612D6" w:rsidR="00953471" w:rsidRPr="00D238EE" w:rsidRDefault="00953471" w:rsidP="00D238EE">
      <w:pPr>
        <w:pStyle w:val="Szvegtrzs21"/>
        <w:numPr>
          <w:ilvl w:val="1"/>
          <w:numId w:val="36"/>
        </w:numPr>
        <w:shd w:val="clear" w:color="auto" w:fill="auto"/>
        <w:tabs>
          <w:tab w:val="left" w:pos="709"/>
        </w:tabs>
        <w:spacing w:after="0" w:line="240" w:lineRule="auto"/>
        <w:ind w:left="0" w:firstLine="0"/>
        <w:rPr>
          <w:rFonts w:ascii="Book Antiqua" w:hAnsi="Book Antiqua"/>
          <w:sz w:val="22"/>
          <w:lang w:val="hu-HU"/>
        </w:rPr>
      </w:pPr>
      <w:r w:rsidRPr="00D238EE">
        <w:rPr>
          <w:rFonts w:ascii="Book Antiqua" w:hAnsi="Book Antiqua"/>
          <w:sz w:val="22"/>
          <w:lang w:val="hu-HU"/>
        </w:rPr>
        <w:t xml:space="preserve">A </w:t>
      </w:r>
      <w:r w:rsidR="00456F3B">
        <w:rPr>
          <w:rFonts w:ascii="Book Antiqua" w:hAnsi="Book Antiqua"/>
          <w:sz w:val="22"/>
          <w:lang w:val="hu-HU"/>
        </w:rPr>
        <w:t>f</w:t>
      </w:r>
      <w:r w:rsidRPr="00D238EE">
        <w:rPr>
          <w:rFonts w:ascii="Book Antiqua" w:hAnsi="Book Antiqua"/>
          <w:sz w:val="22"/>
          <w:lang w:val="hu-HU"/>
        </w:rPr>
        <w:t xml:space="preserve">elügyelőbizottság köteles a </w:t>
      </w:r>
      <w:r w:rsidR="00456F3B">
        <w:rPr>
          <w:rFonts w:ascii="Book Antiqua" w:hAnsi="Book Antiqua"/>
          <w:bCs/>
          <w:sz w:val="22"/>
          <w:szCs w:val="22"/>
          <w:lang w:val="hu-HU"/>
        </w:rPr>
        <w:t>t</w:t>
      </w:r>
      <w:r w:rsidRPr="00D238EE">
        <w:rPr>
          <w:rFonts w:ascii="Book Antiqua" w:hAnsi="Book Antiqua"/>
          <w:sz w:val="22"/>
          <w:lang w:val="hu-HU"/>
        </w:rPr>
        <w:t xml:space="preserve">aggyűlés részére az ügyvezetés által benyújtott előterjesztéseket – a személyi kérdésekkel kapcsolatos előterjesztések kivételével – megvizsgálni és az ezekkel kapcsolatos álláspontját a </w:t>
      </w:r>
      <w:r w:rsidR="00456F3B">
        <w:rPr>
          <w:rFonts w:ascii="Book Antiqua" w:hAnsi="Book Antiqua"/>
          <w:bCs/>
          <w:sz w:val="22"/>
          <w:szCs w:val="22"/>
          <w:lang w:val="hu-HU"/>
        </w:rPr>
        <w:t>t</w:t>
      </w:r>
      <w:r w:rsidRPr="00D238EE">
        <w:rPr>
          <w:rFonts w:ascii="Book Antiqua" w:hAnsi="Book Antiqua"/>
          <w:sz w:val="22"/>
          <w:lang w:val="hu-HU"/>
        </w:rPr>
        <w:t xml:space="preserve">aggyűléssel a felügyelőbizottság által hozott határozatokban ismertetni. A számviteli törvény szerinti beszámolóról és az adózott eredmény felhasználásáról a </w:t>
      </w:r>
      <w:r w:rsidR="00456F3B">
        <w:rPr>
          <w:rFonts w:ascii="Book Antiqua" w:hAnsi="Book Antiqua"/>
          <w:bCs/>
          <w:sz w:val="22"/>
          <w:szCs w:val="22"/>
          <w:lang w:val="hu-HU"/>
        </w:rPr>
        <w:t>t</w:t>
      </w:r>
      <w:r w:rsidRPr="00D238EE">
        <w:rPr>
          <w:rFonts w:ascii="Book Antiqua" w:hAnsi="Book Antiqua"/>
          <w:sz w:val="22"/>
          <w:lang w:val="hu-HU"/>
        </w:rPr>
        <w:t xml:space="preserve">aggyűlés kizárólag a felügyelőbizottság írásbeli jelentésének birtokában határozhat. </w:t>
      </w:r>
    </w:p>
    <w:p w14:paraId="5C9C0770" w14:textId="77777777" w:rsidR="00953471" w:rsidRPr="00D238EE" w:rsidRDefault="00953471" w:rsidP="00D238EE">
      <w:pPr>
        <w:pStyle w:val="Listaszerbekezds"/>
        <w:tabs>
          <w:tab w:val="left" w:pos="709"/>
        </w:tabs>
        <w:ind w:left="0"/>
        <w:rPr>
          <w:rFonts w:ascii="Book Antiqua" w:hAnsi="Book Antiqua"/>
          <w:sz w:val="22"/>
          <w:lang w:val="hu-HU"/>
        </w:rPr>
      </w:pPr>
    </w:p>
    <w:p w14:paraId="2865989A" w14:textId="7A132293" w:rsidR="00953471" w:rsidRPr="00D238EE" w:rsidRDefault="00953471" w:rsidP="00D238EE">
      <w:pPr>
        <w:pStyle w:val="Szvegtrzs21"/>
        <w:numPr>
          <w:ilvl w:val="1"/>
          <w:numId w:val="36"/>
        </w:numPr>
        <w:shd w:val="clear" w:color="auto" w:fill="auto"/>
        <w:tabs>
          <w:tab w:val="left" w:pos="709"/>
        </w:tabs>
        <w:spacing w:after="0" w:line="240" w:lineRule="auto"/>
        <w:ind w:left="0" w:firstLine="0"/>
        <w:rPr>
          <w:rFonts w:ascii="Book Antiqua" w:hAnsi="Book Antiqua"/>
          <w:sz w:val="22"/>
          <w:lang w:val="hu-HU"/>
        </w:rPr>
      </w:pPr>
      <w:r w:rsidRPr="00D238EE">
        <w:rPr>
          <w:rFonts w:ascii="Book Antiqua" w:hAnsi="Book Antiqua"/>
          <w:sz w:val="22"/>
          <w:lang w:val="hu-HU"/>
        </w:rPr>
        <w:t xml:space="preserve">A </w:t>
      </w:r>
      <w:r w:rsidR="00456F3B">
        <w:rPr>
          <w:rFonts w:ascii="Book Antiqua" w:hAnsi="Book Antiqua"/>
          <w:sz w:val="22"/>
          <w:lang w:val="hu-HU"/>
        </w:rPr>
        <w:t>f</w:t>
      </w:r>
      <w:r w:rsidRPr="00D238EE">
        <w:rPr>
          <w:rFonts w:ascii="Book Antiqua" w:hAnsi="Book Antiqua"/>
          <w:sz w:val="22"/>
          <w:lang w:val="hu-HU"/>
        </w:rPr>
        <w:t xml:space="preserve">elügyelőbizottság ellenőrzi a Társaság működését és gazdálkodását. Ennek során a </w:t>
      </w:r>
      <w:r w:rsidR="00173BF1">
        <w:rPr>
          <w:rFonts w:ascii="Book Antiqua" w:hAnsi="Book Antiqua"/>
          <w:sz w:val="22"/>
          <w:lang w:val="hu-HU"/>
        </w:rPr>
        <w:t>F</w:t>
      </w:r>
      <w:r w:rsidRPr="00D238EE">
        <w:rPr>
          <w:rFonts w:ascii="Book Antiqua" w:hAnsi="Book Antiqua"/>
          <w:sz w:val="22"/>
          <w:lang w:val="hu-HU"/>
        </w:rPr>
        <w:t xml:space="preserve">elügyelőbizottság a Társaság irataiba, számviteli nyilvántartásaiba, könyveibe betekinthet, az ügyvezetőtől és a Társaság munkavállalóitól felvilágosítást kérhet, a Társaság fizetési számláját, pénztárát, értékpapír- és áruállományát, valamint szerződéseit megvizsgálhatja és szakértővel megvizsgáltathatja. A kért felvilágosítást az ügyvezető vagy a munkavállaló tizenöt (15) napon belül, írásban köteles a </w:t>
      </w:r>
      <w:r w:rsidR="00456F3B">
        <w:rPr>
          <w:rFonts w:ascii="Book Antiqua" w:hAnsi="Book Antiqua"/>
          <w:sz w:val="22"/>
          <w:lang w:val="hu-HU"/>
        </w:rPr>
        <w:t>f</w:t>
      </w:r>
      <w:r w:rsidRPr="00D238EE">
        <w:rPr>
          <w:rFonts w:ascii="Book Antiqua" w:hAnsi="Book Antiqua"/>
          <w:sz w:val="22"/>
          <w:lang w:val="hu-HU"/>
        </w:rPr>
        <w:t xml:space="preserve">elügyelőbizottság részére megadni. A </w:t>
      </w:r>
      <w:r w:rsidR="0034588C">
        <w:rPr>
          <w:rFonts w:ascii="Book Antiqua" w:hAnsi="Book Antiqua"/>
          <w:sz w:val="22"/>
          <w:lang w:val="hu-HU"/>
        </w:rPr>
        <w:t>f</w:t>
      </w:r>
      <w:r w:rsidRPr="00D238EE">
        <w:rPr>
          <w:rFonts w:ascii="Book Antiqua" w:hAnsi="Book Antiqua"/>
          <w:sz w:val="22"/>
          <w:lang w:val="hu-HU"/>
        </w:rPr>
        <w:t xml:space="preserve">elügyelőbizottság kiemelt feladata annak folyamatos figyelemmel kísérése, hogy a Társaság a rögzített célok szem előtt tartásával látja-e el tevékenységét. </w:t>
      </w:r>
    </w:p>
    <w:p w14:paraId="7166E9B0" w14:textId="77777777" w:rsidR="00953471" w:rsidRPr="00D238EE" w:rsidRDefault="00953471" w:rsidP="00D238EE">
      <w:pPr>
        <w:pStyle w:val="Listaszerbekezds"/>
        <w:tabs>
          <w:tab w:val="left" w:pos="709"/>
        </w:tabs>
        <w:ind w:left="0"/>
        <w:rPr>
          <w:rFonts w:ascii="Book Antiqua" w:hAnsi="Book Antiqua"/>
          <w:sz w:val="22"/>
          <w:lang w:val="hu-HU"/>
        </w:rPr>
      </w:pPr>
    </w:p>
    <w:p w14:paraId="42772F85" w14:textId="776CEBC9" w:rsidR="00953471" w:rsidRPr="00D238EE" w:rsidRDefault="00953471" w:rsidP="00D238EE">
      <w:pPr>
        <w:pStyle w:val="Szvegtrzs21"/>
        <w:numPr>
          <w:ilvl w:val="1"/>
          <w:numId w:val="36"/>
        </w:numPr>
        <w:shd w:val="clear" w:color="auto" w:fill="auto"/>
        <w:tabs>
          <w:tab w:val="left" w:pos="709"/>
        </w:tabs>
        <w:spacing w:after="0" w:line="240" w:lineRule="auto"/>
        <w:ind w:left="0" w:firstLine="0"/>
        <w:rPr>
          <w:rFonts w:ascii="Book Antiqua" w:hAnsi="Book Antiqua"/>
          <w:sz w:val="22"/>
          <w:lang w:val="hu-HU"/>
        </w:rPr>
      </w:pPr>
      <w:r w:rsidRPr="00D238EE">
        <w:rPr>
          <w:rFonts w:ascii="Book Antiqua" w:hAnsi="Book Antiqua"/>
          <w:sz w:val="22"/>
          <w:lang w:val="hu-HU"/>
        </w:rPr>
        <w:t xml:space="preserve">Ha a </w:t>
      </w:r>
      <w:r w:rsidR="00456F3B">
        <w:rPr>
          <w:rFonts w:ascii="Book Antiqua" w:hAnsi="Book Antiqua"/>
          <w:sz w:val="22"/>
          <w:lang w:val="hu-HU"/>
        </w:rPr>
        <w:t>f</w:t>
      </w:r>
      <w:r w:rsidRPr="00D238EE">
        <w:rPr>
          <w:rFonts w:ascii="Book Antiqua" w:hAnsi="Book Antiqua"/>
          <w:sz w:val="22"/>
          <w:lang w:val="hu-HU"/>
        </w:rPr>
        <w:t xml:space="preserve">elügyelőbizottság ellenőrző tevékenységéhez szakértőket kíván igénybe venni, a felügyelőbizottság erre irányuló kérelmét az ügyvezetés köteles teljesíteni. </w:t>
      </w:r>
    </w:p>
    <w:p w14:paraId="19F56A0C" w14:textId="77777777" w:rsidR="00953471" w:rsidRPr="00D238EE" w:rsidRDefault="00953471" w:rsidP="00D238EE">
      <w:pPr>
        <w:pStyle w:val="Listaszerbekezds"/>
        <w:tabs>
          <w:tab w:val="left" w:pos="709"/>
        </w:tabs>
        <w:ind w:left="0"/>
        <w:rPr>
          <w:rFonts w:ascii="Book Antiqua" w:hAnsi="Book Antiqua"/>
          <w:sz w:val="22"/>
          <w:lang w:val="hu-HU"/>
        </w:rPr>
      </w:pPr>
    </w:p>
    <w:p w14:paraId="4297DA73" w14:textId="33D5EF77" w:rsidR="008F7593" w:rsidRPr="00D238EE" w:rsidRDefault="00953471" w:rsidP="00D238EE">
      <w:pPr>
        <w:pStyle w:val="Szvegtrzs21"/>
        <w:numPr>
          <w:ilvl w:val="1"/>
          <w:numId w:val="36"/>
        </w:numPr>
        <w:tabs>
          <w:tab w:val="left" w:pos="709"/>
        </w:tabs>
        <w:spacing w:after="0"/>
        <w:ind w:left="0" w:firstLine="0"/>
        <w:rPr>
          <w:rFonts w:ascii="Book Antiqua" w:hAnsi="Book Antiqua"/>
          <w:sz w:val="22"/>
          <w:lang w:val="hu-HU"/>
        </w:rPr>
      </w:pPr>
      <w:r w:rsidRPr="00D238EE">
        <w:rPr>
          <w:rFonts w:ascii="Book Antiqua" w:hAnsi="Book Antiqua"/>
          <w:sz w:val="22"/>
          <w:lang w:val="hu-HU"/>
        </w:rPr>
        <w:t xml:space="preserve">A </w:t>
      </w:r>
      <w:r w:rsidR="00456F3B">
        <w:rPr>
          <w:rFonts w:ascii="Book Antiqua" w:hAnsi="Book Antiqua"/>
          <w:sz w:val="22"/>
          <w:lang w:val="hu-HU"/>
        </w:rPr>
        <w:t>f</w:t>
      </w:r>
      <w:r w:rsidRPr="00D238EE">
        <w:rPr>
          <w:rFonts w:ascii="Book Antiqua" w:hAnsi="Book Antiqua"/>
          <w:sz w:val="22"/>
          <w:lang w:val="hu-HU"/>
        </w:rPr>
        <w:t xml:space="preserve">elügyelőbizottság köteles </w:t>
      </w:r>
      <w:r w:rsidR="008F7593" w:rsidRPr="00D238EE">
        <w:rPr>
          <w:rFonts w:ascii="Book Antiqua" w:hAnsi="Book Antiqua"/>
          <w:sz w:val="22"/>
          <w:lang w:val="hu-HU"/>
        </w:rPr>
        <w:t xml:space="preserve">a </w:t>
      </w:r>
      <w:r w:rsidR="00456F3B">
        <w:rPr>
          <w:rFonts w:ascii="Book Antiqua" w:hAnsi="Book Antiqua"/>
          <w:bCs/>
          <w:sz w:val="22"/>
          <w:szCs w:val="22"/>
          <w:lang w:val="hu-HU"/>
        </w:rPr>
        <w:t>t</w:t>
      </w:r>
      <w:r w:rsidR="008F7593" w:rsidRPr="00D238EE">
        <w:rPr>
          <w:rFonts w:ascii="Book Antiqua" w:hAnsi="Book Antiqua"/>
          <w:sz w:val="22"/>
          <w:lang w:val="hu-HU"/>
        </w:rPr>
        <w:t>aggyűlést</w:t>
      </w:r>
      <w:r w:rsidRPr="00D238EE">
        <w:rPr>
          <w:rFonts w:ascii="Book Antiqua" w:hAnsi="Book Antiqua"/>
          <w:sz w:val="22"/>
          <w:lang w:val="hu-HU"/>
        </w:rPr>
        <w:t xml:space="preserve"> tájékoztatni és döntést kezdeményezni, ha arról szerez tudomást, hogy </w:t>
      </w:r>
    </w:p>
    <w:p w14:paraId="3FD08492" w14:textId="69340CAC" w:rsidR="00953471" w:rsidRPr="00D238EE" w:rsidRDefault="00953471" w:rsidP="00D238EE">
      <w:pPr>
        <w:pStyle w:val="Szvegtrzs21"/>
        <w:numPr>
          <w:ilvl w:val="0"/>
          <w:numId w:val="39"/>
        </w:numPr>
        <w:tabs>
          <w:tab w:val="left" w:pos="709"/>
        </w:tabs>
        <w:spacing w:before="120" w:after="120"/>
        <w:ind w:left="0" w:firstLine="0"/>
        <w:rPr>
          <w:rFonts w:ascii="Book Antiqua" w:hAnsi="Book Antiqua"/>
          <w:sz w:val="22"/>
          <w:lang w:val="hu-HU"/>
        </w:rPr>
      </w:pPr>
      <w:r w:rsidRPr="00D238EE">
        <w:rPr>
          <w:rFonts w:ascii="Book Antiqua" w:hAnsi="Book Antiqua"/>
          <w:sz w:val="22"/>
          <w:lang w:val="hu-HU"/>
        </w:rPr>
        <w:t>az ügyvezetés tevékenysége jogszabályba vagy a</w:t>
      </w:r>
      <w:r w:rsidR="008F7593" w:rsidRPr="00D238EE">
        <w:rPr>
          <w:rFonts w:ascii="Book Antiqua" w:hAnsi="Book Antiqua"/>
          <w:sz w:val="22"/>
          <w:lang w:val="hu-HU"/>
        </w:rPr>
        <w:t xml:space="preserve"> Társasági szerződésbe </w:t>
      </w:r>
      <w:r w:rsidRPr="00D238EE">
        <w:rPr>
          <w:rFonts w:ascii="Book Antiqua" w:hAnsi="Book Antiqua"/>
          <w:sz w:val="22"/>
          <w:lang w:val="hu-HU"/>
        </w:rPr>
        <w:t>ütközik, ellentétes a</w:t>
      </w:r>
      <w:r w:rsidR="008F7593" w:rsidRPr="00D238EE">
        <w:rPr>
          <w:rFonts w:ascii="Book Antiqua" w:hAnsi="Book Antiqua"/>
          <w:sz w:val="22"/>
          <w:lang w:val="hu-HU"/>
        </w:rPr>
        <w:t xml:space="preserve"> </w:t>
      </w:r>
      <w:r w:rsidR="00AE5D2C">
        <w:rPr>
          <w:rFonts w:ascii="Book Antiqua" w:hAnsi="Book Antiqua"/>
          <w:bCs/>
          <w:sz w:val="22"/>
          <w:szCs w:val="22"/>
          <w:lang w:val="hu-HU"/>
        </w:rPr>
        <w:t>t</w:t>
      </w:r>
      <w:r w:rsidR="008F7593" w:rsidRPr="00D238EE">
        <w:rPr>
          <w:rFonts w:ascii="Book Antiqua" w:hAnsi="Book Antiqua"/>
          <w:sz w:val="22"/>
          <w:lang w:val="hu-HU"/>
        </w:rPr>
        <w:t xml:space="preserve">aggyűlés </w:t>
      </w:r>
      <w:r w:rsidRPr="00D238EE">
        <w:rPr>
          <w:rFonts w:ascii="Book Antiqua" w:hAnsi="Book Antiqua"/>
          <w:sz w:val="22"/>
          <w:lang w:val="hu-HU"/>
        </w:rPr>
        <w:t>által kiadott határozatokkal vagy egyébként sérti a Társaság érdekeit;</w:t>
      </w:r>
    </w:p>
    <w:p w14:paraId="3D7ABDDD" w14:textId="378DDEA0" w:rsidR="00953471" w:rsidRPr="00D238EE" w:rsidRDefault="00953471" w:rsidP="00D238EE">
      <w:pPr>
        <w:pStyle w:val="Szvegtrzs21"/>
        <w:numPr>
          <w:ilvl w:val="0"/>
          <w:numId w:val="39"/>
        </w:numPr>
        <w:tabs>
          <w:tab w:val="left" w:pos="709"/>
        </w:tabs>
        <w:spacing w:before="120" w:after="120"/>
        <w:ind w:left="567" w:hanging="567"/>
        <w:rPr>
          <w:rFonts w:ascii="Book Antiqua" w:hAnsi="Book Antiqua"/>
          <w:sz w:val="22"/>
          <w:lang w:val="hu-HU"/>
        </w:rPr>
      </w:pPr>
      <w:r w:rsidRPr="00D238EE">
        <w:rPr>
          <w:rFonts w:ascii="Book Antiqua" w:hAnsi="Book Antiqua"/>
          <w:sz w:val="22"/>
          <w:lang w:val="hu-HU"/>
        </w:rPr>
        <w:t>a Társaság működése során olyan jogszabálysértés vagy a Társaság érdekeit egyébként súlyosan sértő esemény (mulasztás) történt, amelynek megszüntetése, vagy következményeinek elhárítása, illetve enyhítése a</w:t>
      </w:r>
      <w:r w:rsidR="008F7593" w:rsidRPr="00D238EE">
        <w:rPr>
          <w:rFonts w:ascii="Book Antiqua" w:hAnsi="Book Antiqua"/>
          <w:sz w:val="22"/>
          <w:lang w:val="hu-HU"/>
        </w:rPr>
        <w:t xml:space="preserve"> </w:t>
      </w:r>
      <w:r w:rsidR="00AE5D2C">
        <w:rPr>
          <w:rFonts w:ascii="Book Antiqua" w:hAnsi="Book Antiqua"/>
          <w:bCs/>
          <w:sz w:val="22"/>
          <w:szCs w:val="22"/>
          <w:lang w:val="hu-HU"/>
        </w:rPr>
        <w:t>t</w:t>
      </w:r>
      <w:r w:rsidR="008F7593" w:rsidRPr="00D238EE">
        <w:rPr>
          <w:rFonts w:ascii="Book Antiqua" w:hAnsi="Book Antiqua"/>
          <w:sz w:val="22"/>
          <w:lang w:val="hu-HU"/>
        </w:rPr>
        <w:t xml:space="preserve">aggyűlés </w:t>
      </w:r>
      <w:r w:rsidRPr="00D238EE">
        <w:rPr>
          <w:rFonts w:ascii="Book Antiqua" w:hAnsi="Book Antiqua"/>
          <w:sz w:val="22"/>
          <w:lang w:val="hu-HU"/>
        </w:rPr>
        <w:t>döntését teszi szükségessé;</w:t>
      </w:r>
    </w:p>
    <w:p w14:paraId="1133BBCC" w14:textId="6F894270" w:rsidR="00916847" w:rsidRPr="00574F18" w:rsidRDefault="00953471" w:rsidP="00574F18">
      <w:pPr>
        <w:pStyle w:val="Szvegtrzs21"/>
        <w:numPr>
          <w:ilvl w:val="0"/>
          <w:numId w:val="39"/>
        </w:numPr>
        <w:shd w:val="clear" w:color="auto" w:fill="auto"/>
        <w:tabs>
          <w:tab w:val="left" w:pos="709"/>
        </w:tabs>
        <w:spacing w:before="120" w:after="120" w:line="240" w:lineRule="auto"/>
        <w:ind w:left="567" w:hanging="567"/>
        <w:rPr>
          <w:rFonts w:ascii="Book Antiqua" w:hAnsi="Book Antiqua"/>
          <w:sz w:val="22"/>
          <w:lang w:val="hu-HU"/>
        </w:rPr>
      </w:pPr>
      <w:r w:rsidRPr="00D238EE">
        <w:rPr>
          <w:rFonts w:ascii="Book Antiqua" w:hAnsi="Book Antiqua"/>
          <w:sz w:val="22"/>
          <w:lang w:val="hu-HU"/>
        </w:rPr>
        <w:t>az ügyvezető felelősségét megalapozó tény merült fel.</w:t>
      </w:r>
      <w:r w:rsidR="008F7593" w:rsidRPr="00D238EE">
        <w:rPr>
          <w:rFonts w:ascii="Book Antiqua" w:hAnsi="Book Antiqua"/>
          <w:sz w:val="22"/>
          <w:lang w:val="hu-HU"/>
        </w:rPr>
        <w:t xml:space="preserve"> </w:t>
      </w:r>
    </w:p>
    <w:p w14:paraId="1CA0FD5C" w14:textId="6CB4267D" w:rsidR="00916847" w:rsidRPr="00D238EE" w:rsidRDefault="00916847" w:rsidP="00D238EE">
      <w:pPr>
        <w:pStyle w:val="Szvegtrzs21"/>
        <w:numPr>
          <w:ilvl w:val="1"/>
          <w:numId w:val="36"/>
        </w:numPr>
        <w:shd w:val="clear" w:color="auto" w:fill="auto"/>
        <w:tabs>
          <w:tab w:val="left" w:pos="709"/>
        </w:tabs>
        <w:spacing w:after="0" w:line="240" w:lineRule="auto"/>
        <w:ind w:left="0" w:firstLine="0"/>
        <w:rPr>
          <w:rFonts w:ascii="Book Antiqua" w:hAnsi="Book Antiqua"/>
          <w:sz w:val="22"/>
          <w:lang w:val="hu-HU"/>
        </w:rPr>
      </w:pPr>
      <w:r w:rsidRPr="00D238EE">
        <w:rPr>
          <w:rFonts w:ascii="Book Antiqua" w:hAnsi="Book Antiqua"/>
          <w:sz w:val="22"/>
          <w:lang w:val="hu-HU"/>
        </w:rPr>
        <w:t xml:space="preserve">Ha a </w:t>
      </w:r>
      <w:r w:rsidR="00456F3B">
        <w:rPr>
          <w:rFonts w:ascii="Book Antiqua" w:hAnsi="Book Antiqua"/>
          <w:sz w:val="22"/>
          <w:lang w:val="hu-HU"/>
        </w:rPr>
        <w:t>t</w:t>
      </w:r>
      <w:r w:rsidRPr="00D238EE">
        <w:rPr>
          <w:rFonts w:ascii="Book Antiqua" w:hAnsi="Book Antiqua"/>
          <w:sz w:val="22"/>
          <w:lang w:val="hu-HU"/>
        </w:rPr>
        <w:t xml:space="preserve">aggyűlés a törvényes működés helyreállítása érdekében a szükséges intézkedést nem teszi meg, a </w:t>
      </w:r>
      <w:r w:rsidR="00456F3B">
        <w:rPr>
          <w:rFonts w:ascii="Book Antiqua" w:hAnsi="Book Antiqua"/>
          <w:sz w:val="22"/>
          <w:lang w:val="hu-HU"/>
        </w:rPr>
        <w:t>f</w:t>
      </w:r>
      <w:r w:rsidRPr="00D238EE">
        <w:rPr>
          <w:rFonts w:ascii="Book Antiqua" w:hAnsi="Book Antiqua"/>
          <w:sz w:val="22"/>
          <w:lang w:val="hu-HU"/>
        </w:rPr>
        <w:t>elügyelőbizottság köteles haladéktalanul értesíteni a törvényességi felügyeletet ellátó szervet.</w:t>
      </w:r>
    </w:p>
    <w:p w14:paraId="4BEC5084" w14:textId="77777777" w:rsidR="008F7593" w:rsidRPr="00D238EE" w:rsidRDefault="008F7593" w:rsidP="00D238EE">
      <w:pPr>
        <w:pStyle w:val="Szvegtrzs21"/>
        <w:shd w:val="clear" w:color="auto" w:fill="auto"/>
        <w:tabs>
          <w:tab w:val="left" w:pos="709"/>
        </w:tabs>
        <w:spacing w:after="0" w:line="240" w:lineRule="auto"/>
        <w:ind w:firstLine="0"/>
        <w:rPr>
          <w:rFonts w:ascii="Book Antiqua" w:hAnsi="Book Antiqua"/>
          <w:sz w:val="22"/>
          <w:lang w:val="hu-HU"/>
        </w:rPr>
      </w:pPr>
    </w:p>
    <w:p w14:paraId="17F0A41E" w14:textId="36779D51" w:rsidR="008F7593" w:rsidRPr="00D238EE" w:rsidRDefault="008F7593" w:rsidP="00D238EE">
      <w:pPr>
        <w:pStyle w:val="Szvegtrzs21"/>
        <w:numPr>
          <w:ilvl w:val="1"/>
          <w:numId w:val="36"/>
        </w:numPr>
        <w:shd w:val="clear" w:color="auto" w:fill="auto"/>
        <w:tabs>
          <w:tab w:val="left" w:pos="709"/>
        </w:tabs>
        <w:spacing w:after="0" w:line="240" w:lineRule="auto"/>
        <w:ind w:left="0" w:firstLine="0"/>
        <w:rPr>
          <w:rFonts w:ascii="Book Antiqua" w:hAnsi="Book Antiqua"/>
          <w:sz w:val="22"/>
          <w:lang w:val="hu-HU"/>
        </w:rPr>
      </w:pPr>
      <w:r w:rsidRPr="00D238EE">
        <w:rPr>
          <w:rFonts w:ascii="Book Antiqua" w:hAnsi="Book Antiqua"/>
          <w:sz w:val="22"/>
          <w:lang w:val="hu-HU"/>
        </w:rPr>
        <w:t xml:space="preserve">A </w:t>
      </w:r>
      <w:r w:rsidR="00456F3B">
        <w:rPr>
          <w:rFonts w:ascii="Book Antiqua" w:hAnsi="Book Antiqua"/>
          <w:sz w:val="22"/>
          <w:lang w:val="hu-HU"/>
        </w:rPr>
        <w:t>f</w:t>
      </w:r>
      <w:r w:rsidR="00300A9F" w:rsidRPr="00D238EE">
        <w:rPr>
          <w:rFonts w:ascii="Book Antiqua" w:hAnsi="Book Antiqua"/>
          <w:sz w:val="22"/>
          <w:lang w:val="hu-HU"/>
        </w:rPr>
        <w:t xml:space="preserve">elügyelőbizottság határozatairól a </w:t>
      </w:r>
      <w:r w:rsidR="0034588C">
        <w:rPr>
          <w:rFonts w:ascii="Book Antiqua" w:hAnsi="Book Antiqua"/>
          <w:sz w:val="22"/>
          <w:lang w:val="hu-HU"/>
        </w:rPr>
        <w:t>f</w:t>
      </w:r>
      <w:r w:rsidR="00300A9F" w:rsidRPr="00D238EE">
        <w:rPr>
          <w:rFonts w:ascii="Book Antiqua" w:hAnsi="Book Antiqua"/>
          <w:sz w:val="22"/>
          <w:lang w:val="hu-HU"/>
        </w:rPr>
        <w:t>elügyelőbizottság elnöke nyilvántartást vezet</w:t>
      </w:r>
      <w:r w:rsidRPr="00D238EE">
        <w:rPr>
          <w:rFonts w:ascii="Book Antiqua" w:hAnsi="Book Antiqua"/>
          <w:sz w:val="22"/>
          <w:lang w:val="hu-HU"/>
        </w:rPr>
        <w:t>.</w:t>
      </w:r>
    </w:p>
    <w:p w14:paraId="5F87DFC4" w14:textId="77777777" w:rsidR="00FB553A" w:rsidRPr="00D238EE" w:rsidRDefault="00FB553A" w:rsidP="00D238EE">
      <w:pPr>
        <w:pStyle w:val="Szvegtrzs21"/>
        <w:shd w:val="clear" w:color="auto" w:fill="auto"/>
        <w:tabs>
          <w:tab w:val="left" w:pos="709"/>
        </w:tabs>
        <w:spacing w:after="0" w:line="240" w:lineRule="auto"/>
        <w:ind w:firstLine="0"/>
        <w:rPr>
          <w:rFonts w:ascii="Book Antiqua" w:hAnsi="Book Antiqua"/>
          <w:sz w:val="22"/>
          <w:lang w:val="hu-HU"/>
        </w:rPr>
      </w:pPr>
    </w:p>
    <w:p w14:paraId="0F9B0089" w14:textId="00C7A98D" w:rsidR="008F7593" w:rsidRPr="00D238EE" w:rsidRDefault="008F7593" w:rsidP="00D238EE">
      <w:pPr>
        <w:pStyle w:val="Szvegtrzs21"/>
        <w:numPr>
          <w:ilvl w:val="1"/>
          <w:numId w:val="36"/>
        </w:numPr>
        <w:shd w:val="clear" w:color="auto" w:fill="auto"/>
        <w:tabs>
          <w:tab w:val="left" w:pos="709"/>
        </w:tabs>
        <w:spacing w:after="0" w:line="240" w:lineRule="auto"/>
        <w:ind w:left="0" w:firstLine="0"/>
        <w:rPr>
          <w:rFonts w:ascii="Book Antiqua" w:hAnsi="Book Antiqua"/>
          <w:sz w:val="22"/>
          <w:lang w:val="hu-HU"/>
        </w:rPr>
      </w:pPr>
      <w:r w:rsidRPr="00D238EE">
        <w:rPr>
          <w:rFonts w:ascii="Book Antiqua" w:hAnsi="Book Antiqua"/>
          <w:sz w:val="22"/>
          <w:lang w:val="hu-HU"/>
        </w:rPr>
        <w:t xml:space="preserve">A </w:t>
      </w:r>
      <w:r w:rsidR="00456F3B">
        <w:rPr>
          <w:rFonts w:ascii="Book Antiqua" w:hAnsi="Book Antiqua"/>
          <w:sz w:val="22"/>
          <w:lang w:val="hu-HU"/>
        </w:rPr>
        <w:t>f</w:t>
      </w:r>
      <w:r w:rsidRPr="00D238EE">
        <w:rPr>
          <w:rFonts w:ascii="Book Antiqua" w:hAnsi="Book Antiqua"/>
          <w:sz w:val="22"/>
          <w:lang w:val="hu-HU"/>
        </w:rPr>
        <w:t xml:space="preserve">elügyelőbizottság tagjait a 2007. évi CLII. törvény alapján vagyonnyilatkozat-tételi kötelezettség terheli. </w:t>
      </w:r>
    </w:p>
    <w:p w14:paraId="22702BDB" w14:textId="77777777" w:rsidR="008F7593" w:rsidRPr="00D238EE" w:rsidRDefault="008F7593" w:rsidP="00D238EE">
      <w:pPr>
        <w:pStyle w:val="Szvegtrzs21"/>
        <w:shd w:val="clear" w:color="auto" w:fill="auto"/>
        <w:tabs>
          <w:tab w:val="left" w:pos="709"/>
        </w:tabs>
        <w:spacing w:after="0" w:line="240" w:lineRule="auto"/>
        <w:ind w:firstLine="0"/>
        <w:rPr>
          <w:rFonts w:ascii="Book Antiqua" w:hAnsi="Book Antiqua"/>
          <w:sz w:val="22"/>
          <w:lang w:val="hu-HU"/>
        </w:rPr>
      </w:pPr>
    </w:p>
    <w:p w14:paraId="1811B206" w14:textId="6F5AA22B" w:rsidR="00916847" w:rsidRPr="00D238EE" w:rsidRDefault="008F7593" w:rsidP="00D238EE">
      <w:pPr>
        <w:pStyle w:val="Szvegtrzs21"/>
        <w:numPr>
          <w:ilvl w:val="1"/>
          <w:numId w:val="36"/>
        </w:numPr>
        <w:shd w:val="clear" w:color="auto" w:fill="auto"/>
        <w:tabs>
          <w:tab w:val="left" w:pos="709"/>
        </w:tabs>
        <w:spacing w:after="0" w:line="240" w:lineRule="auto"/>
        <w:ind w:left="0" w:firstLine="0"/>
        <w:rPr>
          <w:rFonts w:ascii="Book Antiqua" w:hAnsi="Book Antiqua"/>
          <w:sz w:val="22"/>
          <w:lang w:val="hu-HU"/>
        </w:rPr>
      </w:pPr>
      <w:r w:rsidRPr="00D238EE">
        <w:rPr>
          <w:rFonts w:ascii="Book Antiqua" w:hAnsi="Book Antiqua"/>
          <w:sz w:val="22"/>
          <w:lang w:val="hu-HU"/>
        </w:rPr>
        <w:t>A nemzetbiztonsági szolgálatokról szóló 1995. évi CXXV. törvény 74</w:t>
      </w:r>
      <w:r w:rsidRPr="00D238EE">
        <w:rPr>
          <w:rFonts w:ascii="Book Antiqua" w:hAnsi="Book Antiqua"/>
          <w:bCs/>
          <w:sz w:val="22"/>
          <w:szCs w:val="22"/>
          <w:lang w:val="hu-HU"/>
        </w:rPr>
        <w:t>.</w:t>
      </w:r>
      <w:r w:rsidR="00FA59D7">
        <w:rPr>
          <w:rFonts w:ascii="Book Antiqua" w:hAnsi="Book Antiqua"/>
          <w:bCs/>
          <w:sz w:val="22"/>
          <w:szCs w:val="22"/>
          <w:lang w:val="hu-HU"/>
        </w:rPr>
        <w:t xml:space="preserve"> </w:t>
      </w:r>
      <w:r w:rsidRPr="00D238EE">
        <w:rPr>
          <w:rFonts w:ascii="Book Antiqua" w:hAnsi="Book Antiqua"/>
          <w:bCs/>
          <w:sz w:val="22"/>
          <w:szCs w:val="22"/>
          <w:lang w:val="hu-HU"/>
        </w:rPr>
        <w:t>§</w:t>
      </w:r>
      <w:r w:rsidRPr="00D238EE">
        <w:rPr>
          <w:rFonts w:ascii="Book Antiqua" w:hAnsi="Book Antiqua"/>
          <w:sz w:val="22"/>
          <w:lang w:val="hu-HU"/>
        </w:rPr>
        <w:t xml:space="preserve"> </w:t>
      </w:r>
      <w:proofErr w:type="spellStart"/>
      <w:r w:rsidRPr="00D238EE">
        <w:rPr>
          <w:rFonts w:ascii="Book Antiqua" w:hAnsi="Book Antiqua"/>
          <w:sz w:val="22"/>
          <w:lang w:val="hu-HU"/>
        </w:rPr>
        <w:t>ij</w:t>
      </w:r>
      <w:proofErr w:type="spellEnd"/>
      <w:r w:rsidRPr="00D238EE">
        <w:rPr>
          <w:rFonts w:ascii="Book Antiqua" w:hAnsi="Book Antiqua"/>
          <w:sz w:val="22"/>
          <w:lang w:val="hu-HU"/>
        </w:rPr>
        <w:t>) pontja alapján nemzetbiztonsági ellenőrzés hatálya alá eső személynek minősül az állami vagy a többségi állami tulajdonban lévő gazdálkodó szervezet felügyelőbizottságának tagja.</w:t>
      </w:r>
      <w:r w:rsidR="00916847" w:rsidRPr="00D238EE">
        <w:rPr>
          <w:rFonts w:ascii="Book Antiqua" w:hAnsi="Book Antiqua"/>
          <w:sz w:val="22"/>
          <w:lang w:val="hu-HU"/>
        </w:rPr>
        <w:t xml:space="preserve"> </w:t>
      </w:r>
    </w:p>
    <w:p w14:paraId="38627A91" w14:textId="77777777" w:rsidR="00173BF1" w:rsidRPr="00D238EE" w:rsidRDefault="00173BF1" w:rsidP="00D238EE">
      <w:pPr>
        <w:pStyle w:val="Szvegtrzs21"/>
        <w:shd w:val="clear" w:color="auto" w:fill="auto"/>
        <w:tabs>
          <w:tab w:val="left" w:pos="709"/>
        </w:tabs>
        <w:spacing w:after="0" w:line="240" w:lineRule="auto"/>
        <w:ind w:firstLine="0"/>
        <w:rPr>
          <w:rFonts w:ascii="Book Antiqua" w:hAnsi="Book Antiqua"/>
          <w:sz w:val="22"/>
          <w:lang w:val="hu-HU"/>
        </w:rPr>
      </w:pPr>
    </w:p>
    <w:p w14:paraId="3BB64D86" w14:textId="030C4336" w:rsidR="0042762F" w:rsidRPr="00D238EE" w:rsidRDefault="00916847">
      <w:pPr>
        <w:pStyle w:val="Szvegtrzs50"/>
        <w:numPr>
          <w:ilvl w:val="0"/>
          <w:numId w:val="36"/>
        </w:numPr>
        <w:shd w:val="clear" w:color="auto" w:fill="auto"/>
        <w:tabs>
          <w:tab w:val="left" w:pos="726"/>
        </w:tabs>
        <w:spacing w:before="0" w:after="0" w:line="240" w:lineRule="auto"/>
        <w:jc w:val="center"/>
        <w:rPr>
          <w:rFonts w:ascii="Book Antiqua" w:hAnsi="Book Antiqua"/>
          <w:sz w:val="22"/>
          <w:lang w:val="hu-HU"/>
        </w:rPr>
      </w:pPr>
      <w:r w:rsidRPr="00D238EE">
        <w:rPr>
          <w:rFonts w:ascii="Book Antiqua" w:hAnsi="Book Antiqua"/>
          <w:b/>
          <w:sz w:val="22"/>
          <w:lang w:val="hu-HU"/>
        </w:rPr>
        <w:t>Á</w:t>
      </w:r>
      <w:r w:rsidR="00AD6C15" w:rsidRPr="00D238EE">
        <w:rPr>
          <w:rFonts w:ascii="Book Antiqua" w:hAnsi="Book Antiqua"/>
          <w:b/>
          <w:sz w:val="22"/>
          <w:lang w:val="hu-HU"/>
        </w:rPr>
        <w:t>llandó</w:t>
      </w:r>
      <w:r w:rsidR="0042762F" w:rsidRPr="00D238EE">
        <w:rPr>
          <w:rFonts w:ascii="Book Antiqua" w:hAnsi="Book Antiqua"/>
          <w:b/>
          <w:sz w:val="22"/>
          <w:lang w:val="hu-HU"/>
        </w:rPr>
        <w:t xml:space="preserve"> </w:t>
      </w:r>
      <w:r w:rsidR="00A31E48">
        <w:rPr>
          <w:rFonts w:ascii="Book Antiqua" w:hAnsi="Book Antiqua"/>
          <w:b/>
          <w:iCs/>
          <w:sz w:val="22"/>
          <w:szCs w:val="22"/>
          <w:lang w:val="hu-HU"/>
        </w:rPr>
        <w:t>k</w:t>
      </w:r>
      <w:r w:rsidR="0042762F" w:rsidRPr="00D238EE">
        <w:rPr>
          <w:rFonts w:ascii="Book Antiqua" w:hAnsi="Book Antiqua"/>
          <w:b/>
          <w:sz w:val="22"/>
          <w:lang w:val="hu-HU"/>
        </w:rPr>
        <w:t>önyvvizsgáló</w:t>
      </w:r>
    </w:p>
    <w:p w14:paraId="5C7EE438" w14:textId="77777777" w:rsidR="00916847" w:rsidRPr="00D238EE" w:rsidRDefault="00916847">
      <w:pPr>
        <w:pStyle w:val="Szvegtrzs50"/>
        <w:shd w:val="clear" w:color="auto" w:fill="auto"/>
        <w:tabs>
          <w:tab w:val="left" w:pos="726"/>
        </w:tabs>
        <w:spacing w:before="0" w:after="0" w:line="240" w:lineRule="auto"/>
        <w:ind w:firstLine="0"/>
        <w:jc w:val="both"/>
        <w:rPr>
          <w:rFonts w:ascii="Book Antiqua" w:hAnsi="Book Antiqua"/>
          <w:sz w:val="22"/>
          <w:lang w:val="hu-HU"/>
        </w:rPr>
      </w:pPr>
    </w:p>
    <w:p w14:paraId="7AF5C70B" w14:textId="78AA5D0D" w:rsidR="004B65D3" w:rsidRPr="00091B4C" w:rsidRDefault="004B65D3" w:rsidP="00D238EE">
      <w:pPr>
        <w:pStyle w:val="Szvegtrzs21"/>
        <w:numPr>
          <w:ilvl w:val="1"/>
          <w:numId w:val="36"/>
        </w:numPr>
        <w:tabs>
          <w:tab w:val="left" w:pos="709"/>
        </w:tabs>
        <w:ind w:left="0" w:firstLine="0"/>
        <w:rPr>
          <w:rFonts w:ascii="Book Antiqua" w:hAnsi="Book Antiqua"/>
          <w:sz w:val="22"/>
          <w:lang w:val="hu-HU"/>
          <w:rPrChange w:id="114" w:author="Dr. Haiman Benedek" w:date="2025-10-01T13:27:00Z" w16du:dateUtc="2025-10-01T11:27:00Z">
            <w:rPr>
              <w:rFonts w:ascii="Book Antiqua" w:hAnsi="Book Antiqua"/>
              <w:sz w:val="22"/>
              <w:highlight w:val="yellow"/>
              <w:lang w:val="hu-HU"/>
            </w:rPr>
          </w:rPrChange>
        </w:rPr>
      </w:pPr>
      <w:bookmarkStart w:id="115" w:name="_Hlk210220889"/>
      <w:r w:rsidRPr="00091B4C">
        <w:rPr>
          <w:rFonts w:ascii="Book Antiqua" w:hAnsi="Book Antiqua"/>
          <w:sz w:val="22"/>
          <w:lang w:val="hu-HU"/>
          <w:rPrChange w:id="116" w:author="Dr. Haiman Benedek" w:date="2025-10-01T13:27:00Z" w16du:dateUtc="2025-10-01T11:27:00Z">
            <w:rPr>
              <w:rFonts w:ascii="Book Antiqua" w:hAnsi="Book Antiqua"/>
              <w:sz w:val="22"/>
              <w:highlight w:val="yellow"/>
              <w:lang w:val="hu-HU"/>
            </w:rPr>
          </w:rPrChange>
        </w:rPr>
        <w:t xml:space="preserve">A Társaság állandó könyvvizsgálója </w:t>
      </w:r>
      <w:r w:rsidRPr="00091B4C">
        <w:rPr>
          <w:rFonts w:ascii="Book Antiqua" w:hAnsi="Book Antiqua"/>
          <w:b/>
          <w:bCs/>
          <w:i/>
          <w:iCs/>
          <w:sz w:val="22"/>
          <w:lang w:val="hu-HU"/>
          <w:rPrChange w:id="117" w:author="Dr. Haiman Benedek" w:date="2025-10-01T13:27:00Z" w16du:dateUtc="2025-10-01T11:27:00Z">
            <w:rPr>
              <w:rFonts w:ascii="Book Antiqua" w:hAnsi="Book Antiqua"/>
              <w:sz w:val="22"/>
              <w:highlight w:val="yellow"/>
              <w:lang w:val="hu-HU"/>
            </w:rPr>
          </w:rPrChange>
        </w:rPr>
        <w:t>20</w:t>
      </w:r>
      <w:ins w:id="118" w:author="Dr. Haiman Benedek" w:date="2025-10-01T13:26:00Z" w16du:dateUtc="2025-10-01T11:26:00Z">
        <w:r w:rsidR="00903B69" w:rsidRPr="00091B4C">
          <w:rPr>
            <w:rFonts w:ascii="Book Antiqua" w:hAnsi="Book Antiqua"/>
            <w:b/>
            <w:bCs/>
            <w:i/>
            <w:iCs/>
            <w:sz w:val="22"/>
            <w:lang w:val="hu-HU"/>
            <w:rPrChange w:id="119" w:author="Dr. Haiman Benedek" w:date="2025-10-01T13:27:00Z" w16du:dateUtc="2025-10-01T11:27:00Z">
              <w:rPr>
                <w:rFonts w:ascii="Book Antiqua" w:hAnsi="Book Antiqua"/>
                <w:sz w:val="22"/>
                <w:highlight w:val="yellow"/>
                <w:lang w:val="hu-HU"/>
              </w:rPr>
            </w:rPrChange>
          </w:rPr>
          <w:t>30</w:t>
        </w:r>
      </w:ins>
      <w:del w:id="120" w:author="Dr. Haiman Benedek" w:date="2025-10-01T13:26:00Z" w16du:dateUtc="2025-10-01T11:26:00Z">
        <w:r w:rsidRPr="00091B4C" w:rsidDel="00903B69">
          <w:rPr>
            <w:rFonts w:ascii="Book Antiqua" w:hAnsi="Book Antiqua"/>
            <w:b/>
            <w:bCs/>
            <w:i/>
            <w:iCs/>
            <w:sz w:val="22"/>
            <w:lang w:val="hu-HU"/>
            <w:rPrChange w:id="121" w:author="Dr. Haiman Benedek" w:date="2025-10-01T13:27:00Z" w16du:dateUtc="2025-10-01T11:27:00Z">
              <w:rPr>
                <w:rFonts w:ascii="Book Antiqua" w:hAnsi="Book Antiqua"/>
                <w:sz w:val="22"/>
                <w:highlight w:val="yellow"/>
                <w:lang w:val="hu-HU"/>
              </w:rPr>
            </w:rPrChange>
          </w:rPr>
          <w:delText>25</w:delText>
        </w:r>
      </w:del>
      <w:r w:rsidRPr="00091B4C">
        <w:rPr>
          <w:rFonts w:ascii="Book Antiqua" w:hAnsi="Book Antiqua"/>
          <w:b/>
          <w:bCs/>
          <w:i/>
          <w:iCs/>
          <w:sz w:val="22"/>
          <w:lang w:val="hu-HU"/>
          <w:rPrChange w:id="122" w:author="Dr. Haiman Benedek" w:date="2025-10-01T13:27:00Z" w16du:dateUtc="2025-10-01T11:27:00Z">
            <w:rPr>
              <w:rFonts w:ascii="Book Antiqua" w:hAnsi="Book Antiqua"/>
              <w:sz w:val="22"/>
              <w:highlight w:val="yellow"/>
              <w:lang w:val="hu-HU"/>
            </w:rPr>
          </w:rPrChange>
        </w:rPr>
        <w:t>.</w:t>
      </w:r>
      <w:r w:rsidR="00FA59D7" w:rsidRPr="00091B4C">
        <w:rPr>
          <w:rFonts w:ascii="Book Antiqua" w:hAnsi="Book Antiqua"/>
          <w:b/>
          <w:bCs/>
          <w:i/>
          <w:iCs/>
          <w:sz w:val="22"/>
          <w:szCs w:val="22"/>
          <w:lang w:val="hu-HU"/>
          <w:rPrChange w:id="123" w:author="Dr. Haiman Benedek" w:date="2025-10-01T13:27:00Z" w16du:dateUtc="2025-10-01T11:27:00Z">
            <w:rPr>
              <w:rFonts w:ascii="Book Antiqua" w:hAnsi="Book Antiqua"/>
              <w:bCs/>
              <w:iCs/>
              <w:sz w:val="22"/>
              <w:szCs w:val="22"/>
              <w:highlight w:val="yellow"/>
              <w:lang w:val="hu-HU"/>
            </w:rPr>
          </w:rPrChange>
        </w:rPr>
        <w:t xml:space="preserve"> </w:t>
      </w:r>
      <w:r w:rsidRPr="00091B4C">
        <w:rPr>
          <w:rFonts w:ascii="Book Antiqua" w:hAnsi="Book Antiqua"/>
          <w:b/>
          <w:bCs/>
          <w:i/>
          <w:iCs/>
          <w:sz w:val="22"/>
          <w:lang w:val="hu-HU"/>
          <w:rPrChange w:id="124" w:author="Dr. Haiman Benedek" w:date="2025-10-01T13:27:00Z" w16du:dateUtc="2025-10-01T11:27:00Z">
            <w:rPr>
              <w:rFonts w:ascii="Book Antiqua" w:hAnsi="Book Antiqua"/>
              <w:sz w:val="22"/>
              <w:highlight w:val="yellow"/>
              <w:lang w:val="hu-HU"/>
            </w:rPr>
          </w:rPrChange>
        </w:rPr>
        <w:t xml:space="preserve">május </w:t>
      </w:r>
      <w:del w:id="125" w:author="Dr. Haiman Benedek" w:date="2025-10-01T13:26:00Z" w16du:dateUtc="2025-10-01T11:26:00Z">
        <w:r w:rsidRPr="00091B4C" w:rsidDel="00903B69">
          <w:rPr>
            <w:rFonts w:ascii="Book Antiqua" w:hAnsi="Book Antiqua"/>
            <w:b/>
            <w:bCs/>
            <w:i/>
            <w:iCs/>
            <w:sz w:val="22"/>
            <w:lang w:val="hu-HU"/>
            <w:rPrChange w:id="126" w:author="Dr. Haiman Benedek" w:date="2025-10-01T13:27:00Z" w16du:dateUtc="2025-10-01T11:27:00Z">
              <w:rPr>
                <w:rFonts w:ascii="Book Antiqua" w:hAnsi="Book Antiqua"/>
                <w:sz w:val="22"/>
                <w:highlight w:val="yellow"/>
                <w:lang w:val="hu-HU"/>
              </w:rPr>
            </w:rPrChange>
          </w:rPr>
          <w:delText>25</w:delText>
        </w:r>
      </w:del>
      <w:ins w:id="127" w:author="Dr. Haiman Benedek" w:date="2025-10-01T13:26:00Z" w16du:dateUtc="2025-10-01T11:26:00Z">
        <w:r w:rsidR="00903B69" w:rsidRPr="00091B4C">
          <w:rPr>
            <w:rFonts w:ascii="Book Antiqua" w:hAnsi="Book Antiqua"/>
            <w:b/>
            <w:bCs/>
            <w:i/>
            <w:iCs/>
            <w:sz w:val="22"/>
            <w:lang w:val="hu-HU"/>
            <w:rPrChange w:id="128" w:author="Dr. Haiman Benedek" w:date="2025-10-01T13:27:00Z" w16du:dateUtc="2025-10-01T11:27:00Z">
              <w:rPr>
                <w:rFonts w:ascii="Book Antiqua" w:hAnsi="Book Antiqua"/>
                <w:sz w:val="22"/>
                <w:highlight w:val="yellow"/>
                <w:lang w:val="hu-HU"/>
              </w:rPr>
            </w:rPrChange>
          </w:rPr>
          <w:t>31</w:t>
        </w:r>
      </w:ins>
      <w:r w:rsidRPr="00091B4C">
        <w:rPr>
          <w:rFonts w:ascii="Book Antiqua" w:hAnsi="Book Antiqua"/>
          <w:b/>
          <w:bCs/>
          <w:i/>
          <w:iCs/>
          <w:sz w:val="22"/>
          <w:lang w:val="hu-HU"/>
          <w:rPrChange w:id="129" w:author="Dr. Haiman Benedek" w:date="2025-10-01T13:27:00Z" w16du:dateUtc="2025-10-01T11:27:00Z">
            <w:rPr>
              <w:rFonts w:ascii="Book Antiqua" w:hAnsi="Book Antiqua"/>
              <w:sz w:val="22"/>
              <w:highlight w:val="yellow"/>
              <w:lang w:val="hu-HU"/>
            </w:rPr>
          </w:rPrChange>
        </w:rPr>
        <w:t>. napjáig</w:t>
      </w:r>
      <w:r w:rsidRPr="00091B4C">
        <w:rPr>
          <w:rFonts w:ascii="Book Antiqua" w:hAnsi="Book Antiqua"/>
          <w:sz w:val="22"/>
          <w:lang w:val="hu-HU"/>
          <w:rPrChange w:id="130" w:author="Dr. Haiman Benedek" w:date="2025-10-01T13:27:00Z" w16du:dateUtc="2025-10-01T11:27:00Z">
            <w:rPr>
              <w:rFonts w:ascii="Book Antiqua" w:hAnsi="Book Antiqua"/>
              <w:sz w:val="22"/>
              <w:highlight w:val="yellow"/>
              <w:lang w:val="hu-HU"/>
            </w:rPr>
          </w:rPrChange>
        </w:rPr>
        <w:t xml:space="preserve"> a </w:t>
      </w:r>
      <w:ins w:id="131" w:author="Dr. Haiman Benedek" w:date="2025-10-01T13:26:00Z" w16du:dateUtc="2025-10-01T11:26:00Z">
        <w:r w:rsidR="00903B69" w:rsidRPr="00091B4C">
          <w:rPr>
            <w:rFonts w:ascii="Book Antiqua" w:hAnsi="Book Antiqua"/>
            <w:b/>
            <w:bCs/>
            <w:i/>
            <w:iCs/>
            <w:sz w:val="22"/>
            <w:lang w:val="hu-HU"/>
            <w:rPrChange w:id="132" w:author="Dr. Haiman Benedek" w:date="2025-10-01T13:27:00Z" w16du:dateUtc="2025-10-01T11:27:00Z">
              <w:rPr>
                <w:rFonts w:ascii="Book Antiqua" w:hAnsi="Book Antiqua"/>
                <w:sz w:val="22"/>
                <w:lang w:val="hu-HU"/>
              </w:rPr>
            </w:rPrChange>
          </w:rPr>
          <w:t>"</w:t>
        </w:r>
        <w:r w:rsidR="00903B69" w:rsidRPr="00091B4C">
          <w:rPr>
            <w:rFonts w:ascii="Book Antiqua" w:hAnsi="Book Antiqua"/>
            <w:sz w:val="22"/>
            <w:lang w:val="hu-HU"/>
          </w:rPr>
          <w:t>GM-AUDIT</w:t>
        </w:r>
        <w:r w:rsidR="00903B69" w:rsidRPr="00091B4C">
          <w:rPr>
            <w:rFonts w:ascii="Book Antiqua" w:hAnsi="Book Antiqua"/>
            <w:b/>
            <w:bCs/>
            <w:i/>
            <w:iCs/>
            <w:sz w:val="22"/>
            <w:lang w:val="hu-HU"/>
            <w:rPrChange w:id="133" w:author="Dr. Haiman Benedek" w:date="2025-10-01T13:27:00Z" w16du:dateUtc="2025-10-01T11:27:00Z">
              <w:rPr>
                <w:rFonts w:ascii="Book Antiqua" w:hAnsi="Book Antiqua"/>
                <w:sz w:val="22"/>
                <w:lang w:val="hu-HU"/>
              </w:rPr>
            </w:rPrChange>
          </w:rPr>
          <w:t xml:space="preserve">" </w:t>
        </w:r>
        <w:r w:rsidR="00903B69" w:rsidRPr="00091B4C">
          <w:rPr>
            <w:rFonts w:ascii="Book Antiqua" w:hAnsi="Book Antiqua"/>
            <w:sz w:val="22"/>
            <w:lang w:val="hu-HU"/>
          </w:rPr>
          <w:t>Könyvvizsgáló és Tanácsadó Korlátolt Felelősségű Társaság</w:t>
        </w:r>
        <w:r w:rsidR="00903B69" w:rsidRPr="00091B4C" w:rsidDel="00903B69">
          <w:rPr>
            <w:rFonts w:ascii="Book Antiqua" w:hAnsi="Book Antiqua"/>
            <w:sz w:val="22"/>
            <w:lang w:val="hu-HU"/>
            <w:rPrChange w:id="134" w:author="Dr. Haiman Benedek" w:date="2025-10-01T13:27:00Z" w16du:dateUtc="2025-10-01T11:27:00Z">
              <w:rPr>
                <w:rFonts w:ascii="Book Antiqua" w:hAnsi="Book Antiqua"/>
                <w:sz w:val="22"/>
                <w:highlight w:val="yellow"/>
                <w:lang w:val="hu-HU"/>
              </w:rPr>
            </w:rPrChange>
          </w:rPr>
          <w:t xml:space="preserve"> </w:t>
        </w:r>
      </w:ins>
      <w:del w:id="135" w:author="Dr. Haiman Benedek" w:date="2025-10-01T13:26:00Z" w16du:dateUtc="2025-10-01T11:26:00Z">
        <w:r w:rsidR="009A3F20" w:rsidRPr="00091B4C" w:rsidDel="00903B69">
          <w:rPr>
            <w:rFonts w:ascii="Book Antiqua" w:hAnsi="Book Antiqua"/>
            <w:sz w:val="22"/>
            <w:lang w:val="hu-HU"/>
            <w:rPrChange w:id="136" w:author="Dr. Haiman Benedek" w:date="2025-10-01T13:27:00Z" w16du:dateUtc="2025-10-01T11:27:00Z">
              <w:rPr>
                <w:rFonts w:ascii="Book Antiqua" w:hAnsi="Book Antiqua"/>
                <w:sz w:val="22"/>
                <w:highlight w:val="yellow"/>
                <w:lang w:val="hu-HU"/>
              </w:rPr>
            </w:rPrChange>
          </w:rPr>
          <w:delText>GM-AUDIT Könyvvizsgáló és Tanácsadó Korlátolt Felelősségű Társaság</w:delText>
        </w:r>
        <w:r w:rsidRPr="00091B4C" w:rsidDel="00903B69">
          <w:rPr>
            <w:rFonts w:ascii="Book Antiqua" w:hAnsi="Book Antiqua"/>
            <w:sz w:val="22"/>
            <w:lang w:val="hu-HU"/>
            <w:rPrChange w:id="137" w:author="Dr. Haiman Benedek" w:date="2025-10-01T13:27:00Z" w16du:dateUtc="2025-10-01T11:27:00Z">
              <w:rPr>
                <w:rFonts w:ascii="Book Antiqua" w:hAnsi="Book Antiqua"/>
                <w:sz w:val="22"/>
                <w:highlight w:val="yellow"/>
                <w:lang w:val="hu-HU"/>
              </w:rPr>
            </w:rPrChange>
          </w:rPr>
          <w:delText xml:space="preserve"> </w:delText>
        </w:r>
      </w:del>
      <w:r w:rsidRPr="00091B4C">
        <w:rPr>
          <w:rFonts w:ascii="Book Antiqua" w:hAnsi="Book Antiqua"/>
          <w:sz w:val="22"/>
          <w:lang w:val="hu-HU"/>
          <w:rPrChange w:id="138" w:author="Dr. Haiman Benedek" w:date="2025-10-01T13:27:00Z" w16du:dateUtc="2025-10-01T11:27:00Z">
            <w:rPr>
              <w:rFonts w:ascii="Book Antiqua" w:hAnsi="Book Antiqua"/>
              <w:sz w:val="22"/>
              <w:highlight w:val="yellow"/>
              <w:lang w:val="hu-HU"/>
            </w:rPr>
          </w:rPrChange>
        </w:rPr>
        <w:t>(székhely:</w:t>
      </w:r>
      <w:r w:rsidR="009A3F20" w:rsidRPr="00091B4C">
        <w:rPr>
          <w:rFonts w:ascii="Book Antiqua" w:hAnsi="Book Antiqua"/>
          <w:sz w:val="22"/>
          <w:lang w:val="hu-HU"/>
          <w:rPrChange w:id="139" w:author="Dr. Haiman Benedek" w:date="2025-10-01T13:27:00Z" w16du:dateUtc="2025-10-01T11:27:00Z">
            <w:rPr>
              <w:rFonts w:ascii="Book Antiqua" w:hAnsi="Book Antiqua"/>
              <w:sz w:val="22"/>
              <w:highlight w:val="yellow"/>
              <w:lang w:val="hu-HU"/>
            </w:rPr>
          </w:rPrChange>
        </w:rPr>
        <w:t xml:space="preserve"> 8360 Keszthely, Pipacs utca 4.</w:t>
      </w:r>
      <w:r w:rsidRPr="00091B4C">
        <w:rPr>
          <w:rFonts w:ascii="Book Antiqua" w:hAnsi="Book Antiqua"/>
          <w:sz w:val="22"/>
          <w:lang w:val="hu-HU"/>
          <w:rPrChange w:id="140" w:author="Dr. Haiman Benedek" w:date="2025-10-01T13:27:00Z" w16du:dateUtc="2025-10-01T11:27:00Z">
            <w:rPr>
              <w:rFonts w:ascii="Book Antiqua" w:hAnsi="Book Antiqua"/>
              <w:sz w:val="22"/>
              <w:highlight w:val="yellow"/>
              <w:lang w:val="hu-HU"/>
            </w:rPr>
          </w:rPrChange>
        </w:rPr>
        <w:t>, cégjegyszékszám:</w:t>
      </w:r>
      <w:r w:rsidR="009A3F20" w:rsidRPr="00091B4C">
        <w:rPr>
          <w:rFonts w:ascii="Book Antiqua" w:hAnsi="Book Antiqua"/>
          <w:b/>
          <w:color w:val="003D6E"/>
          <w:sz w:val="22"/>
          <w:lang w:val="hu-HU"/>
          <w:rPrChange w:id="141" w:author="Dr. Haiman Benedek" w:date="2025-10-01T13:27:00Z" w16du:dateUtc="2025-10-01T11:27:00Z">
            <w:rPr>
              <w:rFonts w:ascii="Book Antiqua" w:hAnsi="Book Antiqua"/>
              <w:b/>
              <w:color w:val="003D6E"/>
              <w:sz w:val="22"/>
              <w:highlight w:val="yellow"/>
              <w:lang w:val="hu-HU"/>
            </w:rPr>
          </w:rPrChange>
        </w:rPr>
        <w:t xml:space="preserve"> </w:t>
      </w:r>
      <w:r w:rsidR="009A3F20" w:rsidRPr="00091B4C">
        <w:rPr>
          <w:rFonts w:ascii="Book Antiqua" w:hAnsi="Book Antiqua"/>
          <w:sz w:val="22"/>
          <w:lang w:val="hu-HU"/>
          <w:rPrChange w:id="142" w:author="Dr. Haiman Benedek" w:date="2025-10-01T13:27:00Z" w16du:dateUtc="2025-10-01T11:27:00Z">
            <w:rPr>
              <w:rFonts w:ascii="Book Antiqua" w:hAnsi="Book Antiqua"/>
              <w:sz w:val="22"/>
              <w:highlight w:val="yellow"/>
              <w:lang w:val="hu-HU"/>
            </w:rPr>
          </w:rPrChange>
        </w:rPr>
        <w:t>20</w:t>
      </w:r>
      <w:r w:rsidR="00E5565F" w:rsidRPr="00091B4C">
        <w:rPr>
          <w:rFonts w:ascii="Book Antiqua" w:hAnsi="Book Antiqua"/>
          <w:sz w:val="22"/>
          <w:lang w:val="hu-HU"/>
          <w:rPrChange w:id="143" w:author="Dr. Haiman Benedek" w:date="2025-10-01T13:27:00Z" w16du:dateUtc="2025-10-01T11:27:00Z">
            <w:rPr>
              <w:rFonts w:ascii="Book Antiqua" w:hAnsi="Book Antiqua"/>
              <w:sz w:val="22"/>
              <w:highlight w:val="yellow"/>
              <w:lang w:val="hu-HU"/>
            </w:rPr>
          </w:rPrChange>
        </w:rPr>
        <w:t>-</w:t>
      </w:r>
      <w:r w:rsidR="009A3F20" w:rsidRPr="00091B4C">
        <w:rPr>
          <w:rFonts w:ascii="Book Antiqua" w:hAnsi="Book Antiqua"/>
          <w:sz w:val="22"/>
          <w:lang w:val="hu-HU"/>
          <w:rPrChange w:id="144" w:author="Dr. Haiman Benedek" w:date="2025-10-01T13:27:00Z" w16du:dateUtc="2025-10-01T11:27:00Z">
            <w:rPr>
              <w:rFonts w:ascii="Book Antiqua" w:hAnsi="Book Antiqua"/>
              <w:sz w:val="22"/>
              <w:highlight w:val="yellow"/>
              <w:lang w:val="hu-HU"/>
            </w:rPr>
          </w:rPrChange>
        </w:rPr>
        <w:t>09</w:t>
      </w:r>
      <w:r w:rsidR="00E5565F" w:rsidRPr="00091B4C">
        <w:rPr>
          <w:rFonts w:ascii="Book Antiqua" w:hAnsi="Book Antiqua"/>
          <w:sz w:val="22"/>
          <w:lang w:val="hu-HU"/>
          <w:rPrChange w:id="145" w:author="Dr. Haiman Benedek" w:date="2025-10-01T13:27:00Z" w16du:dateUtc="2025-10-01T11:27:00Z">
            <w:rPr>
              <w:rFonts w:ascii="Book Antiqua" w:hAnsi="Book Antiqua"/>
              <w:sz w:val="22"/>
              <w:highlight w:val="yellow"/>
              <w:lang w:val="hu-HU"/>
            </w:rPr>
          </w:rPrChange>
        </w:rPr>
        <w:t>-</w:t>
      </w:r>
      <w:r w:rsidR="009A3F20" w:rsidRPr="00091B4C">
        <w:rPr>
          <w:rFonts w:ascii="Book Antiqua" w:hAnsi="Book Antiqua"/>
          <w:sz w:val="22"/>
          <w:lang w:val="hu-HU"/>
          <w:rPrChange w:id="146" w:author="Dr. Haiman Benedek" w:date="2025-10-01T13:27:00Z" w16du:dateUtc="2025-10-01T11:27:00Z">
            <w:rPr>
              <w:rFonts w:ascii="Book Antiqua" w:hAnsi="Book Antiqua"/>
              <w:sz w:val="22"/>
              <w:highlight w:val="yellow"/>
              <w:lang w:val="hu-HU"/>
            </w:rPr>
          </w:rPrChange>
        </w:rPr>
        <w:t>066088</w:t>
      </w:r>
      <w:r w:rsidRPr="00091B4C">
        <w:rPr>
          <w:rFonts w:ascii="Book Antiqua" w:hAnsi="Book Antiqua"/>
          <w:sz w:val="22"/>
          <w:lang w:val="hu-HU"/>
          <w:rPrChange w:id="147" w:author="Dr. Haiman Benedek" w:date="2025-10-01T13:27:00Z" w16du:dateUtc="2025-10-01T11:27:00Z">
            <w:rPr>
              <w:rFonts w:ascii="Book Antiqua" w:hAnsi="Book Antiqua"/>
              <w:sz w:val="22"/>
              <w:highlight w:val="yellow"/>
              <w:lang w:val="hu-HU"/>
            </w:rPr>
          </w:rPrChange>
        </w:rPr>
        <w:t>, adószám:</w:t>
      </w:r>
      <w:r w:rsidR="009A3F20" w:rsidRPr="00091B4C">
        <w:rPr>
          <w:rFonts w:ascii="Book Antiqua" w:hAnsi="Book Antiqua"/>
          <w:sz w:val="22"/>
          <w:lang w:val="hu-HU"/>
          <w:rPrChange w:id="148" w:author="Dr. Haiman Benedek" w:date="2025-10-01T13:27:00Z" w16du:dateUtc="2025-10-01T11:27:00Z">
            <w:rPr>
              <w:rFonts w:ascii="Book Antiqua" w:hAnsi="Book Antiqua"/>
              <w:sz w:val="22"/>
              <w:highlight w:val="yellow"/>
              <w:lang w:val="hu-HU"/>
            </w:rPr>
          </w:rPrChange>
        </w:rPr>
        <w:t xml:space="preserve"> 13161758-2-20</w:t>
      </w:r>
      <w:r w:rsidRPr="00091B4C">
        <w:rPr>
          <w:rFonts w:ascii="Book Antiqua" w:hAnsi="Book Antiqua"/>
          <w:sz w:val="22"/>
          <w:lang w:val="hu-HU"/>
          <w:rPrChange w:id="149" w:author="Dr. Haiman Benedek" w:date="2025-10-01T13:27:00Z" w16du:dateUtc="2025-10-01T11:27:00Z">
            <w:rPr>
              <w:rFonts w:ascii="Book Antiqua" w:hAnsi="Book Antiqua"/>
              <w:sz w:val="22"/>
              <w:highlight w:val="yellow"/>
              <w:lang w:val="hu-HU"/>
            </w:rPr>
          </w:rPrChange>
        </w:rPr>
        <w:t xml:space="preserve">, amelyet képvisel és a könyvvizsgálatért személyében felelős könyvvizsgáló: </w:t>
      </w:r>
      <w:proofErr w:type="spellStart"/>
      <w:r w:rsidR="009A3F20" w:rsidRPr="00091B4C">
        <w:rPr>
          <w:rFonts w:ascii="Book Antiqua" w:hAnsi="Book Antiqua"/>
          <w:sz w:val="22"/>
          <w:lang w:val="hu-HU"/>
          <w:rPrChange w:id="150" w:author="Dr. Haiman Benedek" w:date="2025-10-01T13:27:00Z" w16du:dateUtc="2025-10-01T11:27:00Z">
            <w:rPr>
              <w:rFonts w:ascii="Book Antiqua" w:hAnsi="Book Antiqua"/>
              <w:sz w:val="22"/>
              <w:highlight w:val="yellow"/>
              <w:lang w:val="hu-HU"/>
            </w:rPr>
          </w:rPrChange>
        </w:rPr>
        <w:t>Vecsera</w:t>
      </w:r>
      <w:proofErr w:type="spellEnd"/>
      <w:r w:rsidR="009A3F20" w:rsidRPr="00091B4C">
        <w:rPr>
          <w:rFonts w:ascii="Book Antiqua" w:hAnsi="Book Antiqua"/>
          <w:sz w:val="22"/>
          <w:lang w:val="hu-HU"/>
          <w:rPrChange w:id="151" w:author="Dr. Haiman Benedek" w:date="2025-10-01T13:27:00Z" w16du:dateUtc="2025-10-01T11:27:00Z">
            <w:rPr>
              <w:rFonts w:ascii="Book Antiqua" w:hAnsi="Book Antiqua"/>
              <w:sz w:val="22"/>
              <w:highlight w:val="yellow"/>
              <w:lang w:val="hu-HU"/>
            </w:rPr>
          </w:rPrChange>
        </w:rPr>
        <w:t xml:space="preserve"> Jánosné (anyja </w:t>
      </w:r>
      <w:r w:rsidR="00BE6639" w:rsidRPr="00091B4C">
        <w:rPr>
          <w:rFonts w:ascii="Book Antiqua" w:hAnsi="Book Antiqua"/>
          <w:sz w:val="22"/>
          <w:lang w:val="hu-HU"/>
          <w:rPrChange w:id="152" w:author="Dr. Haiman Benedek" w:date="2025-10-01T13:27:00Z" w16du:dateUtc="2025-10-01T11:27:00Z">
            <w:rPr>
              <w:rFonts w:ascii="Book Antiqua" w:hAnsi="Book Antiqua"/>
              <w:sz w:val="22"/>
              <w:highlight w:val="yellow"/>
              <w:lang w:val="hu-HU"/>
            </w:rPr>
          </w:rPrChange>
        </w:rPr>
        <w:t xml:space="preserve">születési </w:t>
      </w:r>
      <w:r w:rsidR="009A3F20" w:rsidRPr="00091B4C">
        <w:rPr>
          <w:rFonts w:ascii="Book Antiqua" w:hAnsi="Book Antiqua"/>
          <w:sz w:val="22"/>
          <w:lang w:val="hu-HU"/>
          <w:rPrChange w:id="153" w:author="Dr. Haiman Benedek" w:date="2025-10-01T13:27:00Z" w16du:dateUtc="2025-10-01T11:27:00Z">
            <w:rPr>
              <w:rFonts w:ascii="Book Antiqua" w:hAnsi="Book Antiqua"/>
              <w:sz w:val="22"/>
              <w:highlight w:val="yellow"/>
              <w:lang w:val="hu-HU"/>
            </w:rPr>
          </w:rPrChange>
        </w:rPr>
        <w:t>neve: Hornok Erzsébet, kamarai nyilvántartási szám: 00586, lakcím</w:t>
      </w:r>
      <w:r w:rsidR="00BE6639" w:rsidRPr="00091B4C">
        <w:rPr>
          <w:rFonts w:ascii="Book Antiqua" w:hAnsi="Book Antiqua"/>
          <w:sz w:val="22"/>
          <w:lang w:val="hu-HU"/>
          <w:rPrChange w:id="154" w:author="Dr. Haiman Benedek" w:date="2025-10-01T13:27:00Z" w16du:dateUtc="2025-10-01T11:27:00Z">
            <w:rPr>
              <w:rFonts w:ascii="Book Antiqua" w:hAnsi="Book Antiqua"/>
              <w:sz w:val="22"/>
              <w:highlight w:val="yellow"/>
              <w:lang w:val="hu-HU"/>
            </w:rPr>
          </w:rPrChange>
        </w:rPr>
        <w:t>e</w:t>
      </w:r>
      <w:r w:rsidR="009A3F20" w:rsidRPr="00091B4C">
        <w:rPr>
          <w:rFonts w:ascii="Book Antiqua" w:hAnsi="Book Antiqua"/>
          <w:sz w:val="22"/>
          <w:lang w:val="hu-HU"/>
          <w:rPrChange w:id="155" w:author="Dr. Haiman Benedek" w:date="2025-10-01T13:27:00Z" w16du:dateUtc="2025-10-01T11:27:00Z">
            <w:rPr>
              <w:rFonts w:ascii="Book Antiqua" w:hAnsi="Book Antiqua"/>
              <w:sz w:val="22"/>
              <w:highlight w:val="yellow"/>
              <w:lang w:val="hu-HU"/>
            </w:rPr>
          </w:rPrChange>
        </w:rPr>
        <w:t>: 8360 Keszthely, Pipacs u. 4.)</w:t>
      </w:r>
    </w:p>
    <w:bookmarkEnd w:id="115"/>
    <w:p w14:paraId="2F370EE6" w14:textId="5C502A1C" w:rsidR="003555A3" w:rsidRPr="00091B4C" w:rsidRDefault="0042762F" w:rsidP="00D238EE">
      <w:pPr>
        <w:pStyle w:val="Szvegtrzs21"/>
        <w:numPr>
          <w:ilvl w:val="1"/>
          <w:numId w:val="36"/>
        </w:numPr>
        <w:shd w:val="clear" w:color="auto" w:fill="auto"/>
        <w:tabs>
          <w:tab w:val="left" w:pos="709"/>
        </w:tabs>
        <w:spacing w:after="0" w:line="240" w:lineRule="auto"/>
        <w:ind w:left="0" w:firstLine="0"/>
        <w:rPr>
          <w:rFonts w:ascii="Book Antiqua" w:hAnsi="Book Antiqua"/>
          <w:sz w:val="22"/>
          <w:lang w:val="hu-HU"/>
          <w:rPrChange w:id="156" w:author="Dr. Haiman Benedek" w:date="2025-10-01T13:27:00Z" w16du:dateUtc="2025-10-01T11:27:00Z">
            <w:rPr>
              <w:rFonts w:ascii="Book Antiqua" w:hAnsi="Book Antiqua"/>
              <w:sz w:val="22"/>
              <w:highlight w:val="yellow"/>
              <w:lang w:val="hu-HU"/>
            </w:rPr>
          </w:rPrChange>
        </w:rPr>
      </w:pPr>
      <w:r w:rsidRPr="00091B4C">
        <w:rPr>
          <w:rFonts w:ascii="Book Antiqua" w:hAnsi="Book Antiqua"/>
          <w:sz w:val="22"/>
          <w:lang w:val="hu-HU"/>
          <w:rPrChange w:id="157" w:author="Dr. Haiman Benedek" w:date="2025-10-01T13:27:00Z" w16du:dateUtc="2025-10-01T11:27:00Z">
            <w:rPr>
              <w:rFonts w:ascii="Book Antiqua" w:hAnsi="Book Antiqua"/>
              <w:sz w:val="22"/>
              <w:highlight w:val="yellow"/>
              <w:lang w:val="hu-HU"/>
            </w:rPr>
          </w:rPrChange>
        </w:rPr>
        <w:t>A</w:t>
      </w:r>
      <w:r w:rsidR="004B65D3" w:rsidRPr="00091B4C">
        <w:rPr>
          <w:rFonts w:ascii="Book Antiqua" w:hAnsi="Book Antiqua"/>
          <w:sz w:val="22"/>
          <w:lang w:val="hu-HU"/>
          <w:rPrChange w:id="158" w:author="Dr. Haiman Benedek" w:date="2025-10-01T13:27:00Z" w16du:dateUtc="2025-10-01T11:27:00Z">
            <w:rPr>
              <w:rFonts w:ascii="Book Antiqua" w:hAnsi="Book Antiqua"/>
              <w:sz w:val="22"/>
              <w:highlight w:val="yellow"/>
              <w:lang w:val="hu-HU"/>
            </w:rPr>
          </w:rPrChange>
        </w:rPr>
        <w:t xml:space="preserve">z állandó </w:t>
      </w:r>
      <w:r w:rsidRPr="00091B4C">
        <w:rPr>
          <w:rFonts w:ascii="Book Antiqua" w:hAnsi="Book Antiqua"/>
          <w:sz w:val="22"/>
          <w:lang w:val="hu-HU"/>
          <w:rPrChange w:id="159" w:author="Dr. Haiman Benedek" w:date="2025-10-01T13:27:00Z" w16du:dateUtc="2025-10-01T11:27:00Z">
            <w:rPr>
              <w:rFonts w:ascii="Book Antiqua" w:hAnsi="Book Antiqua"/>
              <w:sz w:val="22"/>
              <w:highlight w:val="yellow"/>
              <w:lang w:val="hu-HU"/>
            </w:rPr>
          </w:rPrChange>
        </w:rPr>
        <w:t xml:space="preserve">könyvvizsgáló szervezetre, illetve a könyvvizsgáló személyére az ügyvezető a </w:t>
      </w:r>
      <w:r w:rsidR="0034588C" w:rsidRPr="00091B4C">
        <w:rPr>
          <w:rFonts w:ascii="Book Antiqua" w:hAnsi="Book Antiqua"/>
          <w:sz w:val="22"/>
          <w:lang w:val="hu-HU"/>
          <w:rPrChange w:id="160" w:author="Dr. Haiman Benedek" w:date="2025-10-01T13:27:00Z" w16du:dateUtc="2025-10-01T11:27:00Z">
            <w:rPr>
              <w:rFonts w:ascii="Book Antiqua" w:hAnsi="Book Antiqua"/>
              <w:sz w:val="22"/>
              <w:highlight w:val="yellow"/>
              <w:lang w:val="hu-HU"/>
            </w:rPr>
          </w:rPrChange>
        </w:rPr>
        <w:t>f</w:t>
      </w:r>
      <w:r w:rsidRPr="00091B4C">
        <w:rPr>
          <w:rFonts w:ascii="Book Antiqua" w:hAnsi="Book Antiqua"/>
          <w:sz w:val="22"/>
          <w:lang w:val="hu-HU"/>
          <w:rPrChange w:id="161" w:author="Dr. Haiman Benedek" w:date="2025-10-01T13:27:00Z" w16du:dateUtc="2025-10-01T11:27:00Z">
            <w:rPr>
              <w:rFonts w:ascii="Book Antiqua" w:hAnsi="Book Antiqua"/>
              <w:sz w:val="22"/>
              <w:highlight w:val="yellow"/>
              <w:lang w:val="hu-HU"/>
            </w:rPr>
          </w:rPrChange>
        </w:rPr>
        <w:t xml:space="preserve">elügyelőbizottság egyetértésével tesz javaslatot a </w:t>
      </w:r>
      <w:r w:rsidR="00456F3B" w:rsidRPr="00091B4C">
        <w:rPr>
          <w:rFonts w:ascii="Book Antiqua" w:hAnsi="Book Antiqua"/>
          <w:iCs/>
          <w:sz w:val="22"/>
          <w:szCs w:val="22"/>
          <w:lang w:val="hu-HU"/>
          <w:rPrChange w:id="162" w:author="Dr. Haiman Benedek" w:date="2025-10-01T13:27:00Z" w16du:dateUtc="2025-10-01T11:27:00Z">
            <w:rPr>
              <w:rFonts w:ascii="Book Antiqua" w:hAnsi="Book Antiqua"/>
              <w:iCs/>
              <w:sz w:val="22"/>
              <w:szCs w:val="22"/>
              <w:highlight w:val="yellow"/>
              <w:lang w:val="hu-HU"/>
            </w:rPr>
          </w:rPrChange>
        </w:rPr>
        <w:t>t</w:t>
      </w:r>
      <w:r w:rsidRPr="00091B4C">
        <w:rPr>
          <w:rFonts w:ascii="Book Antiqua" w:hAnsi="Book Antiqua"/>
          <w:sz w:val="22"/>
          <w:lang w:val="hu-HU"/>
          <w:rPrChange w:id="163" w:author="Dr. Haiman Benedek" w:date="2025-10-01T13:27:00Z" w16du:dateUtc="2025-10-01T11:27:00Z">
            <w:rPr>
              <w:rFonts w:ascii="Book Antiqua" w:hAnsi="Book Antiqua"/>
              <w:sz w:val="22"/>
              <w:highlight w:val="yellow"/>
              <w:lang w:val="hu-HU"/>
            </w:rPr>
          </w:rPrChange>
        </w:rPr>
        <w:t>aggyűlés részére.</w:t>
      </w:r>
    </w:p>
    <w:p w14:paraId="1052A63B" w14:textId="4DBFD28A" w:rsidR="003555A3" w:rsidRPr="00D238EE" w:rsidRDefault="003555A3" w:rsidP="00D238EE">
      <w:pPr>
        <w:pStyle w:val="Szvegtrzs21"/>
        <w:shd w:val="clear" w:color="auto" w:fill="auto"/>
        <w:tabs>
          <w:tab w:val="left" w:pos="709"/>
        </w:tabs>
        <w:spacing w:after="0" w:line="240" w:lineRule="auto"/>
        <w:ind w:firstLine="0"/>
        <w:rPr>
          <w:rFonts w:ascii="Book Antiqua" w:hAnsi="Book Antiqua"/>
          <w:sz w:val="22"/>
          <w:lang w:val="hu-HU"/>
        </w:rPr>
      </w:pPr>
    </w:p>
    <w:p w14:paraId="52FCDF4F" w14:textId="7DB57E79" w:rsidR="003555A3" w:rsidRPr="00D238EE" w:rsidRDefault="00552851" w:rsidP="00D238EE">
      <w:pPr>
        <w:pStyle w:val="Szvegtrzs21"/>
        <w:numPr>
          <w:ilvl w:val="0"/>
          <w:numId w:val="36"/>
        </w:numPr>
        <w:shd w:val="clear" w:color="auto" w:fill="auto"/>
        <w:tabs>
          <w:tab w:val="left" w:pos="709"/>
        </w:tabs>
        <w:spacing w:after="0" w:line="240" w:lineRule="auto"/>
        <w:jc w:val="center"/>
        <w:rPr>
          <w:rFonts w:ascii="Book Antiqua" w:hAnsi="Book Antiqua"/>
          <w:b/>
          <w:sz w:val="22"/>
          <w:lang w:val="hu-HU"/>
        </w:rPr>
      </w:pPr>
      <w:r w:rsidRPr="00D238EE">
        <w:rPr>
          <w:rFonts w:ascii="Book Antiqua" w:hAnsi="Book Antiqua"/>
          <w:b/>
          <w:sz w:val="22"/>
          <w:lang w:val="hu-HU"/>
        </w:rPr>
        <w:t>Összeférhetetlenségi szabályok</w:t>
      </w:r>
    </w:p>
    <w:p w14:paraId="0EAC9D39" w14:textId="0F184DC8" w:rsidR="00552851" w:rsidRPr="00D238EE" w:rsidRDefault="00552851" w:rsidP="00D238EE">
      <w:pPr>
        <w:pStyle w:val="Szvegtrzs21"/>
        <w:shd w:val="clear" w:color="auto" w:fill="auto"/>
        <w:tabs>
          <w:tab w:val="left" w:pos="709"/>
        </w:tabs>
        <w:spacing w:after="0" w:line="240" w:lineRule="auto"/>
        <w:ind w:firstLine="0"/>
        <w:rPr>
          <w:rFonts w:ascii="Book Antiqua" w:hAnsi="Book Antiqua"/>
          <w:b/>
          <w:sz w:val="22"/>
          <w:lang w:val="hu-HU"/>
        </w:rPr>
      </w:pPr>
    </w:p>
    <w:p w14:paraId="326C9C5E" w14:textId="67CBBD33" w:rsidR="00552851" w:rsidRPr="00D238EE" w:rsidRDefault="00552851" w:rsidP="00D238EE">
      <w:pPr>
        <w:pStyle w:val="Szvegtrzs21"/>
        <w:numPr>
          <w:ilvl w:val="1"/>
          <w:numId w:val="36"/>
        </w:numPr>
        <w:shd w:val="clear" w:color="auto" w:fill="auto"/>
        <w:tabs>
          <w:tab w:val="left" w:pos="709"/>
        </w:tabs>
        <w:spacing w:after="0" w:line="240" w:lineRule="auto"/>
        <w:ind w:left="567" w:hanging="567"/>
        <w:rPr>
          <w:rFonts w:ascii="Book Antiqua" w:hAnsi="Book Antiqua"/>
          <w:sz w:val="22"/>
          <w:lang w:val="hu-HU"/>
        </w:rPr>
      </w:pPr>
      <w:r w:rsidRPr="00D238EE">
        <w:rPr>
          <w:rFonts w:ascii="Book Antiqua" w:hAnsi="Book Antiqua"/>
          <w:sz w:val="22"/>
          <w:lang w:val="hu-HU"/>
        </w:rPr>
        <w:t xml:space="preserve">A </w:t>
      </w:r>
      <w:r w:rsidR="00173BF1">
        <w:rPr>
          <w:rFonts w:ascii="Book Antiqua" w:hAnsi="Book Antiqua"/>
          <w:bCs/>
          <w:iCs/>
          <w:sz w:val="22"/>
          <w:szCs w:val="22"/>
          <w:lang w:val="hu-HU"/>
        </w:rPr>
        <w:t>T</w:t>
      </w:r>
      <w:r w:rsidRPr="00D238EE">
        <w:rPr>
          <w:rFonts w:ascii="Book Antiqua" w:hAnsi="Book Antiqua"/>
          <w:sz w:val="22"/>
          <w:lang w:val="hu-HU"/>
        </w:rPr>
        <w:t xml:space="preserve">ársaság ügyvezetője és hozzátartozója nem választható meg a </w:t>
      </w:r>
      <w:r w:rsidR="00456F3B">
        <w:rPr>
          <w:rFonts w:ascii="Book Antiqua" w:hAnsi="Book Antiqua"/>
          <w:sz w:val="22"/>
          <w:lang w:val="hu-HU"/>
        </w:rPr>
        <w:t>f</w:t>
      </w:r>
      <w:r w:rsidRPr="00D238EE">
        <w:rPr>
          <w:rFonts w:ascii="Book Antiqua" w:hAnsi="Book Antiqua"/>
          <w:sz w:val="22"/>
          <w:lang w:val="hu-HU"/>
        </w:rPr>
        <w:t xml:space="preserve">elügyelőbizottság tagjának, továbbá könyvvizsgálónak ilyen személy nem jelölhető. </w:t>
      </w:r>
    </w:p>
    <w:p w14:paraId="5337653C" w14:textId="77777777" w:rsidR="00552851" w:rsidRPr="00D238EE" w:rsidRDefault="00552851" w:rsidP="00D238EE">
      <w:pPr>
        <w:pStyle w:val="Szvegtrzs21"/>
        <w:shd w:val="clear" w:color="auto" w:fill="auto"/>
        <w:tabs>
          <w:tab w:val="left" w:pos="709"/>
        </w:tabs>
        <w:spacing w:after="0" w:line="240" w:lineRule="auto"/>
        <w:ind w:left="567" w:firstLine="0"/>
        <w:rPr>
          <w:rFonts w:ascii="Book Antiqua" w:hAnsi="Book Antiqua"/>
          <w:sz w:val="22"/>
          <w:lang w:val="hu-HU"/>
        </w:rPr>
      </w:pPr>
    </w:p>
    <w:p w14:paraId="4738C4F2" w14:textId="718ACF65" w:rsidR="00552851" w:rsidRPr="00D238EE" w:rsidRDefault="00552851" w:rsidP="00D238EE">
      <w:pPr>
        <w:pStyle w:val="Szvegtrzs21"/>
        <w:numPr>
          <w:ilvl w:val="1"/>
          <w:numId w:val="36"/>
        </w:numPr>
        <w:shd w:val="clear" w:color="auto" w:fill="auto"/>
        <w:tabs>
          <w:tab w:val="left" w:pos="709"/>
        </w:tabs>
        <w:spacing w:after="0" w:line="240" w:lineRule="auto"/>
        <w:ind w:left="567" w:hanging="567"/>
        <w:rPr>
          <w:rFonts w:ascii="Book Antiqua" w:hAnsi="Book Antiqua"/>
          <w:sz w:val="22"/>
          <w:lang w:val="hu-HU"/>
        </w:rPr>
      </w:pPr>
      <w:r w:rsidRPr="00D238EE">
        <w:rPr>
          <w:rFonts w:ascii="Book Antiqua" w:hAnsi="Book Antiqua"/>
          <w:sz w:val="22"/>
          <w:lang w:val="hu-HU"/>
        </w:rPr>
        <w:t xml:space="preserve">Azon ügyvezető, illetve felügyelőbizottsági tag megbízatását, illetve jogviszonyát, aki a vagyonnyilatkozat-tételi kötelezettségének a teljesítését megtagadja, meg kell szüntetni. </w:t>
      </w:r>
    </w:p>
    <w:p w14:paraId="0EF065B2" w14:textId="6E9EFF35" w:rsidR="00552851" w:rsidRPr="00D238EE" w:rsidRDefault="00552851" w:rsidP="00D238EE">
      <w:pPr>
        <w:pStyle w:val="Szvegtrzs21"/>
        <w:numPr>
          <w:ilvl w:val="1"/>
          <w:numId w:val="36"/>
        </w:numPr>
        <w:shd w:val="clear" w:color="auto" w:fill="auto"/>
        <w:tabs>
          <w:tab w:val="left" w:pos="709"/>
        </w:tabs>
        <w:spacing w:after="0" w:line="240" w:lineRule="auto"/>
        <w:ind w:left="567" w:hanging="567"/>
        <w:rPr>
          <w:rFonts w:ascii="Book Antiqua" w:hAnsi="Book Antiqua"/>
          <w:sz w:val="22"/>
          <w:lang w:val="hu-HU"/>
        </w:rPr>
      </w:pPr>
      <w:r w:rsidRPr="00D238EE">
        <w:rPr>
          <w:rFonts w:ascii="Book Antiqua" w:hAnsi="Book Antiqua"/>
          <w:sz w:val="22"/>
          <w:lang w:val="hu-HU"/>
        </w:rPr>
        <w:t xml:space="preserve">Az ügyvezető és a </w:t>
      </w:r>
      <w:r w:rsidR="00173BF1">
        <w:rPr>
          <w:rFonts w:ascii="Book Antiqua" w:hAnsi="Book Antiqua"/>
          <w:sz w:val="22"/>
          <w:lang w:val="hu-HU"/>
        </w:rPr>
        <w:t>f</w:t>
      </w:r>
      <w:r w:rsidRPr="00D238EE">
        <w:rPr>
          <w:rFonts w:ascii="Book Antiqua" w:hAnsi="Book Antiqua"/>
          <w:sz w:val="22"/>
          <w:lang w:val="hu-HU"/>
        </w:rPr>
        <w:t xml:space="preserve">elügyelőbizottság tagja - a nyilvánosan működő részvénytársaság részvénye kivételével - nem szerezhet társasági részesedést, és nem lehet vezető tisztségviselő, felügyelő bizottsági tag olyan jogi személyben, amely főtevékenységként ugyanolyan gazdasági tevékenységet folytat, mint a Társaság, kivéve, ha a </w:t>
      </w:r>
      <w:r w:rsidR="00456F3B">
        <w:rPr>
          <w:rFonts w:ascii="Book Antiqua" w:hAnsi="Book Antiqua"/>
          <w:bCs/>
          <w:iCs/>
          <w:sz w:val="22"/>
          <w:szCs w:val="22"/>
          <w:lang w:val="hu-HU"/>
        </w:rPr>
        <w:t>t</w:t>
      </w:r>
      <w:r w:rsidRPr="00D238EE">
        <w:rPr>
          <w:rFonts w:ascii="Book Antiqua" w:hAnsi="Book Antiqua"/>
          <w:sz w:val="22"/>
          <w:lang w:val="hu-HU"/>
        </w:rPr>
        <w:t xml:space="preserve">aggyűlés ehhez hozzájárul. Ha az ügyvezető, felügyelőbizottsági tag új vezető tisztségviselői vagy felügyelő bizottsági tagsági megbízást fogad el, a tisztség elfogadásától számított tizenöt (15) napon belül köteles e tényről értesíteni azokat a társaságokat, ahol már vezető tisztségviselő vagy felügyelőbizottsági tag. </w:t>
      </w:r>
    </w:p>
    <w:p w14:paraId="1C3F8741" w14:textId="77777777" w:rsidR="00E5565F" w:rsidRPr="00D238EE" w:rsidRDefault="00E5565F" w:rsidP="00D238EE">
      <w:pPr>
        <w:pStyle w:val="Szvegtrzs21"/>
        <w:shd w:val="clear" w:color="auto" w:fill="auto"/>
        <w:tabs>
          <w:tab w:val="left" w:pos="709"/>
        </w:tabs>
        <w:spacing w:after="0" w:line="240" w:lineRule="auto"/>
        <w:ind w:firstLine="0"/>
        <w:rPr>
          <w:rFonts w:ascii="Book Antiqua" w:hAnsi="Book Antiqua"/>
          <w:sz w:val="22"/>
          <w:lang w:val="hu-HU"/>
        </w:rPr>
      </w:pPr>
    </w:p>
    <w:p w14:paraId="03B17E28" w14:textId="6C41ED31" w:rsidR="0042762F" w:rsidRPr="00574F18" w:rsidRDefault="0042762F" w:rsidP="00574F18">
      <w:pPr>
        <w:pStyle w:val="Szvegtrzs50"/>
        <w:numPr>
          <w:ilvl w:val="0"/>
          <w:numId w:val="36"/>
        </w:numPr>
        <w:shd w:val="clear" w:color="auto" w:fill="auto"/>
        <w:tabs>
          <w:tab w:val="left" w:pos="718"/>
        </w:tabs>
        <w:spacing w:before="0" w:after="0" w:line="240" w:lineRule="auto"/>
        <w:ind w:left="567" w:hanging="567"/>
        <w:jc w:val="center"/>
        <w:rPr>
          <w:rFonts w:ascii="Book Antiqua" w:hAnsi="Book Antiqua"/>
          <w:b/>
          <w:sz w:val="22"/>
          <w:lang w:val="hu-HU"/>
        </w:rPr>
      </w:pPr>
      <w:r w:rsidRPr="00D238EE">
        <w:rPr>
          <w:rFonts w:ascii="Book Antiqua" w:hAnsi="Book Antiqua"/>
          <w:b/>
          <w:sz w:val="22"/>
          <w:lang w:val="hu-HU"/>
        </w:rPr>
        <w:t>A Társaság megszűnése</w:t>
      </w:r>
    </w:p>
    <w:p w14:paraId="285285A9" w14:textId="482BC264" w:rsidR="0042762F" w:rsidRPr="00D238EE" w:rsidRDefault="00552851" w:rsidP="00D238EE">
      <w:pPr>
        <w:pStyle w:val="Szvegtrzs21"/>
        <w:numPr>
          <w:ilvl w:val="1"/>
          <w:numId w:val="36"/>
        </w:numPr>
        <w:shd w:val="clear" w:color="auto" w:fill="auto"/>
        <w:tabs>
          <w:tab w:val="left" w:pos="709"/>
        </w:tabs>
        <w:spacing w:before="120" w:after="120" w:line="240" w:lineRule="auto"/>
        <w:ind w:left="567" w:hanging="567"/>
        <w:rPr>
          <w:rFonts w:ascii="Book Antiqua" w:hAnsi="Book Antiqua"/>
          <w:sz w:val="22"/>
          <w:lang w:val="hu-HU"/>
        </w:rPr>
      </w:pPr>
      <w:r w:rsidRPr="00D238EE">
        <w:rPr>
          <w:rFonts w:ascii="Book Antiqua" w:hAnsi="Book Antiqua"/>
          <w:sz w:val="22"/>
          <w:lang w:val="hu-HU"/>
        </w:rPr>
        <w:t xml:space="preserve">A Társaság megszűnik, ha </w:t>
      </w:r>
    </w:p>
    <w:p w14:paraId="5C41C1CB" w14:textId="0A45ED84" w:rsidR="00552851" w:rsidRPr="00D238EE" w:rsidRDefault="00552851" w:rsidP="00D238EE">
      <w:pPr>
        <w:pStyle w:val="Szvegtrzs21"/>
        <w:numPr>
          <w:ilvl w:val="2"/>
          <w:numId w:val="41"/>
        </w:numPr>
        <w:shd w:val="clear" w:color="auto" w:fill="auto"/>
        <w:tabs>
          <w:tab w:val="left" w:pos="993"/>
        </w:tabs>
        <w:spacing w:before="120" w:after="120" w:line="240" w:lineRule="auto"/>
        <w:ind w:left="993" w:hanging="567"/>
        <w:rPr>
          <w:rFonts w:ascii="Book Antiqua" w:hAnsi="Book Antiqua"/>
          <w:sz w:val="22"/>
          <w:lang w:val="hu-HU"/>
        </w:rPr>
      </w:pPr>
      <w:r w:rsidRPr="00D238EE">
        <w:rPr>
          <w:rFonts w:ascii="Book Antiqua" w:hAnsi="Book Antiqua"/>
          <w:sz w:val="22"/>
          <w:lang w:val="hu-HU"/>
        </w:rPr>
        <w:t xml:space="preserve">a </w:t>
      </w:r>
      <w:r w:rsidR="00456F3B">
        <w:rPr>
          <w:rFonts w:ascii="Book Antiqua" w:hAnsi="Book Antiqua"/>
          <w:sz w:val="22"/>
          <w:lang w:val="hu-HU"/>
        </w:rPr>
        <w:t>t</w:t>
      </w:r>
      <w:r w:rsidRPr="00D238EE">
        <w:rPr>
          <w:rFonts w:ascii="Book Antiqua" w:hAnsi="Book Antiqua"/>
          <w:sz w:val="22"/>
          <w:lang w:val="hu-HU"/>
        </w:rPr>
        <w:t>aggyűlés elhatározza a jogutód nélküli megszüntetését;</w:t>
      </w:r>
    </w:p>
    <w:p w14:paraId="1B485BA5" w14:textId="4B28FBD9" w:rsidR="00552851" w:rsidRPr="00D238EE" w:rsidRDefault="00552851" w:rsidP="00D238EE">
      <w:pPr>
        <w:pStyle w:val="Szvegtrzs21"/>
        <w:numPr>
          <w:ilvl w:val="2"/>
          <w:numId w:val="41"/>
        </w:numPr>
        <w:shd w:val="clear" w:color="auto" w:fill="auto"/>
        <w:tabs>
          <w:tab w:val="left" w:pos="993"/>
        </w:tabs>
        <w:spacing w:before="120" w:after="120" w:line="240" w:lineRule="auto"/>
        <w:ind w:left="993" w:hanging="567"/>
        <w:rPr>
          <w:rFonts w:ascii="Book Antiqua" w:hAnsi="Book Antiqua"/>
          <w:sz w:val="22"/>
          <w:lang w:val="hu-HU"/>
        </w:rPr>
      </w:pPr>
      <w:r w:rsidRPr="00D238EE">
        <w:rPr>
          <w:rFonts w:ascii="Book Antiqua" w:hAnsi="Book Antiqua"/>
          <w:sz w:val="22"/>
          <w:lang w:val="hu-HU"/>
        </w:rPr>
        <w:t xml:space="preserve">a </w:t>
      </w:r>
      <w:r w:rsidR="00456F3B">
        <w:rPr>
          <w:rFonts w:ascii="Book Antiqua" w:hAnsi="Book Antiqua"/>
          <w:sz w:val="22"/>
          <w:lang w:val="hu-HU"/>
        </w:rPr>
        <w:t>t</w:t>
      </w:r>
      <w:r w:rsidRPr="00D238EE">
        <w:rPr>
          <w:rFonts w:ascii="Book Antiqua" w:hAnsi="Book Antiqua"/>
          <w:sz w:val="22"/>
          <w:lang w:val="hu-HU"/>
        </w:rPr>
        <w:t xml:space="preserve">aggyűlés elhatározza a jogutódlással történő megszüntetését (átalakulás); </w:t>
      </w:r>
    </w:p>
    <w:p w14:paraId="2DAFBF35" w14:textId="1EE890D1" w:rsidR="00552851" w:rsidRPr="00D238EE" w:rsidRDefault="00552851" w:rsidP="00D238EE">
      <w:pPr>
        <w:pStyle w:val="Szvegtrzs21"/>
        <w:numPr>
          <w:ilvl w:val="2"/>
          <w:numId w:val="41"/>
        </w:numPr>
        <w:shd w:val="clear" w:color="auto" w:fill="auto"/>
        <w:tabs>
          <w:tab w:val="left" w:pos="993"/>
        </w:tabs>
        <w:spacing w:before="120" w:after="120" w:line="240" w:lineRule="auto"/>
        <w:ind w:left="993" w:hanging="567"/>
        <w:rPr>
          <w:rFonts w:ascii="Book Antiqua" w:hAnsi="Book Antiqua"/>
          <w:sz w:val="22"/>
          <w:lang w:val="hu-HU"/>
        </w:rPr>
      </w:pPr>
      <w:r w:rsidRPr="00D238EE">
        <w:rPr>
          <w:rFonts w:ascii="Book Antiqua" w:hAnsi="Book Antiqua"/>
          <w:sz w:val="22"/>
          <w:lang w:val="hu-HU"/>
        </w:rPr>
        <w:t>cégbíróság elrendeli törlését;</w:t>
      </w:r>
    </w:p>
    <w:p w14:paraId="0FF42B55" w14:textId="6A84994B" w:rsidR="00552851" w:rsidRPr="00D238EE" w:rsidRDefault="00552851" w:rsidP="00D238EE">
      <w:pPr>
        <w:pStyle w:val="Szvegtrzs21"/>
        <w:numPr>
          <w:ilvl w:val="2"/>
          <w:numId w:val="41"/>
        </w:numPr>
        <w:shd w:val="clear" w:color="auto" w:fill="auto"/>
        <w:tabs>
          <w:tab w:val="left" w:pos="993"/>
        </w:tabs>
        <w:spacing w:before="120" w:after="120" w:line="240" w:lineRule="auto"/>
        <w:ind w:left="993" w:hanging="567"/>
        <w:rPr>
          <w:rFonts w:ascii="Book Antiqua" w:hAnsi="Book Antiqua"/>
          <w:sz w:val="22"/>
          <w:lang w:val="hu-HU"/>
        </w:rPr>
      </w:pPr>
      <w:r w:rsidRPr="00D238EE">
        <w:rPr>
          <w:rFonts w:ascii="Book Antiqua" w:hAnsi="Book Antiqua"/>
          <w:sz w:val="22"/>
          <w:lang w:val="hu-HU"/>
        </w:rPr>
        <w:t>a bíróság felszámolási eljárás során megszünteti;</w:t>
      </w:r>
    </w:p>
    <w:p w14:paraId="2E659D2D" w14:textId="5990A4EA" w:rsidR="00552851" w:rsidRPr="00D238EE" w:rsidRDefault="00552851" w:rsidP="00D238EE">
      <w:pPr>
        <w:pStyle w:val="Szvegtrzs21"/>
        <w:numPr>
          <w:ilvl w:val="2"/>
          <w:numId w:val="41"/>
        </w:numPr>
        <w:shd w:val="clear" w:color="auto" w:fill="auto"/>
        <w:tabs>
          <w:tab w:val="left" w:pos="993"/>
        </w:tabs>
        <w:spacing w:before="120" w:after="120" w:line="240" w:lineRule="auto"/>
        <w:ind w:left="993" w:hanging="567"/>
        <w:rPr>
          <w:rFonts w:ascii="Book Antiqua" w:hAnsi="Book Antiqua"/>
          <w:sz w:val="22"/>
          <w:lang w:val="hu-HU"/>
        </w:rPr>
      </w:pPr>
      <w:r w:rsidRPr="00D238EE">
        <w:rPr>
          <w:rFonts w:ascii="Book Antiqua" w:hAnsi="Book Antiqua"/>
          <w:sz w:val="22"/>
          <w:lang w:val="hu-HU"/>
        </w:rPr>
        <w:t xml:space="preserve">jogszabály vagy egyéb tényállás megvalósulása esetére így rendelkezik. </w:t>
      </w:r>
    </w:p>
    <w:p w14:paraId="0962D7F1" w14:textId="44F177F6" w:rsidR="00552851" w:rsidRPr="00D238EE" w:rsidRDefault="00552851" w:rsidP="00D238EE">
      <w:pPr>
        <w:pStyle w:val="Szvegtrzs21"/>
        <w:numPr>
          <w:ilvl w:val="1"/>
          <w:numId w:val="36"/>
        </w:numPr>
        <w:shd w:val="clear" w:color="auto" w:fill="auto"/>
        <w:tabs>
          <w:tab w:val="left" w:pos="709"/>
        </w:tabs>
        <w:spacing w:after="0" w:line="240" w:lineRule="auto"/>
        <w:ind w:left="0" w:firstLine="0"/>
        <w:rPr>
          <w:rFonts w:ascii="Book Antiqua" w:hAnsi="Book Antiqua"/>
          <w:sz w:val="22"/>
          <w:lang w:val="hu-HU"/>
        </w:rPr>
      </w:pPr>
      <w:r w:rsidRPr="00D238EE">
        <w:rPr>
          <w:rFonts w:ascii="Book Antiqua" w:hAnsi="Book Antiqua"/>
          <w:sz w:val="22"/>
          <w:lang w:val="hu-HU"/>
        </w:rPr>
        <w:t xml:space="preserve">A </w:t>
      </w:r>
      <w:r w:rsidR="00EA5973" w:rsidRPr="00D238EE">
        <w:rPr>
          <w:rFonts w:ascii="Book Antiqua" w:hAnsi="Book Antiqua"/>
          <w:sz w:val="22"/>
          <w:szCs w:val="22"/>
          <w:lang w:val="hu-HU"/>
        </w:rPr>
        <w:t>T</w:t>
      </w:r>
      <w:r w:rsidRPr="00D238EE">
        <w:rPr>
          <w:rFonts w:ascii="Book Antiqua" w:hAnsi="Book Antiqua"/>
          <w:sz w:val="22"/>
          <w:lang w:val="hu-HU"/>
        </w:rPr>
        <w:t xml:space="preserve">ársaság jogutód nélküli megszűnése esetében a hitelezők kielégítése után fennmaradó vagyont a tagok között a vagyoni hozzájárulás arányában kell felosztani. </w:t>
      </w:r>
    </w:p>
    <w:p w14:paraId="11C2727D" w14:textId="77777777" w:rsidR="00552851" w:rsidRPr="00D238EE" w:rsidRDefault="00552851" w:rsidP="00D238EE">
      <w:pPr>
        <w:pStyle w:val="Szvegtrzs21"/>
        <w:numPr>
          <w:ilvl w:val="2"/>
          <w:numId w:val="37"/>
        </w:numPr>
        <w:shd w:val="clear" w:color="auto" w:fill="auto"/>
        <w:tabs>
          <w:tab w:val="left" w:pos="709"/>
        </w:tabs>
        <w:spacing w:after="0" w:line="240" w:lineRule="auto"/>
        <w:ind w:firstLine="0"/>
        <w:rPr>
          <w:rFonts w:ascii="Book Antiqua" w:hAnsi="Book Antiqua"/>
          <w:sz w:val="22"/>
          <w:lang w:val="hu-HU"/>
        </w:rPr>
      </w:pPr>
    </w:p>
    <w:p w14:paraId="2A74B384" w14:textId="77777777" w:rsidR="00522874" w:rsidRDefault="00522874">
      <w:pPr>
        <w:rPr>
          <w:ins w:id="164" w:author="Dr. Horváth Gábor" w:date="2025-10-01T16:57:00Z" w16du:dateUtc="2025-10-01T14:57:00Z"/>
          <w:rFonts w:ascii="Book Antiqua" w:eastAsia="Arial" w:hAnsi="Book Antiqua" w:cs="Times New Roman"/>
          <w:b/>
          <w:color w:val="auto"/>
          <w:sz w:val="22"/>
          <w:szCs w:val="25"/>
          <w:lang w:val="hu-HU" w:eastAsia="x-none"/>
        </w:rPr>
      </w:pPr>
      <w:bookmarkStart w:id="165" w:name="bookmark10"/>
      <w:ins w:id="166" w:author="Dr. Horváth Gábor" w:date="2025-10-01T16:57:00Z" w16du:dateUtc="2025-10-01T14:57:00Z">
        <w:r>
          <w:rPr>
            <w:rFonts w:ascii="Book Antiqua" w:hAnsi="Book Antiqua"/>
            <w:b/>
            <w:sz w:val="22"/>
            <w:lang w:val="hu-HU"/>
          </w:rPr>
          <w:br w:type="page"/>
        </w:r>
      </w:ins>
    </w:p>
    <w:p w14:paraId="52D32174" w14:textId="610F7E7F" w:rsidR="00552851" w:rsidRDefault="0042762F" w:rsidP="00574F18">
      <w:pPr>
        <w:pStyle w:val="Cmsor32"/>
        <w:numPr>
          <w:ilvl w:val="0"/>
          <w:numId w:val="36"/>
        </w:numPr>
        <w:shd w:val="clear" w:color="auto" w:fill="auto"/>
        <w:tabs>
          <w:tab w:val="left" w:pos="709"/>
        </w:tabs>
        <w:spacing w:before="0" w:after="0" w:line="240" w:lineRule="auto"/>
        <w:ind w:left="567" w:hanging="567"/>
        <w:jc w:val="center"/>
        <w:rPr>
          <w:rFonts w:ascii="Book Antiqua" w:hAnsi="Book Antiqua"/>
          <w:b/>
          <w:sz w:val="22"/>
          <w:lang w:val="hu-HU"/>
        </w:rPr>
      </w:pPr>
      <w:r w:rsidRPr="00D238EE">
        <w:rPr>
          <w:rFonts w:ascii="Book Antiqua" w:hAnsi="Book Antiqua"/>
          <w:b/>
          <w:sz w:val="22"/>
          <w:lang w:val="hu-HU"/>
        </w:rPr>
        <w:t>Egyéb</w:t>
      </w:r>
      <w:bookmarkEnd w:id="165"/>
      <w:r w:rsidR="00E5565F" w:rsidRPr="00D238EE">
        <w:rPr>
          <w:rFonts w:ascii="Book Antiqua" w:hAnsi="Book Antiqua"/>
          <w:b/>
          <w:sz w:val="22"/>
          <w:lang w:val="hu-HU"/>
        </w:rPr>
        <w:t xml:space="preserve"> rendelkezések</w:t>
      </w:r>
    </w:p>
    <w:p w14:paraId="7FA03BD0" w14:textId="77777777" w:rsidR="00574F18" w:rsidRPr="00574F18" w:rsidRDefault="00574F18" w:rsidP="00574F18">
      <w:pPr>
        <w:pStyle w:val="Cmsor32"/>
        <w:shd w:val="clear" w:color="auto" w:fill="auto"/>
        <w:tabs>
          <w:tab w:val="left" w:pos="709"/>
        </w:tabs>
        <w:spacing w:before="0" w:after="0" w:line="240" w:lineRule="auto"/>
        <w:ind w:left="567" w:firstLine="0"/>
        <w:rPr>
          <w:rFonts w:ascii="Book Antiqua" w:hAnsi="Book Antiqua"/>
          <w:b/>
          <w:sz w:val="22"/>
          <w:lang w:val="hu-HU"/>
        </w:rPr>
      </w:pPr>
    </w:p>
    <w:p w14:paraId="79005C1E" w14:textId="4625360B" w:rsidR="00552851" w:rsidRPr="00D238EE" w:rsidRDefault="00552851" w:rsidP="00D238EE">
      <w:pPr>
        <w:pStyle w:val="Cmsor32"/>
        <w:numPr>
          <w:ilvl w:val="1"/>
          <w:numId w:val="36"/>
        </w:numPr>
        <w:shd w:val="clear" w:color="auto" w:fill="auto"/>
        <w:tabs>
          <w:tab w:val="left" w:pos="709"/>
        </w:tabs>
        <w:spacing w:before="0" w:after="0" w:line="240" w:lineRule="auto"/>
        <w:ind w:left="0" w:firstLine="0"/>
        <w:rPr>
          <w:rFonts w:ascii="Book Antiqua" w:hAnsi="Book Antiqua"/>
          <w:sz w:val="22"/>
          <w:lang w:val="hu-HU"/>
        </w:rPr>
      </w:pPr>
      <w:r w:rsidRPr="00D238EE">
        <w:rPr>
          <w:rFonts w:ascii="Book Antiqua" w:hAnsi="Book Antiqua"/>
          <w:sz w:val="22"/>
          <w:lang w:val="hu-HU"/>
        </w:rPr>
        <w:t>Azokban az esetekben, amikor a Ptk. a Társaságot kötelezi arra, hogy közleményt tegyen közzé, a Társaság e kötelezettségének a Cégközlönyben tesz eleget.</w:t>
      </w:r>
    </w:p>
    <w:p w14:paraId="100A23CA" w14:textId="77777777" w:rsidR="00552851" w:rsidRPr="00D238EE" w:rsidRDefault="00552851" w:rsidP="00D238EE">
      <w:pPr>
        <w:pStyle w:val="Cmsor32"/>
        <w:shd w:val="clear" w:color="auto" w:fill="auto"/>
        <w:tabs>
          <w:tab w:val="left" w:pos="709"/>
        </w:tabs>
        <w:spacing w:before="0" w:after="0" w:line="240" w:lineRule="auto"/>
        <w:ind w:firstLine="0"/>
        <w:rPr>
          <w:rFonts w:ascii="Book Antiqua" w:hAnsi="Book Antiqua"/>
          <w:sz w:val="22"/>
          <w:lang w:val="hu-HU"/>
        </w:rPr>
      </w:pPr>
    </w:p>
    <w:p w14:paraId="3D0ACC54" w14:textId="3178E13E" w:rsidR="00574F18" w:rsidRDefault="00552851" w:rsidP="00D238EE">
      <w:pPr>
        <w:pStyle w:val="Cmsor32"/>
        <w:numPr>
          <w:ilvl w:val="1"/>
          <w:numId w:val="36"/>
        </w:numPr>
        <w:shd w:val="clear" w:color="auto" w:fill="auto"/>
        <w:tabs>
          <w:tab w:val="left" w:pos="709"/>
        </w:tabs>
        <w:spacing w:before="0" w:after="0" w:line="240" w:lineRule="auto"/>
        <w:ind w:left="0" w:firstLine="0"/>
        <w:rPr>
          <w:rFonts w:ascii="Book Antiqua" w:hAnsi="Book Antiqua"/>
          <w:sz w:val="22"/>
          <w:lang w:val="hu-HU"/>
        </w:rPr>
      </w:pPr>
      <w:r w:rsidRPr="00D238EE">
        <w:rPr>
          <w:rFonts w:ascii="Book Antiqua" w:hAnsi="Book Antiqua"/>
          <w:sz w:val="22"/>
          <w:lang w:val="hu-HU"/>
        </w:rPr>
        <w:t>A Társasági szerződésben nem szabályozott kérdésekben a Ptk. rendelkezései és az egyéb vonatkozó jogszabályok az irányadók.</w:t>
      </w:r>
    </w:p>
    <w:p w14:paraId="0E70ED9B" w14:textId="77777777" w:rsidR="00FE7B05" w:rsidRDefault="00FE7B05" w:rsidP="00760C31">
      <w:pPr>
        <w:pStyle w:val="Listaszerbekezds"/>
        <w:rPr>
          <w:rFonts w:ascii="Book Antiqua" w:hAnsi="Book Antiqua"/>
          <w:sz w:val="22"/>
          <w:lang w:val="hu-HU"/>
        </w:rPr>
      </w:pPr>
    </w:p>
    <w:p w14:paraId="566D8EA7" w14:textId="77777777" w:rsidR="00FE7B05" w:rsidRPr="00FE7B05" w:rsidRDefault="00FE7B05" w:rsidP="00760C31">
      <w:pPr>
        <w:pStyle w:val="Listaszerbekezds"/>
        <w:rPr>
          <w:rFonts w:ascii="Book Antiqua" w:hAnsi="Book Antiqua"/>
          <w:bCs/>
          <w:sz w:val="22"/>
          <w:lang w:val="hu-HU"/>
        </w:rPr>
      </w:pPr>
    </w:p>
    <w:p w14:paraId="5C9301B6" w14:textId="16A28371" w:rsidR="00FE7B05" w:rsidRPr="00FE7B05" w:rsidRDefault="00FE7B05" w:rsidP="00FE7B05">
      <w:pPr>
        <w:tabs>
          <w:tab w:val="left" w:pos="709"/>
          <w:tab w:val="left" w:pos="9072"/>
        </w:tabs>
        <w:jc w:val="both"/>
        <w:rPr>
          <w:rFonts w:ascii="Book Antiqua" w:hAnsi="Book Antiqua"/>
          <w:bCs/>
          <w:sz w:val="22"/>
          <w:szCs w:val="22"/>
          <w:u w:color="000000"/>
          <w:bdr w:val="nil"/>
          <w:lang w:val="hu-HU"/>
        </w:rPr>
      </w:pPr>
      <w:r w:rsidRPr="00522741">
        <w:rPr>
          <w:rFonts w:ascii="Book Antiqua" w:hAnsi="Book Antiqua"/>
          <w:bCs/>
          <w:sz w:val="22"/>
          <w:szCs w:val="22"/>
          <w:u w:color="000000"/>
          <w:bdr w:val="nil"/>
          <w:lang w:val="hu-HU"/>
        </w:rPr>
        <w:t xml:space="preserve">Kelt: Budapesten, </w:t>
      </w:r>
      <w:r w:rsidRPr="00903B69">
        <w:rPr>
          <w:rFonts w:ascii="Book Antiqua" w:eastAsia="Calibri" w:hAnsi="Book Antiqua" w:cs="Times New Roman"/>
          <w:b/>
          <w:i/>
          <w:iCs/>
          <w:sz w:val="22"/>
          <w:szCs w:val="22"/>
          <w:u w:color="000000"/>
          <w:bdr w:val="nil"/>
          <w:lang w:val="hu-HU"/>
          <w:rPrChange w:id="167" w:author="Dr. Haiman Benedek" w:date="2025-10-01T13:23:00Z" w16du:dateUtc="2025-10-01T11:23:00Z">
            <w:rPr>
              <w:rFonts w:ascii="Book Antiqua" w:eastAsia="Calibri" w:hAnsi="Book Antiqua" w:cs="Times New Roman"/>
              <w:bCs/>
              <w:sz w:val="22"/>
              <w:szCs w:val="22"/>
              <w:u w:color="000000"/>
              <w:bdr w:val="nil"/>
              <w:lang w:val="hu-HU"/>
            </w:rPr>
          </w:rPrChange>
        </w:rPr>
        <w:t>2025</w:t>
      </w:r>
      <w:r w:rsidRPr="00903B69">
        <w:rPr>
          <w:rFonts w:ascii="Book Antiqua" w:hAnsi="Book Antiqua"/>
          <w:b/>
          <w:i/>
          <w:iCs/>
          <w:sz w:val="22"/>
          <w:szCs w:val="22"/>
          <w:u w:color="000000"/>
          <w:bdr w:val="nil"/>
          <w:lang w:val="hu-HU"/>
          <w:rPrChange w:id="168" w:author="Dr. Haiman Benedek" w:date="2025-10-01T13:23:00Z" w16du:dateUtc="2025-10-01T11:23:00Z">
            <w:rPr>
              <w:rFonts w:ascii="Book Antiqua" w:hAnsi="Book Antiqua"/>
              <w:bCs/>
              <w:sz w:val="22"/>
              <w:szCs w:val="22"/>
              <w:u w:color="000000"/>
              <w:bdr w:val="nil"/>
              <w:lang w:val="hu-HU"/>
            </w:rPr>
          </w:rPrChange>
        </w:rPr>
        <w:t xml:space="preserve">. </w:t>
      </w:r>
      <w:del w:id="169" w:author="Dr. Haiman Benedek" w:date="2025-10-01T13:23:00Z" w16du:dateUtc="2025-10-01T11:23:00Z">
        <w:r w:rsidRPr="00903B69" w:rsidDel="00903B69">
          <w:rPr>
            <w:rFonts w:ascii="Book Antiqua" w:eastAsia="Calibri" w:hAnsi="Book Antiqua" w:cs="Times New Roman"/>
            <w:b/>
            <w:i/>
            <w:iCs/>
            <w:sz w:val="22"/>
            <w:szCs w:val="22"/>
            <w:u w:color="000000"/>
            <w:bdr w:val="nil"/>
            <w:lang w:val="hu-HU"/>
            <w:rPrChange w:id="170" w:author="Dr. Haiman Benedek" w:date="2025-10-01T13:23:00Z" w16du:dateUtc="2025-10-01T11:23:00Z">
              <w:rPr>
                <w:rFonts w:ascii="Book Antiqua" w:eastAsia="Calibri" w:hAnsi="Book Antiqua" w:cs="Times New Roman"/>
                <w:bCs/>
                <w:sz w:val="22"/>
                <w:szCs w:val="22"/>
                <w:u w:color="000000"/>
                <w:bdr w:val="nil"/>
                <w:lang w:val="hu-HU"/>
              </w:rPr>
            </w:rPrChange>
          </w:rPr>
          <w:delText xml:space="preserve">április </w:delText>
        </w:r>
      </w:del>
      <w:ins w:id="171" w:author="Dr. Haiman Benedek" w:date="2025-10-01T13:23:00Z" w16du:dateUtc="2025-10-01T11:23:00Z">
        <w:r w:rsidR="00903B69" w:rsidRPr="00903B69">
          <w:rPr>
            <w:rFonts w:ascii="Book Antiqua" w:eastAsia="Calibri" w:hAnsi="Book Antiqua" w:cs="Times New Roman"/>
            <w:b/>
            <w:i/>
            <w:iCs/>
            <w:sz w:val="22"/>
            <w:szCs w:val="22"/>
            <w:u w:color="000000"/>
            <w:bdr w:val="nil"/>
            <w:lang w:val="hu-HU"/>
            <w:rPrChange w:id="172" w:author="Dr. Haiman Benedek" w:date="2025-10-01T13:23:00Z" w16du:dateUtc="2025-10-01T11:23:00Z">
              <w:rPr>
                <w:rFonts w:ascii="Book Antiqua" w:eastAsia="Calibri" w:hAnsi="Book Antiqua" w:cs="Times New Roman"/>
                <w:bCs/>
                <w:sz w:val="22"/>
                <w:szCs w:val="22"/>
                <w:u w:color="000000"/>
                <w:bdr w:val="nil"/>
                <w:lang w:val="hu-HU"/>
              </w:rPr>
            </w:rPrChange>
          </w:rPr>
          <w:t xml:space="preserve">október </w:t>
        </w:r>
      </w:ins>
      <w:del w:id="173" w:author="Dr. Haiman Benedek" w:date="2025-10-01T13:23:00Z" w16du:dateUtc="2025-10-01T11:23:00Z">
        <w:r w:rsidR="00522741" w:rsidRPr="00903B69" w:rsidDel="00903B69">
          <w:rPr>
            <w:rFonts w:ascii="Book Antiqua" w:eastAsia="Calibri" w:hAnsi="Book Antiqua" w:cs="Times New Roman"/>
            <w:b/>
            <w:i/>
            <w:iCs/>
            <w:sz w:val="22"/>
            <w:szCs w:val="22"/>
            <w:u w:color="000000"/>
            <w:bdr w:val="nil"/>
            <w:lang w:val="hu-HU"/>
            <w:rPrChange w:id="174" w:author="Dr. Haiman Benedek" w:date="2025-10-01T13:23:00Z" w16du:dateUtc="2025-10-01T11:23:00Z">
              <w:rPr>
                <w:rFonts w:ascii="Book Antiqua" w:eastAsia="Calibri" w:hAnsi="Book Antiqua" w:cs="Times New Roman"/>
                <w:bCs/>
                <w:sz w:val="22"/>
                <w:szCs w:val="22"/>
                <w:u w:color="000000"/>
                <w:bdr w:val="nil"/>
                <w:lang w:val="hu-HU"/>
              </w:rPr>
            </w:rPrChange>
          </w:rPr>
          <w:delText>28.</w:delText>
        </w:r>
      </w:del>
      <w:ins w:id="175" w:author="Dr. Haiman Benedek" w:date="2025-10-01T13:23:00Z" w16du:dateUtc="2025-10-01T11:23:00Z">
        <w:r w:rsidR="00903B69" w:rsidRPr="00903B69">
          <w:rPr>
            <w:rFonts w:ascii="Book Antiqua" w:eastAsia="Calibri" w:hAnsi="Book Antiqua" w:cs="Times New Roman"/>
            <w:b/>
            <w:i/>
            <w:iCs/>
            <w:sz w:val="22"/>
            <w:szCs w:val="22"/>
            <w:u w:color="000000"/>
            <w:bdr w:val="nil"/>
            <w:lang w:val="hu-HU"/>
            <w:rPrChange w:id="176" w:author="Dr. Haiman Benedek" w:date="2025-10-01T13:23:00Z" w16du:dateUtc="2025-10-01T11:23:00Z">
              <w:rPr>
                <w:rFonts w:ascii="Book Antiqua" w:eastAsia="Calibri" w:hAnsi="Book Antiqua" w:cs="Times New Roman"/>
                <w:bCs/>
                <w:sz w:val="22"/>
                <w:szCs w:val="22"/>
                <w:u w:color="000000"/>
                <w:bdr w:val="nil"/>
                <w:lang w:val="hu-HU"/>
              </w:rPr>
            </w:rPrChange>
          </w:rPr>
          <w:t>[</w:t>
        </w:r>
        <w:r w:rsidR="00903B69" w:rsidRPr="0048623A">
          <w:rPr>
            <w:rFonts w:ascii="Book Antiqua" w:eastAsia="Calibri" w:hAnsi="Book Antiqua" w:cs="Times New Roman"/>
            <w:b/>
            <w:i/>
            <w:iCs/>
            <w:sz w:val="22"/>
            <w:szCs w:val="22"/>
            <w:highlight w:val="yellow"/>
            <w:u w:color="000000"/>
            <w:bdr w:val="nil"/>
            <w:lang w:val="hu-HU"/>
            <w:rPrChange w:id="177" w:author="Dr. Haiman Benedek" w:date="2025-10-02T10:24:00Z" w16du:dateUtc="2025-10-02T08:24:00Z">
              <w:rPr>
                <w:rFonts w:ascii="Book Antiqua" w:eastAsia="Calibri" w:hAnsi="Book Antiqua" w:cs="Times New Roman"/>
                <w:bCs/>
                <w:sz w:val="22"/>
                <w:szCs w:val="22"/>
                <w:u w:color="000000"/>
                <w:bdr w:val="nil"/>
                <w:lang w:val="hu-HU"/>
              </w:rPr>
            </w:rPrChange>
          </w:rPr>
          <w:t>*</w:t>
        </w:r>
        <w:r w:rsidR="00903B69" w:rsidRPr="00903B69">
          <w:rPr>
            <w:rFonts w:ascii="Book Antiqua" w:eastAsia="Calibri" w:hAnsi="Book Antiqua" w:cs="Times New Roman"/>
            <w:b/>
            <w:i/>
            <w:iCs/>
            <w:sz w:val="22"/>
            <w:szCs w:val="22"/>
            <w:u w:color="000000"/>
            <w:bdr w:val="nil"/>
            <w:lang w:val="hu-HU"/>
            <w:rPrChange w:id="178" w:author="Dr. Haiman Benedek" w:date="2025-10-01T13:23:00Z" w16du:dateUtc="2025-10-01T11:23:00Z">
              <w:rPr>
                <w:rFonts w:ascii="Book Antiqua" w:eastAsia="Calibri" w:hAnsi="Book Antiqua" w:cs="Times New Roman"/>
                <w:bCs/>
                <w:sz w:val="22"/>
                <w:szCs w:val="22"/>
                <w:u w:color="000000"/>
                <w:bdr w:val="nil"/>
                <w:lang w:val="hu-HU"/>
              </w:rPr>
            </w:rPrChange>
          </w:rPr>
          <w:t>]</w:t>
        </w:r>
      </w:ins>
      <w:del w:id="179" w:author="Dr. Haiman Benedek" w:date="2025-10-01T13:23:00Z" w16du:dateUtc="2025-10-01T11:23:00Z">
        <w:r w:rsidRPr="00522741" w:rsidDel="00903B69">
          <w:rPr>
            <w:rFonts w:ascii="Book Antiqua" w:eastAsia="Calibri" w:hAnsi="Book Antiqua" w:cs="Times New Roman"/>
            <w:bCs/>
            <w:sz w:val="22"/>
            <w:szCs w:val="22"/>
            <w:u w:color="000000"/>
            <w:bdr w:val="nil"/>
            <w:lang w:val="hu-HU"/>
          </w:rPr>
          <w:delText xml:space="preserve"> </w:delText>
        </w:r>
        <w:r w:rsidRPr="00522741" w:rsidDel="00903B69">
          <w:rPr>
            <w:rFonts w:ascii="Book Antiqua" w:hAnsi="Book Antiqua"/>
            <w:bCs/>
            <w:sz w:val="22"/>
            <w:szCs w:val="22"/>
            <w:u w:color="000000"/>
            <w:bdr w:val="nil"/>
            <w:lang w:val="hu-HU"/>
          </w:rPr>
          <w:delText>napján</w:delText>
        </w:r>
        <w:r w:rsidR="00366623" w:rsidDel="00903B69">
          <w:rPr>
            <w:rFonts w:ascii="Book Antiqua" w:hAnsi="Book Antiqua"/>
            <w:bCs/>
            <w:sz w:val="22"/>
            <w:szCs w:val="22"/>
            <w:u w:color="000000"/>
            <w:bdr w:val="nil"/>
            <w:lang w:val="hu-HU"/>
          </w:rPr>
          <w:delText>.</w:delText>
        </w:r>
      </w:del>
    </w:p>
    <w:p w14:paraId="5B710E1F" w14:textId="77777777" w:rsidR="00760C31" w:rsidRDefault="00760C31" w:rsidP="00760C31">
      <w:pPr>
        <w:pStyle w:val="Cmsor32"/>
        <w:shd w:val="clear" w:color="auto" w:fill="auto"/>
        <w:tabs>
          <w:tab w:val="left" w:pos="709"/>
        </w:tabs>
        <w:spacing w:before="0" w:after="0" w:line="240" w:lineRule="auto"/>
        <w:ind w:firstLine="0"/>
        <w:rPr>
          <w:rFonts w:ascii="Book Antiqua" w:hAnsi="Book Antiqua"/>
          <w:sz w:val="22"/>
          <w:lang w:val="hu-HU"/>
        </w:rPr>
      </w:pPr>
    </w:p>
    <w:p w14:paraId="32385C84" w14:textId="77777777" w:rsidR="00FE7B05" w:rsidRDefault="00FE7B05" w:rsidP="00574F18">
      <w:pPr>
        <w:pStyle w:val="Cmsor32"/>
        <w:shd w:val="clear" w:color="auto" w:fill="auto"/>
        <w:tabs>
          <w:tab w:val="left" w:pos="709"/>
        </w:tabs>
        <w:spacing w:before="0" w:after="0" w:line="240" w:lineRule="auto"/>
        <w:ind w:firstLine="0"/>
        <w:rPr>
          <w:rFonts w:ascii="Book Antiqua" w:hAnsi="Book Antiqua"/>
          <w:sz w:val="22"/>
          <w:lang w:val="hu-HU"/>
        </w:rPr>
      </w:pPr>
    </w:p>
    <w:p w14:paraId="7C3A74DD" w14:textId="77777777" w:rsidR="00FE7B05" w:rsidRPr="00574F18" w:rsidRDefault="00FE7B05" w:rsidP="00574F18">
      <w:pPr>
        <w:pStyle w:val="Cmsor32"/>
        <w:shd w:val="clear" w:color="auto" w:fill="auto"/>
        <w:tabs>
          <w:tab w:val="left" w:pos="709"/>
        </w:tabs>
        <w:spacing w:before="0" w:after="0" w:line="240" w:lineRule="auto"/>
        <w:ind w:firstLine="0"/>
        <w:rPr>
          <w:rFonts w:ascii="Book Antiqua" w:hAnsi="Book Antiqua"/>
          <w:sz w:val="22"/>
          <w:lang w:val="hu-HU"/>
        </w:rPr>
      </w:pPr>
    </w:p>
    <w:p w14:paraId="53B8564F" w14:textId="634277B0" w:rsidR="00C1347E" w:rsidRPr="00574F18" w:rsidRDefault="00C1347E" w:rsidP="00D238EE">
      <w:pPr>
        <w:tabs>
          <w:tab w:val="left" w:pos="709"/>
          <w:tab w:val="left" w:pos="9072"/>
        </w:tabs>
        <w:jc w:val="both"/>
        <w:rPr>
          <w:rFonts w:ascii="Book Antiqua" w:hAnsi="Book Antiqua"/>
          <w:b/>
          <w:sz w:val="22"/>
          <w:szCs w:val="22"/>
          <w:u w:val="single" w:color="000000"/>
          <w:bdr w:val="nil"/>
          <w:lang w:val="hu-HU"/>
        </w:rPr>
      </w:pPr>
      <w:r w:rsidRPr="00574F18">
        <w:rPr>
          <w:rFonts w:ascii="Book Antiqua" w:hAnsi="Book Antiqua"/>
          <w:b/>
          <w:sz w:val="22"/>
          <w:szCs w:val="22"/>
          <w:u w:val="single" w:color="000000"/>
          <w:bdr w:val="nil"/>
          <w:lang w:val="hu-HU"/>
        </w:rPr>
        <w:t>Záradék:</w:t>
      </w:r>
    </w:p>
    <w:p w14:paraId="3C68E14F" w14:textId="7E0F770B" w:rsidR="00574F18" w:rsidRDefault="009353C9" w:rsidP="00D238EE">
      <w:pPr>
        <w:tabs>
          <w:tab w:val="left" w:pos="709"/>
          <w:tab w:val="left" w:pos="9072"/>
        </w:tabs>
        <w:jc w:val="both"/>
        <w:rPr>
          <w:rFonts w:ascii="Book Antiqua" w:eastAsia="Calibri" w:hAnsi="Book Antiqua" w:cs="Times New Roman"/>
          <w:b/>
          <w:bCs/>
          <w:sz w:val="22"/>
          <w:szCs w:val="22"/>
          <w:u w:color="000000"/>
          <w:bdr w:val="nil"/>
          <w:lang w:val="hu-HU"/>
        </w:rPr>
      </w:pPr>
      <w:r w:rsidRPr="00522741">
        <w:rPr>
          <w:rFonts w:ascii="Book Antiqua" w:eastAsia="Calibri" w:hAnsi="Book Antiqua" w:cs="Times New Roman"/>
          <w:b/>
          <w:bCs/>
          <w:sz w:val="22"/>
          <w:szCs w:val="22"/>
          <w:u w:color="000000"/>
          <w:bdr w:val="nil"/>
          <w:lang w:val="hu-HU"/>
        </w:rPr>
        <w:t>A cégnyilvánosságról, a bírósági cégeljárásról és a végelszámolásról szóló 2006. évi V. törvény 51. § (3) bekezdése alapján igazolom, hogy jelen Társasági Szerződés egységes szerkezetbe foglalt szövege megfelel a cégjegyzék és</w:t>
      </w:r>
      <w:r w:rsidR="008A4249" w:rsidRPr="00522741">
        <w:rPr>
          <w:rFonts w:ascii="Book Antiqua" w:eastAsia="Calibri" w:hAnsi="Book Antiqua" w:cs="Times New Roman"/>
          <w:b/>
          <w:bCs/>
          <w:sz w:val="22"/>
          <w:szCs w:val="22"/>
          <w:u w:color="000000"/>
          <w:bdr w:val="nil"/>
          <w:lang w:val="hu-HU"/>
        </w:rPr>
        <w:t xml:space="preserve"> </w:t>
      </w:r>
      <w:r w:rsidR="009B6D90" w:rsidRPr="00522741">
        <w:rPr>
          <w:rFonts w:ascii="Book Antiqua" w:eastAsia="Calibri" w:hAnsi="Book Antiqua" w:cs="Times New Roman"/>
          <w:b/>
          <w:bCs/>
          <w:sz w:val="22"/>
          <w:szCs w:val="22"/>
          <w:u w:color="000000"/>
          <w:bdr w:val="nil"/>
          <w:lang w:val="hu-HU"/>
        </w:rPr>
        <w:t xml:space="preserve">a </w:t>
      </w:r>
      <w:ins w:id="180" w:author="Dr. Haiman Benedek" w:date="2025-10-01T13:19:00Z" w16du:dateUtc="2025-10-01T11:19:00Z">
        <w:r w:rsidR="00903B69">
          <w:rPr>
            <w:rFonts w:ascii="Book Antiqua" w:eastAsia="Calibri" w:hAnsi="Book Antiqua" w:cs="Times New Roman"/>
            <w:b/>
            <w:bCs/>
            <w:sz w:val="22"/>
            <w:szCs w:val="22"/>
            <w:u w:color="000000"/>
            <w:bdr w:val="nil"/>
          </w:rPr>
          <w:t>31</w:t>
        </w:r>
      </w:ins>
      <w:del w:id="181" w:author="Dr. Haiman Benedek" w:date="2025-10-01T13:19:00Z" w16du:dateUtc="2025-10-01T11:19:00Z">
        <w:r w:rsidR="008A4249" w:rsidRPr="00522741" w:rsidDel="00903B69">
          <w:rPr>
            <w:rFonts w:ascii="Book Antiqua" w:eastAsia="Calibri" w:hAnsi="Book Antiqua" w:cs="Times New Roman"/>
            <w:b/>
            <w:bCs/>
            <w:sz w:val="22"/>
            <w:szCs w:val="22"/>
            <w:u w:color="000000"/>
            <w:bdr w:val="nil"/>
          </w:rPr>
          <w:delText>4</w:delText>
        </w:r>
      </w:del>
      <w:r w:rsidR="008A4249" w:rsidRPr="00522741">
        <w:rPr>
          <w:rFonts w:ascii="Book Antiqua" w:eastAsia="Calibri" w:hAnsi="Book Antiqua" w:cs="Times New Roman"/>
          <w:b/>
          <w:bCs/>
          <w:sz w:val="22"/>
          <w:szCs w:val="22"/>
          <w:u w:color="000000"/>
          <w:bdr w:val="nil"/>
        </w:rPr>
        <w:t>/2025. (</w:t>
      </w:r>
      <w:ins w:id="182" w:author="Dr. Haiman Benedek" w:date="2025-10-01T13:20:00Z" w16du:dateUtc="2025-10-01T11:20:00Z">
        <w:r w:rsidR="00903B69">
          <w:rPr>
            <w:rFonts w:ascii="Book Antiqua" w:eastAsia="Calibri" w:hAnsi="Book Antiqua" w:cs="Times New Roman"/>
            <w:b/>
            <w:bCs/>
            <w:sz w:val="22"/>
            <w:szCs w:val="22"/>
            <w:u w:color="000000"/>
            <w:bdr w:val="nil"/>
          </w:rPr>
          <w:t>IX</w:t>
        </w:r>
      </w:ins>
      <w:del w:id="183" w:author="Dr. Haiman Benedek" w:date="2025-10-01T13:19:00Z" w16du:dateUtc="2025-10-01T11:19:00Z">
        <w:r w:rsidR="008A4249" w:rsidRPr="00522741" w:rsidDel="00903B69">
          <w:rPr>
            <w:rFonts w:ascii="Book Antiqua" w:eastAsia="Calibri" w:hAnsi="Book Antiqua" w:cs="Times New Roman"/>
            <w:b/>
            <w:bCs/>
            <w:sz w:val="22"/>
            <w:szCs w:val="22"/>
            <w:u w:color="000000"/>
            <w:bdr w:val="nil"/>
          </w:rPr>
          <w:delText>III</w:delText>
        </w:r>
      </w:del>
      <w:r w:rsidR="008A4249" w:rsidRPr="00522741">
        <w:rPr>
          <w:rFonts w:ascii="Book Antiqua" w:eastAsia="Calibri" w:hAnsi="Book Antiqua" w:cs="Times New Roman"/>
          <w:b/>
          <w:bCs/>
          <w:sz w:val="22"/>
          <w:szCs w:val="22"/>
          <w:u w:color="000000"/>
          <w:bdr w:val="nil"/>
        </w:rPr>
        <w:t xml:space="preserve">. </w:t>
      </w:r>
      <w:ins w:id="184" w:author="Dr. Haiman Benedek" w:date="2025-10-01T13:20:00Z" w16du:dateUtc="2025-10-01T11:20:00Z">
        <w:r w:rsidR="00903B69">
          <w:rPr>
            <w:rFonts w:ascii="Book Antiqua" w:eastAsia="Calibri" w:hAnsi="Book Antiqua" w:cs="Times New Roman"/>
            <w:b/>
            <w:bCs/>
            <w:sz w:val="22"/>
            <w:szCs w:val="22"/>
            <w:u w:color="000000"/>
            <w:bdr w:val="nil"/>
          </w:rPr>
          <w:t>30</w:t>
        </w:r>
      </w:ins>
      <w:del w:id="185" w:author="Dr. Haiman Benedek" w:date="2025-10-01T13:20:00Z" w16du:dateUtc="2025-10-01T11:20:00Z">
        <w:r w:rsidR="008A4249" w:rsidRPr="00522741" w:rsidDel="00903B69">
          <w:rPr>
            <w:rFonts w:ascii="Book Antiqua" w:eastAsia="Calibri" w:hAnsi="Book Antiqua" w:cs="Times New Roman"/>
            <w:b/>
            <w:bCs/>
            <w:sz w:val="22"/>
            <w:szCs w:val="22"/>
            <w:u w:color="000000"/>
            <w:bdr w:val="nil"/>
          </w:rPr>
          <w:delText>5</w:delText>
        </w:r>
      </w:del>
      <w:r w:rsidR="008A4249" w:rsidRPr="00522741">
        <w:rPr>
          <w:rFonts w:ascii="Book Antiqua" w:eastAsia="Calibri" w:hAnsi="Book Antiqua" w:cs="Times New Roman"/>
          <w:b/>
          <w:bCs/>
          <w:sz w:val="22"/>
          <w:szCs w:val="22"/>
          <w:u w:color="000000"/>
          <w:bdr w:val="nil"/>
        </w:rPr>
        <w:t xml:space="preserve">.) NGM rendelet, </w:t>
      </w:r>
      <w:ins w:id="186" w:author="Dr. Haiman Benedek" w:date="2025-10-01T13:31:00Z" w16du:dateUtc="2025-10-01T11:31:00Z">
        <w:r w:rsidR="00F9373B" w:rsidRPr="00F9373B">
          <w:rPr>
            <w:rFonts w:ascii="Book Antiqua" w:eastAsia="Calibri" w:hAnsi="Book Antiqua" w:cs="Times New Roman"/>
            <w:b/>
            <w:bCs/>
            <w:sz w:val="22"/>
            <w:szCs w:val="22"/>
            <w:u w:color="000000"/>
            <w:bdr w:val="nil"/>
          </w:rPr>
          <w:t>az egyes állami tulajdonban álló gazdasági társaságok felett az államot megillető tulajdonosi jogok és kötelezettségek összességét gyakorló személyek kijelöléséről</w:t>
        </w:r>
        <w:r w:rsidR="00F9373B">
          <w:rPr>
            <w:rFonts w:ascii="Book Antiqua" w:eastAsia="Calibri" w:hAnsi="Book Antiqua" w:cs="Times New Roman"/>
            <w:b/>
            <w:bCs/>
            <w:sz w:val="22"/>
            <w:szCs w:val="22"/>
            <w:u w:color="000000"/>
            <w:bdr w:val="nil"/>
          </w:rPr>
          <w:t xml:space="preserve"> szóló </w:t>
        </w:r>
        <w:r w:rsidR="00F9373B" w:rsidRPr="00F9373B">
          <w:rPr>
            <w:rFonts w:ascii="Book Antiqua" w:eastAsia="Calibri" w:hAnsi="Book Antiqua" w:cs="Times New Roman"/>
            <w:b/>
            <w:bCs/>
            <w:sz w:val="22"/>
            <w:szCs w:val="22"/>
            <w:u w:color="000000"/>
            <w:bdr w:val="nil"/>
          </w:rPr>
          <w:t>1/2022. (V. 26.) GFM rendelet</w:t>
        </w:r>
        <w:r w:rsidR="00F9373B">
          <w:rPr>
            <w:rFonts w:ascii="Book Antiqua" w:eastAsia="Calibri" w:hAnsi="Book Antiqua" w:cs="Times New Roman"/>
            <w:b/>
            <w:bCs/>
            <w:sz w:val="22"/>
            <w:szCs w:val="22"/>
            <w:u w:color="000000"/>
            <w:bdr w:val="nil"/>
          </w:rPr>
          <w:t xml:space="preserve"> 1. melléklet </w:t>
        </w:r>
      </w:ins>
      <w:ins w:id="187" w:author="Dr. Haiman Benedek" w:date="2025-10-01T13:32:00Z" w16du:dateUtc="2025-10-01T11:32:00Z">
        <w:r w:rsidR="00F9373B">
          <w:rPr>
            <w:rFonts w:ascii="Book Antiqua" w:eastAsia="Calibri" w:hAnsi="Book Antiqua" w:cs="Times New Roman"/>
            <w:b/>
            <w:bCs/>
            <w:sz w:val="22"/>
            <w:szCs w:val="22"/>
            <w:u w:color="000000"/>
            <w:bdr w:val="nil"/>
          </w:rPr>
          <w:t xml:space="preserve">I. </w:t>
        </w:r>
      </w:ins>
      <w:ins w:id="188" w:author="Dr. Haiman Benedek" w:date="2025-10-01T13:31:00Z" w16du:dateUtc="2025-10-01T11:31:00Z">
        <w:r w:rsidR="00F9373B">
          <w:rPr>
            <w:rFonts w:ascii="Book Antiqua" w:eastAsia="Calibri" w:hAnsi="Book Antiqua" w:cs="Times New Roman"/>
            <w:b/>
            <w:bCs/>
            <w:sz w:val="22"/>
            <w:szCs w:val="22"/>
            <w:u w:color="000000"/>
            <w:bdr w:val="nil"/>
          </w:rPr>
          <w:t xml:space="preserve">pont </w:t>
        </w:r>
      </w:ins>
      <w:ins w:id="189" w:author="Dr. Haiman Benedek" w:date="2025-10-01T13:32:00Z" w16du:dateUtc="2025-10-01T11:32:00Z">
        <w:r w:rsidR="00F9373B">
          <w:rPr>
            <w:rFonts w:ascii="Book Antiqua" w:eastAsia="Calibri" w:hAnsi="Book Antiqua" w:cs="Times New Roman"/>
            <w:b/>
            <w:bCs/>
            <w:sz w:val="22"/>
            <w:szCs w:val="22"/>
            <w:u w:color="000000"/>
            <w:bdr w:val="nil"/>
          </w:rPr>
          <w:t xml:space="preserve">3b. alpontja, </w:t>
        </w:r>
      </w:ins>
      <w:r w:rsidR="008A4249" w:rsidRPr="00522741">
        <w:rPr>
          <w:rFonts w:ascii="Book Antiqua" w:eastAsia="Calibri" w:hAnsi="Book Antiqua" w:cs="Times New Roman"/>
          <w:b/>
          <w:bCs/>
          <w:sz w:val="22"/>
          <w:szCs w:val="22"/>
          <w:u w:color="000000"/>
          <w:bdr w:val="nil"/>
        </w:rPr>
        <w:t>valamint</w:t>
      </w:r>
      <w:r w:rsidRPr="00522741">
        <w:rPr>
          <w:rFonts w:ascii="Book Antiqua" w:eastAsia="Calibri" w:hAnsi="Book Antiqua" w:cs="Times New Roman"/>
          <w:b/>
          <w:bCs/>
          <w:sz w:val="22"/>
          <w:szCs w:val="22"/>
          <w:u w:color="000000"/>
          <w:bdr w:val="nil"/>
          <w:lang w:val="hu-HU"/>
        </w:rPr>
        <w:t xml:space="preserve"> a 2025. </w:t>
      </w:r>
      <w:ins w:id="190" w:author="Dr. Haiman Benedek" w:date="2025-10-01T13:29:00Z" w16du:dateUtc="2025-10-01T11:29:00Z">
        <w:r w:rsidR="00F9373B">
          <w:rPr>
            <w:rFonts w:ascii="Book Antiqua" w:eastAsia="Calibri" w:hAnsi="Book Antiqua" w:cs="Times New Roman"/>
            <w:b/>
            <w:bCs/>
            <w:sz w:val="22"/>
            <w:szCs w:val="22"/>
            <w:u w:color="000000"/>
            <w:bdr w:val="nil"/>
            <w:lang w:val="hu-HU"/>
          </w:rPr>
          <w:t>október</w:t>
        </w:r>
      </w:ins>
      <w:del w:id="191" w:author="Dr. Haiman Benedek" w:date="2025-10-01T13:28:00Z" w16du:dateUtc="2025-10-01T11:28:00Z">
        <w:r w:rsidR="0046163A" w:rsidRPr="00522741" w:rsidDel="00F9373B">
          <w:rPr>
            <w:rFonts w:ascii="Book Antiqua" w:eastAsia="Calibri" w:hAnsi="Book Antiqua" w:cs="Times New Roman"/>
            <w:b/>
            <w:bCs/>
            <w:sz w:val="22"/>
            <w:szCs w:val="22"/>
            <w:u w:color="000000"/>
            <w:bdr w:val="nil"/>
            <w:lang w:val="hu-HU"/>
          </w:rPr>
          <w:delText>április</w:delText>
        </w:r>
        <w:r w:rsidRPr="00522741" w:rsidDel="00F9373B">
          <w:rPr>
            <w:rFonts w:ascii="Book Antiqua" w:eastAsia="Calibri" w:hAnsi="Book Antiqua" w:cs="Times New Roman"/>
            <w:b/>
            <w:bCs/>
            <w:sz w:val="22"/>
            <w:szCs w:val="22"/>
            <w:u w:color="000000"/>
            <w:bdr w:val="nil"/>
            <w:lang w:val="hu-HU"/>
          </w:rPr>
          <w:delText xml:space="preserve"> </w:delText>
        </w:r>
      </w:del>
      <w:ins w:id="192" w:author="Dr. Haiman Benedek" w:date="2025-10-01T13:28:00Z" w16du:dateUtc="2025-10-01T11:28:00Z">
        <w:r w:rsidR="00F9373B" w:rsidRPr="00522741">
          <w:rPr>
            <w:rFonts w:ascii="Book Antiqua" w:eastAsia="Calibri" w:hAnsi="Book Antiqua" w:cs="Times New Roman"/>
            <w:b/>
            <w:bCs/>
            <w:sz w:val="22"/>
            <w:szCs w:val="22"/>
            <w:u w:color="000000"/>
            <w:bdr w:val="nil"/>
            <w:lang w:val="hu-HU"/>
          </w:rPr>
          <w:t xml:space="preserve"> </w:t>
        </w:r>
      </w:ins>
      <w:ins w:id="193" w:author="Dr. Haiman Benedek" w:date="2025-10-01T13:29:00Z" w16du:dateUtc="2025-10-01T11:29:00Z">
        <w:r w:rsidR="00F9373B">
          <w:rPr>
            <w:rFonts w:ascii="Book Antiqua" w:eastAsia="Calibri" w:hAnsi="Book Antiqua" w:cs="Times New Roman"/>
            <w:b/>
            <w:bCs/>
            <w:sz w:val="22"/>
            <w:szCs w:val="22"/>
            <w:u w:color="000000"/>
            <w:bdr w:val="nil"/>
            <w:lang w:val="hu-HU"/>
          </w:rPr>
          <w:t>[</w:t>
        </w:r>
        <w:r w:rsidR="00F9373B" w:rsidRPr="0048623A">
          <w:rPr>
            <w:rFonts w:ascii="Book Antiqua" w:eastAsia="Calibri" w:hAnsi="Book Antiqua" w:cs="Times New Roman"/>
            <w:b/>
            <w:bCs/>
            <w:sz w:val="22"/>
            <w:szCs w:val="22"/>
            <w:highlight w:val="yellow"/>
            <w:u w:color="000000"/>
            <w:bdr w:val="nil"/>
            <w:lang w:val="hu-HU"/>
            <w:rPrChange w:id="194" w:author="Dr. Haiman Benedek" w:date="2025-10-02T10:24:00Z" w16du:dateUtc="2025-10-02T08:24:00Z">
              <w:rPr>
                <w:rFonts w:ascii="Book Antiqua" w:eastAsia="Calibri" w:hAnsi="Book Antiqua" w:cs="Times New Roman"/>
                <w:b/>
                <w:bCs/>
                <w:sz w:val="22"/>
                <w:szCs w:val="22"/>
                <w:u w:color="000000"/>
                <w:bdr w:val="nil"/>
                <w:lang w:val="hu-HU"/>
              </w:rPr>
            </w:rPrChange>
          </w:rPr>
          <w:t>*</w:t>
        </w:r>
        <w:r w:rsidR="00F9373B">
          <w:rPr>
            <w:rFonts w:ascii="Book Antiqua" w:eastAsia="Calibri" w:hAnsi="Book Antiqua" w:cs="Times New Roman"/>
            <w:b/>
            <w:bCs/>
            <w:sz w:val="22"/>
            <w:szCs w:val="22"/>
            <w:u w:color="000000"/>
            <w:bdr w:val="nil"/>
            <w:lang w:val="hu-HU"/>
          </w:rPr>
          <w:t>]</w:t>
        </w:r>
      </w:ins>
      <w:del w:id="195" w:author="Dr. Haiman Benedek" w:date="2025-10-01T13:29:00Z" w16du:dateUtc="2025-10-01T11:29:00Z">
        <w:r w:rsidR="00522741" w:rsidRPr="00522741" w:rsidDel="00F9373B">
          <w:rPr>
            <w:rFonts w:ascii="Book Antiqua" w:eastAsia="Calibri" w:hAnsi="Book Antiqua" w:cs="Times New Roman"/>
            <w:b/>
            <w:bCs/>
            <w:sz w:val="22"/>
            <w:szCs w:val="22"/>
            <w:u w:color="000000"/>
            <w:bdr w:val="nil"/>
            <w:lang w:val="hu-HU"/>
          </w:rPr>
          <w:delText>28</w:delText>
        </w:r>
      </w:del>
      <w:r w:rsidR="00522741" w:rsidRPr="00522741">
        <w:rPr>
          <w:rFonts w:ascii="Book Antiqua" w:eastAsia="Calibri" w:hAnsi="Book Antiqua" w:cs="Times New Roman"/>
          <w:b/>
          <w:bCs/>
          <w:sz w:val="22"/>
          <w:szCs w:val="22"/>
          <w:u w:color="000000"/>
          <w:bdr w:val="nil"/>
          <w:lang w:val="hu-HU"/>
        </w:rPr>
        <w:t xml:space="preserve">. </w:t>
      </w:r>
      <w:r w:rsidR="0046163A" w:rsidRPr="00522741">
        <w:rPr>
          <w:rFonts w:ascii="Book Antiqua" w:eastAsia="Calibri" w:hAnsi="Book Antiqua" w:cs="Times New Roman"/>
          <w:b/>
          <w:bCs/>
          <w:sz w:val="22"/>
          <w:szCs w:val="22"/>
          <w:u w:color="000000"/>
          <w:bdr w:val="nil"/>
          <w:lang w:val="hu-HU"/>
        </w:rPr>
        <w:t xml:space="preserve">napján kelt </w:t>
      </w:r>
      <w:r w:rsidRPr="00522741">
        <w:rPr>
          <w:rFonts w:ascii="Book Antiqua" w:eastAsia="Calibri" w:hAnsi="Book Antiqua" w:cs="Times New Roman"/>
          <w:b/>
          <w:bCs/>
          <w:sz w:val="22"/>
          <w:szCs w:val="22"/>
          <w:u w:color="000000"/>
          <w:bdr w:val="nil"/>
          <w:lang w:val="hu-HU"/>
        </w:rPr>
        <w:t>társasági</w:t>
      </w:r>
      <w:ins w:id="196" w:author="Dr. Haiman Benedek" w:date="2025-10-02T14:05:00Z" w16du:dateUtc="2025-10-02T12:05:00Z">
        <w:r w:rsidR="00DA76FB">
          <w:rPr>
            <w:rFonts w:ascii="Book Antiqua" w:eastAsia="Calibri" w:hAnsi="Book Antiqua" w:cs="Times New Roman"/>
            <w:b/>
            <w:bCs/>
            <w:sz w:val="22"/>
            <w:szCs w:val="22"/>
            <w:u w:color="000000"/>
            <w:bdr w:val="nil"/>
            <w:lang w:val="hu-HU"/>
          </w:rPr>
          <w:t xml:space="preserve"> </w:t>
        </w:r>
      </w:ins>
      <w:del w:id="197" w:author="Dr. Horváth Gábor" w:date="2025-10-01T16:57:00Z" w16du:dateUtc="2025-10-01T14:57:00Z">
        <w:r w:rsidRPr="00522741" w:rsidDel="00FA70AF">
          <w:rPr>
            <w:rFonts w:ascii="Book Antiqua" w:eastAsia="Calibri" w:hAnsi="Book Antiqua" w:cs="Times New Roman"/>
            <w:b/>
            <w:bCs/>
            <w:sz w:val="22"/>
            <w:szCs w:val="22"/>
            <w:u w:color="000000"/>
            <w:bdr w:val="nil"/>
            <w:lang w:val="hu-HU"/>
          </w:rPr>
          <w:delText xml:space="preserve"> </w:delText>
        </w:r>
      </w:del>
      <w:r w:rsidRPr="00522741">
        <w:rPr>
          <w:rFonts w:ascii="Book Antiqua" w:eastAsia="Calibri" w:hAnsi="Book Antiqua" w:cs="Times New Roman"/>
          <w:b/>
          <w:bCs/>
          <w:sz w:val="22"/>
          <w:szCs w:val="22"/>
          <w:u w:color="000000"/>
          <w:bdr w:val="nil"/>
          <w:lang w:val="hu-HU"/>
        </w:rPr>
        <w:t>szerződés</w:t>
      </w:r>
      <w:ins w:id="198" w:author="Dr. Horváth Gábor" w:date="2025-10-01T16:57:00Z" w16du:dateUtc="2025-10-01T14:57:00Z">
        <w:del w:id="199" w:author="Dr. Haiman Benedek" w:date="2025-10-02T14:05:00Z" w16du:dateUtc="2025-10-02T12:05:00Z">
          <w:r w:rsidR="00FA70AF" w:rsidDel="00DA76FB">
            <w:rPr>
              <w:rFonts w:ascii="Book Antiqua" w:eastAsia="Calibri" w:hAnsi="Book Antiqua" w:cs="Times New Roman"/>
              <w:b/>
              <w:bCs/>
              <w:sz w:val="22"/>
              <w:szCs w:val="22"/>
              <w:u w:color="000000"/>
              <w:bdr w:val="nil"/>
              <w:lang w:val="hu-HU"/>
            </w:rPr>
            <w:delText>-</w:delText>
          </w:r>
        </w:del>
      </w:ins>
      <w:r w:rsidRPr="00522741">
        <w:rPr>
          <w:rFonts w:ascii="Book Antiqua" w:eastAsia="Calibri" w:hAnsi="Book Antiqua" w:cs="Times New Roman"/>
          <w:b/>
          <w:bCs/>
          <w:sz w:val="22"/>
          <w:szCs w:val="22"/>
          <w:u w:color="000000"/>
          <w:bdr w:val="nil"/>
          <w:lang w:val="hu-HU"/>
        </w:rPr>
        <w:t>módosítás (</w:t>
      </w:r>
      <w:bookmarkStart w:id="200" w:name="_Hlk192851106"/>
      <w:del w:id="201" w:author="Dr. Haiman Benedek" w:date="2025-10-01T13:22:00Z" w16du:dateUtc="2025-10-01T11:22:00Z">
        <w:r w:rsidR="00522741" w:rsidRPr="00522741" w:rsidDel="00903B69">
          <w:rPr>
            <w:rFonts w:ascii="Book Antiqua" w:eastAsia="Calibri" w:hAnsi="Book Antiqua" w:cs="Times New Roman"/>
            <w:b/>
            <w:bCs/>
            <w:sz w:val="22"/>
            <w:szCs w:val="22"/>
            <w:u w:color="000000"/>
            <w:bdr w:val="nil"/>
            <w:lang w:val="hu-HU"/>
          </w:rPr>
          <w:delText>4</w:delText>
        </w:r>
        <w:r w:rsidR="00560406" w:rsidRPr="00522741" w:rsidDel="00903B69">
          <w:rPr>
            <w:rFonts w:ascii="Book Antiqua" w:eastAsia="Calibri" w:hAnsi="Book Antiqua" w:cs="Times New Roman"/>
            <w:b/>
            <w:bCs/>
            <w:sz w:val="22"/>
            <w:szCs w:val="22"/>
            <w:u w:color="000000"/>
            <w:bdr w:val="nil"/>
            <w:lang w:val="hu-HU"/>
          </w:rPr>
          <w:delText>/2025.</w:delText>
        </w:r>
        <w:r w:rsidR="00560406" w:rsidRPr="00903B69" w:rsidDel="00903B69">
          <w:rPr>
            <w:rFonts w:ascii="Book Antiqua" w:eastAsia="Calibri" w:hAnsi="Book Antiqua" w:cs="Times New Roman"/>
            <w:b/>
            <w:bCs/>
            <w:sz w:val="22"/>
            <w:szCs w:val="22"/>
            <w:u w:color="000000"/>
            <w:bdr w:val="nil"/>
            <w:lang w:val="hu-HU"/>
          </w:rPr>
          <w:delText>,</w:delText>
        </w:r>
        <w:r w:rsidR="00560406" w:rsidRPr="00522741" w:rsidDel="00903B69">
          <w:rPr>
            <w:rFonts w:ascii="Book Antiqua" w:eastAsia="Calibri" w:hAnsi="Book Antiqua" w:cs="Times New Roman"/>
            <w:b/>
            <w:bCs/>
            <w:sz w:val="22"/>
            <w:szCs w:val="22"/>
            <w:u w:color="000000"/>
            <w:bdr w:val="nil"/>
            <w:lang w:val="hu-HU"/>
          </w:rPr>
          <w:delText xml:space="preserve"> </w:delText>
        </w:r>
        <w:r w:rsidR="00522741" w:rsidRPr="00522741" w:rsidDel="00903B69">
          <w:rPr>
            <w:rFonts w:ascii="Book Antiqua" w:eastAsia="Calibri" w:hAnsi="Book Antiqua" w:cs="Times New Roman"/>
            <w:b/>
            <w:bCs/>
            <w:sz w:val="22"/>
            <w:szCs w:val="22"/>
            <w:u w:color="000000"/>
            <w:bdr w:val="nil"/>
            <w:lang w:val="hu-HU"/>
          </w:rPr>
          <w:delText>5</w:delText>
        </w:r>
        <w:r w:rsidR="00560406" w:rsidRPr="00522741" w:rsidDel="00903B69">
          <w:rPr>
            <w:rFonts w:ascii="Book Antiqua" w:eastAsia="Calibri" w:hAnsi="Book Antiqua" w:cs="Times New Roman"/>
            <w:b/>
            <w:bCs/>
            <w:sz w:val="22"/>
            <w:szCs w:val="22"/>
            <w:u w:color="000000"/>
            <w:bdr w:val="nil"/>
            <w:lang w:val="hu-HU"/>
          </w:rPr>
          <w:delText>/2025.</w:delText>
        </w:r>
        <w:r w:rsidR="00560406" w:rsidRPr="00903B69" w:rsidDel="00903B69">
          <w:rPr>
            <w:rFonts w:ascii="Book Antiqua" w:eastAsia="Calibri" w:hAnsi="Book Antiqua" w:cs="Times New Roman"/>
            <w:b/>
            <w:bCs/>
            <w:sz w:val="22"/>
            <w:szCs w:val="22"/>
            <w:u w:color="000000"/>
            <w:bdr w:val="nil"/>
            <w:lang w:val="hu-HU"/>
          </w:rPr>
          <w:delText>,</w:delText>
        </w:r>
        <w:r w:rsidR="00560406" w:rsidRPr="00522741" w:rsidDel="00903B69">
          <w:rPr>
            <w:rFonts w:ascii="Book Antiqua" w:eastAsia="Calibri" w:hAnsi="Book Antiqua" w:cs="Times New Roman"/>
            <w:b/>
            <w:bCs/>
            <w:sz w:val="22"/>
            <w:szCs w:val="22"/>
            <w:u w:color="000000"/>
            <w:bdr w:val="nil"/>
            <w:lang w:val="hu-HU"/>
          </w:rPr>
          <w:delText xml:space="preserve"> </w:delText>
        </w:r>
        <w:r w:rsidR="00522741" w:rsidRPr="00522741" w:rsidDel="00903B69">
          <w:rPr>
            <w:rFonts w:ascii="Book Antiqua" w:eastAsia="Calibri" w:hAnsi="Book Antiqua" w:cs="Times New Roman"/>
            <w:b/>
            <w:bCs/>
            <w:sz w:val="22"/>
            <w:szCs w:val="22"/>
            <w:u w:color="000000"/>
            <w:bdr w:val="nil"/>
            <w:lang w:val="hu-HU"/>
          </w:rPr>
          <w:delText>6</w:delText>
        </w:r>
        <w:r w:rsidR="00560406" w:rsidRPr="00522741" w:rsidDel="00903B69">
          <w:rPr>
            <w:rFonts w:ascii="Book Antiqua" w:eastAsia="Calibri" w:hAnsi="Book Antiqua" w:cs="Times New Roman"/>
            <w:b/>
            <w:bCs/>
            <w:sz w:val="22"/>
            <w:szCs w:val="22"/>
            <w:u w:color="000000"/>
            <w:bdr w:val="nil"/>
            <w:lang w:val="hu-HU"/>
          </w:rPr>
          <w:delText>/2025.</w:delText>
        </w:r>
        <w:r w:rsidR="00560406" w:rsidRPr="00903B69" w:rsidDel="00903B69">
          <w:rPr>
            <w:rFonts w:ascii="Book Antiqua" w:eastAsia="Calibri" w:hAnsi="Book Antiqua" w:cs="Times New Roman"/>
            <w:b/>
            <w:bCs/>
            <w:sz w:val="22"/>
            <w:szCs w:val="22"/>
            <w:u w:color="000000"/>
            <w:bdr w:val="nil"/>
            <w:lang w:val="hu-HU"/>
          </w:rPr>
          <w:delText>,</w:delText>
        </w:r>
        <w:r w:rsidR="00560406" w:rsidRPr="00522741" w:rsidDel="00903B69">
          <w:rPr>
            <w:rFonts w:ascii="Book Antiqua" w:eastAsia="Calibri" w:hAnsi="Book Antiqua" w:cs="Times New Roman"/>
            <w:b/>
            <w:bCs/>
            <w:sz w:val="22"/>
            <w:szCs w:val="22"/>
            <w:u w:color="000000"/>
            <w:bdr w:val="nil"/>
            <w:lang w:val="hu-HU"/>
          </w:rPr>
          <w:delText xml:space="preserve"> </w:delText>
        </w:r>
        <w:r w:rsidR="00522741" w:rsidRPr="00522741" w:rsidDel="00903B69">
          <w:rPr>
            <w:rFonts w:ascii="Book Antiqua" w:eastAsia="Calibri" w:hAnsi="Book Antiqua" w:cs="Times New Roman"/>
            <w:b/>
            <w:bCs/>
            <w:sz w:val="22"/>
            <w:szCs w:val="22"/>
            <w:u w:color="000000"/>
            <w:bdr w:val="nil"/>
            <w:lang w:val="hu-HU"/>
          </w:rPr>
          <w:delText>7</w:delText>
        </w:r>
        <w:r w:rsidR="00560406" w:rsidRPr="00522741" w:rsidDel="00903B69">
          <w:rPr>
            <w:rFonts w:ascii="Book Antiqua" w:eastAsia="Calibri" w:hAnsi="Book Antiqua" w:cs="Times New Roman"/>
            <w:b/>
            <w:bCs/>
            <w:sz w:val="22"/>
            <w:szCs w:val="22"/>
            <w:u w:color="000000"/>
            <w:bdr w:val="nil"/>
            <w:lang w:val="hu-HU"/>
          </w:rPr>
          <w:delText>/2025</w:delText>
        </w:r>
        <w:r w:rsidR="00560406" w:rsidRPr="00903B69" w:rsidDel="00903B69">
          <w:rPr>
            <w:rFonts w:ascii="Book Antiqua" w:eastAsia="Calibri" w:hAnsi="Book Antiqua" w:cs="Times New Roman"/>
            <w:b/>
            <w:bCs/>
            <w:sz w:val="22"/>
            <w:szCs w:val="22"/>
            <w:u w:color="000000"/>
            <w:bdr w:val="nil"/>
            <w:lang w:val="hu-HU"/>
          </w:rPr>
          <w:delText>,</w:delText>
        </w:r>
        <w:r w:rsidR="00560406" w:rsidRPr="00522741" w:rsidDel="00903B69">
          <w:rPr>
            <w:rFonts w:ascii="Book Antiqua" w:eastAsia="Calibri" w:hAnsi="Book Antiqua" w:cs="Times New Roman"/>
            <w:b/>
            <w:bCs/>
            <w:sz w:val="22"/>
            <w:szCs w:val="22"/>
            <w:u w:color="000000"/>
            <w:bdr w:val="nil"/>
            <w:lang w:val="hu-HU"/>
          </w:rPr>
          <w:delText xml:space="preserve"> </w:delText>
        </w:r>
        <w:r w:rsidR="00522741" w:rsidRPr="00522741" w:rsidDel="00903B69">
          <w:rPr>
            <w:rFonts w:ascii="Book Antiqua" w:eastAsia="Calibri" w:hAnsi="Book Antiqua" w:cs="Times New Roman"/>
            <w:b/>
            <w:bCs/>
            <w:sz w:val="22"/>
            <w:szCs w:val="22"/>
            <w:u w:color="000000"/>
            <w:bdr w:val="nil"/>
            <w:lang w:val="hu-HU"/>
          </w:rPr>
          <w:delText>8</w:delText>
        </w:r>
        <w:r w:rsidR="00560406" w:rsidRPr="00522741" w:rsidDel="00903B69">
          <w:rPr>
            <w:rFonts w:ascii="Book Antiqua" w:eastAsia="Calibri" w:hAnsi="Book Antiqua" w:cs="Times New Roman"/>
            <w:b/>
            <w:bCs/>
            <w:sz w:val="22"/>
            <w:szCs w:val="22"/>
            <w:u w:color="000000"/>
            <w:bdr w:val="nil"/>
            <w:lang w:val="hu-HU"/>
          </w:rPr>
          <w:delText>/2025.</w:delText>
        </w:r>
        <w:bookmarkEnd w:id="200"/>
        <w:r w:rsidR="00DB0E28" w:rsidRPr="00522741" w:rsidDel="00903B69">
          <w:rPr>
            <w:rFonts w:ascii="Book Antiqua" w:eastAsia="Calibri" w:hAnsi="Book Antiqua" w:cs="Times New Roman"/>
            <w:b/>
            <w:bCs/>
            <w:sz w:val="22"/>
            <w:szCs w:val="22"/>
            <w:u w:color="000000"/>
            <w:bdr w:val="nil"/>
            <w:lang w:val="hu-HU"/>
          </w:rPr>
          <w:delText xml:space="preserve">, </w:delText>
        </w:r>
        <w:r w:rsidR="00522741" w:rsidRPr="00522741" w:rsidDel="00903B69">
          <w:rPr>
            <w:rFonts w:ascii="Book Antiqua" w:eastAsia="Calibri" w:hAnsi="Book Antiqua" w:cs="Times New Roman"/>
            <w:b/>
            <w:bCs/>
            <w:sz w:val="22"/>
            <w:szCs w:val="22"/>
            <w:u w:color="000000"/>
            <w:bdr w:val="nil"/>
            <w:lang w:val="hu-HU"/>
          </w:rPr>
          <w:delText>9</w:delText>
        </w:r>
        <w:r w:rsidR="00DB0E28" w:rsidRPr="00522741" w:rsidDel="00903B69">
          <w:rPr>
            <w:rFonts w:ascii="Book Antiqua" w:eastAsia="Calibri" w:hAnsi="Book Antiqua" w:cs="Times New Roman"/>
            <w:b/>
            <w:bCs/>
            <w:sz w:val="22"/>
            <w:szCs w:val="22"/>
            <w:u w:color="000000"/>
            <w:bdr w:val="nil"/>
            <w:lang w:val="hu-HU"/>
          </w:rPr>
          <w:delText xml:space="preserve">/2025. </w:delText>
        </w:r>
      </w:del>
      <w:ins w:id="202" w:author="Dr. Haiman Benedek" w:date="2025-10-01T13:23:00Z" w16du:dateUtc="2025-10-01T11:23:00Z">
        <w:r w:rsidR="00903B69">
          <w:rPr>
            <w:rFonts w:ascii="Book Antiqua" w:eastAsia="Calibri" w:hAnsi="Book Antiqua" w:cs="Times New Roman"/>
            <w:b/>
            <w:bCs/>
            <w:sz w:val="22"/>
            <w:szCs w:val="22"/>
            <w:u w:color="000000"/>
            <w:bdr w:val="nil"/>
            <w:lang w:val="hu-HU"/>
          </w:rPr>
          <w:t>[</w:t>
        </w:r>
        <w:r w:rsidR="00903B69" w:rsidRPr="0048623A">
          <w:rPr>
            <w:rFonts w:ascii="Book Antiqua" w:eastAsia="Calibri" w:hAnsi="Book Antiqua" w:cs="Times New Roman"/>
            <w:b/>
            <w:bCs/>
            <w:sz w:val="22"/>
            <w:szCs w:val="22"/>
            <w:highlight w:val="yellow"/>
            <w:u w:color="000000"/>
            <w:bdr w:val="nil"/>
            <w:lang w:val="hu-HU"/>
            <w:rPrChange w:id="203" w:author="Dr. Haiman Benedek" w:date="2025-10-02T10:24:00Z" w16du:dateUtc="2025-10-02T08:24:00Z">
              <w:rPr>
                <w:rFonts w:ascii="Book Antiqua" w:eastAsia="Calibri" w:hAnsi="Book Antiqua" w:cs="Times New Roman"/>
                <w:b/>
                <w:bCs/>
                <w:sz w:val="22"/>
                <w:szCs w:val="22"/>
                <w:u w:color="000000"/>
                <w:bdr w:val="nil"/>
                <w:lang w:val="hu-HU"/>
              </w:rPr>
            </w:rPrChange>
          </w:rPr>
          <w:t>*</w:t>
        </w:r>
        <w:r w:rsidR="00903B69">
          <w:rPr>
            <w:rFonts w:ascii="Book Antiqua" w:eastAsia="Calibri" w:hAnsi="Book Antiqua" w:cs="Times New Roman"/>
            <w:b/>
            <w:bCs/>
            <w:sz w:val="22"/>
            <w:szCs w:val="22"/>
            <w:u w:color="000000"/>
            <w:bdr w:val="nil"/>
            <w:lang w:val="hu-HU"/>
          </w:rPr>
          <w:t xml:space="preserve">] </w:t>
        </w:r>
      </w:ins>
      <w:r w:rsidRPr="00522741">
        <w:rPr>
          <w:rFonts w:ascii="Book Antiqua" w:eastAsia="Calibri" w:hAnsi="Book Antiqua" w:cs="Times New Roman"/>
          <w:b/>
          <w:bCs/>
          <w:sz w:val="22"/>
          <w:szCs w:val="22"/>
          <w:u w:color="000000"/>
          <w:bdr w:val="nil"/>
          <w:lang w:val="hu-HU"/>
        </w:rPr>
        <w:t xml:space="preserve">számú </w:t>
      </w:r>
      <w:r w:rsidR="00AE5D2C" w:rsidRPr="00522741">
        <w:rPr>
          <w:rFonts w:ascii="Book Antiqua" w:eastAsia="Calibri" w:hAnsi="Book Antiqua" w:cs="Times New Roman"/>
          <w:b/>
          <w:bCs/>
          <w:sz w:val="22"/>
          <w:szCs w:val="22"/>
          <w:u w:color="000000"/>
          <w:bdr w:val="nil"/>
          <w:lang w:val="hu-HU"/>
        </w:rPr>
        <w:t>t</w:t>
      </w:r>
      <w:r w:rsidRPr="00522741">
        <w:rPr>
          <w:rFonts w:ascii="Book Antiqua" w:eastAsia="Calibri" w:hAnsi="Book Antiqua" w:cs="Times New Roman"/>
          <w:b/>
          <w:bCs/>
          <w:sz w:val="22"/>
          <w:szCs w:val="22"/>
          <w:u w:color="000000"/>
          <w:bdr w:val="nil"/>
          <w:lang w:val="hu-HU"/>
        </w:rPr>
        <w:t xml:space="preserve">aggyűlési </w:t>
      </w:r>
      <w:r w:rsidR="00AE5D2C" w:rsidRPr="00522741">
        <w:rPr>
          <w:rFonts w:ascii="Book Antiqua" w:eastAsia="Calibri" w:hAnsi="Book Antiqua" w:cs="Times New Roman"/>
          <w:b/>
          <w:bCs/>
          <w:sz w:val="22"/>
          <w:szCs w:val="22"/>
          <w:u w:color="000000"/>
          <w:bdr w:val="nil"/>
          <w:lang w:val="hu-HU"/>
        </w:rPr>
        <w:t>h</w:t>
      </w:r>
      <w:r w:rsidRPr="00522741">
        <w:rPr>
          <w:rFonts w:ascii="Book Antiqua" w:eastAsia="Calibri" w:hAnsi="Book Antiqua" w:cs="Times New Roman"/>
          <w:b/>
          <w:bCs/>
          <w:sz w:val="22"/>
          <w:szCs w:val="22"/>
          <w:u w:color="000000"/>
          <w:bdr w:val="nil"/>
          <w:lang w:val="hu-HU"/>
        </w:rPr>
        <w:t xml:space="preserve">atározatok) alapján hatályos tartalmának. Az okiratból egyértelműen kitűnik, hogy az elkészítésére a </w:t>
      </w:r>
      <w:r w:rsidR="00366623">
        <w:rPr>
          <w:rFonts w:ascii="Book Antiqua" w:eastAsia="Calibri" w:hAnsi="Book Antiqua" w:cs="Times New Roman"/>
          <w:b/>
          <w:bCs/>
          <w:sz w:val="22"/>
          <w:szCs w:val="22"/>
          <w:u w:color="000000"/>
          <w:bdr w:val="nil"/>
          <w:lang w:val="hu-HU"/>
        </w:rPr>
        <w:t>t</w:t>
      </w:r>
      <w:r w:rsidRPr="00522741">
        <w:rPr>
          <w:rFonts w:ascii="Book Antiqua" w:eastAsia="Calibri" w:hAnsi="Book Antiqua" w:cs="Times New Roman"/>
          <w:b/>
          <w:bCs/>
          <w:sz w:val="22"/>
          <w:szCs w:val="22"/>
          <w:u w:color="000000"/>
          <w:bdr w:val="nil"/>
          <w:lang w:val="hu-HU"/>
        </w:rPr>
        <w:t xml:space="preserve">ársasági </w:t>
      </w:r>
      <w:r w:rsidR="00366623">
        <w:rPr>
          <w:rFonts w:ascii="Book Antiqua" w:eastAsia="Calibri" w:hAnsi="Book Antiqua" w:cs="Times New Roman"/>
          <w:b/>
          <w:bCs/>
          <w:sz w:val="22"/>
          <w:szCs w:val="22"/>
          <w:u w:color="000000"/>
          <w:bdr w:val="nil"/>
          <w:lang w:val="hu-HU"/>
        </w:rPr>
        <w:t>s</w:t>
      </w:r>
      <w:r w:rsidRPr="00522741">
        <w:rPr>
          <w:rFonts w:ascii="Book Antiqua" w:eastAsia="Calibri" w:hAnsi="Book Antiqua" w:cs="Times New Roman"/>
          <w:b/>
          <w:bCs/>
          <w:sz w:val="22"/>
          <w:szCs w:val="22"/>
          <w:u w:color="000000"/>
          <w:bdr w:val="nil"/>
          <w:lang w:val="hu-HU"/>
        </w:rPr>
        <w:t xml:space="preserve">zerződés mely pontjának változása adott okot, így a módosított, hatályosított részek </w:t>
      </w:r>
      <w:r w:rsidR="00F62BFB" w:rsidRPr="00522741">
        <w:rPr>
          <w:rFonts w:ascii="Book Antiqua" w:eastAsia="Calibri" w:hAnsi="Book Antiqua" w:cs="Times New Roman"/>
          <w:b/>
          <w:bCs/>
          <w:i/>
          <w:iCs/>
          <w:sz w:val="22"/>
          <w:szCs w:val="22"/>
          <w:u w:color="000000"/>
          <w:bdr w:val="nil"/>
          <w:lang w:val="hu-HU"/>
        </w:rPr>
        <w:t>vastag</w:t>
      </w:r>
      <w:r w:rsidRPr="00522741">
        <w:rPr>
          <w:rFonts w:ascii="Book Antiqua" w:eastAsia="Calibri" w:hAnsi="Book Antiqua" w:cs="Times New Roman"/>
          <w:b/>
          <w:bCs/>
          <w:i/>
          <w:iCs/>
          <w:sz w:val="22"/>
          <w:szCs w:val="22"/>
          <w:u w:color="000000"/>
          <w:bdr w:val="nil"/>
          <w:lang w:val="hu-HU"/>
        </w:rPr>
        <w:t xml:space="preserve"> dőlt</w:t>
      </w:r>
      <w:r w:rsidRPr="00522741">
        <w:rPr>
          <w:rFonts w:ascii="Book Antiqua" w:eastAsia="Calibri" w:hAnsi="Book Antiqua" w:cs="Times New Roman"/>
          <w:b/>
          <w:bCs/>
          <w:sz w:val="22"/>
          <w:szCs w:val="22"/>
          <w:u w:color="000000"/>
          <w:bdr w:val="nil"/>
          <w:lang w:val="hu-HU"/>
        </w:rPr>
        <w:t xml:space="preserve"> betűvel vannak jelölve</w:t>
      </w:r>
      <w:r w:rsidR="00EE02F2" w:rsidRPr="00522741">
        <w:rPr>
          <w:rFonts w:ascii="Book Antiqua" w:eastAsia="Calibri" w:hAnsi="Book Antiqua" w:cs="Times New Roman"/>
          <w:b/>
          <w:bCs/>
          <w:sz w:val="22"/>
          <w:szCs w:val="22"/>
          <w:u w:color="000000"/>
          <w:bdr w:val="nil"/>
          <w:lang w:val="hu-HU"/>
        </w:rPr>
        <w:t xml:space="preserve">, továbbá a módosításoknak és törléseknek megfelelően a társasági szerződés számozásán is átvezetésre kerültek a változások, </w:t>
      </w:r>
      <w:r w:rsidRPr="00522741">
        <w:rPr>
          <w:rFonts w:ascii="Book Antiqua" w:eastAsia="Calibri" w:hAnsi="Book Antiqua" w:cs="Times New Roman"/>
          <w:b/>
          <w:bCs/>
          <w:sz w:val="22"/>
          <w:szCs w:val="22"/>
          <w:u w:color="000000"/>
          <w:bdr w:val="nil"/>
          <w:lang w:val="hu-HU"/>
        </w:rPr>
        <w:t xml:space="preserve">tekintettel </w:t>
      </w:r>
      <w:r w:rsidR="00EE02F2" w:rsidRPr="00522741">
        <w:rPr>
          <w:rFonts w:ascii="Book Antiqua" w:eastAsia="Calibri" w:hAnsi="Book Antiqua" w:cs="Times New Roman"/>
          <w:b/>
          <w:bCs/>
          <w:sz w:val="22"/>
          <w:szCs w:val="22"/>
          <w:u w:color="000000"/>
          <w:bdr w:val="nil"/>
          <w:lang w:val="hu-HU"/>
        </w:rPr>
        <w:t xml:space="preserve">a </w:t>
      </w:r>
      <w:r w:rsidRPr="00522741">
        <w:rPr>
          <w:rFonts w:ascii="Book Antiqua" w:eastAsia="Calibri" w:hAnsi="Book Antiqua" w:cs="Times New Roman"/>
          <w:b/>
          <w:bCs/>
          <w:sz w:val="22"/>
          <w:szCs w:val="22"/>
          <w:u w:color="000000"/>
          <w:bdr w:val="nil"/>
          <w:lang w:val="hu-HU"/>
        </w:rPr>
        <w:t>cégbejegyzési eljárás és a cégnyilvántartás egyes kérdéseiről szóló 21/2006 (V.18.) IM rendelet 10. § (5) bekezdésére.</w:t>
      </w:r>
    </w:p>
    <w:p w14:paraId="27D5B795" w14:textId="77777777" w:rsidR="00D84131" w:rsidRDefault="00D84131" w:rsidP="00D238EE">
      <w:pPr>
        <w:tabs>
          <w:tab w:val="left" w:pos="709"/>
          <w:tab w:val="left" w:pos="9072"/>
        </w:tabs>
        <w:jc w:val="both"/>
        <w:rPr>
          <w:rFonts w:ascii="Book Antiqua" w:eastAsia="Calibri" w:hAnsi="Book Antiqua" w:cs="Times New Roman"/>
          <w:b/>
          <w:bCs/>
          <w:sz w:val="22"/>
          <w:szCs w:val="22"/>
          <w:u w:color="000000"/>
          <w:bdr w:val="nil"/>
          <w:lang w:val="hu-HU"/>
        </w:rPr>
      </w:pPr>
    </w:p>
    <w:p w14:paraId="45CBB812" w14:textId="7766EBCC" w:rsidR="00D84131" w:rsidRPr="00574F18" w:rsidDel="00FA70AF" w:rsidRDefault="00D84131" w:rsidP="00D238EE">
      <w:pPr>
        <w:tabs>
          <w:tab w:val="left" w:pos="709"/>
          <w:tab w:val="left" w:pos="9072"/>
        </w:tabs>
        <w:jc w:val="both"/>
        <w:rPr>
          <w:del w:id="204" w:author="Dr. Horváth Gábor" w:date="2025-10-01T16:58:00Z" w16du:dateUtc="2025-10-01T14:58:00Z"/>
          <w:rFonts w:ascii="Book Antiqua" w:eastAsia="Calibri" w:hAnsi="Book Antiqua" w:cs="Times New Roman"/>
          <w:b/>
          <w:bCs/>
          <w:sz w:val="22"/>
          <w:szCs w:val="22"/>
          <w:u w:color="000000"/>
          <w:bdr w:val="nil"/>
          <w:lang w:val="hu-HU"/>
        </w:rPr>
      </w:pPr>
    </w:p>
    <w:p w14:paraId="21D77547" w14:textId="6B76F0B4" w:rsidR="00D84131" w:rsidDel="00F9373B" w:rsidRDefault="00F9373B" w:rsidP="00E06696">
      <w:pPr>
        <w:tabs>
          <w:tab w:val="left" w:pos="709"/>
          <w:tab w:val="left" w:pos="9072"/>
        </w:tabs>
        <w:jc w:val="both"/>
        <w:rPr>
          <w:del w:id="205" w:author="Dr. Haiman Benedek" w:date="2025-10-01T13:30:00Z" w16du:dateUtc="2025-10-01T11:30:00Z"/>
          <w:rFonts w:ascii="Book Antiqua" w:eastAsia="Calibri" w:hAnsi="Book Antiqua" w:cs="Times New Roman"/>
          <w:b/>
          <w:bCs/>
          <w:sz w:val="22"/>
          <w:szCs w:val="22"/>
          <w:u w:color="000000"/>
          <w:bdr w:val="nil"/>
          <w:lang w:val="hu-HU"/>
        </w:rPr>
      </w:pPr>
      <w:ins w:id="206" w:author="Dr. Haiman Benedek" w:date="2025-10-01T13:30:00Z" w16du:dateUtc="2025-10-01T11:30:00Z">
        <w:r w:rsidRPr="00F9373B">
          <w:rPr>
            <w:rFonts w:ascii="Book Antiqua" w:eastAsia="Calibri" w:hAnsi="Book Antiqua" w:cs="Times New Roman"/>
            <w:b/>
            <w:bCs/>
            <w:sz w:val="22"/>
            <w:szCs w:val="22"/>
            <w:u w:color="000000"/>
            <w:bdr w:val="nil"/>
            <w:lang w:val="hu-HU"/>
          </w:rPr>
          <w:t xml:space="preserve">A jelen egységes szerkezetbe foglalt </w:t>
        </w:r>
        <w:r>
          <w:rPr>
            <w:rFonts w:ascii="Book Antiqua" w:eastAsia="Calibri" w:hAnsi="Book Antiqua" w:cs="Times New Roman"/>
            <w:b/>
            <w:bCs/>
            <w:sz w:val="22"/>
            <w:szCs w:val="22"/>
            <w:u w:color="000000"/>
            <w:bdr w:val="nil"/>
            <w:lang w:val="hu-HU"/>
          </w:rPr>
          <w:t xml:space="preserve">társasági szerződést </w:t>
        </w:r>
        <w:r w:rsidRPr="00F9373B">
          <w:rPr>
            <w:rFonts w:ascii="Book Antiqua" w:eastAsia="Calibri" w:hAnsi="Book Antiqua" w:cs="Times New Roman"/>
            <w:b/>
            <w:bCs/>
            <w:sz w:val="22"/>
            <w:szCs w:val="22"/>
            <w:u w:color="000000"/>
            <w:bdr w:val="nil"/>
            <w:lang w:val="hu-HU"/>
          </w:rPr>
          <w:t>készítettem és ellenjegyzem Budapesten, az elektronikus aláírás dátuma szerinti napon:</w:t>
        </w:r>
      </w:ins>
      <w:del w:id="207" w:author="Dr. Haiman Benedek" w:date="2025-10-01T13:30:00Z" w16du:dateUtc="2025-10-01T11:30:00Z">
        <w:r w:rsidR="00FA59D7" w:rsidRPr="00574F18" w:rsidDel="00F9373B">
          <w:rPr>
            <w:rFonts w:ascii="Book Antiqua" w:eastAsia="Calibri" w:hAnsi="Book Antiqua" w:cs="Times New Roman"/>
            <w:b/>
            <w:bCs/>
            <w:sz w:val="22"/>
            <w:szCs w:val="22"/>
            <w:u w:color="000000"/>
            <w:bdr w:val="nil"/>
            <w:lang w:val="hu-HU"/>
          </w:rPr>
          <w:delText>A j</w:delText>
        </w:r>
        <w:r w:rsidR="00C1347E" w:rsidRPr="00574F18" w:rsidDel="00F9373B">
          <w:rPr>
            <w:rFonts w:ascii="Book Antiqua" w:eastAsia="Calibri" w:hAnsi="Book Antiqua" w:cs="Times New Roman"/>
            <w:b/>
            <w:bCs/>
            <w:sz w:val="22"/>
            <w:szCs w:val="22"/>
            <w:u w:color="000000"/>
            <w:bdr w:val="nil"/>
            <w:lang w:val="hu-HU"/>
          </w:rPr>
          <w:delText>elen</w:delText>
        </w:r>
        <w:r w:rsidR="00C1347E" w:rsidRPr="00574F18" w:rsidDel="00F9373B">
          <w:rPr>
            <w:rFonts w:ascii="Book Antiqua" w:hAnsi="Book Antiqua"/>
            <w:b/>
            <w:sz w:val="22"/>
            <w:szCs w:val="22"/>
            <w:u w:color="000000"/>
            <w:bdr w:val="nil"/>
            <w:lang w:val="hu-HU"/>
          </w:rPr>
          <w:delText xml:space="preserve"> egységes szerkezetbe foglalt </w:delText>
        </w:r>
      </w:del>
      <w:del w:id="208" w:author="Dr. Haiman Benedek" w:date="2025-10-01T13:23:00Z" w16du:dateUtc="2025-10-01T11:23:00Z">
        <w:r w:rsidR="00C1347E" w:rsidRPr="00574F18" w:rsidDel="00903B69">
          <w:rPr>
            <w:rFonts w:ascii="Book Antiqua" w:hAnsi="Book Antiqua"/>
            <w:b/>
            <w:sz w:val="22"/>
            <w:szCs w:val="22"/>
            <w:u w:color="000000"/>
            <w:bdr w:val="nil"/>
            <w:lang w:val="hu-HU"/>
          </w:rPr>
          <w:delText>T</w:delText>
        </w:r>
      </w:del>
      <w:del w:id="209" w:author="Dr. Haiman Benedek" w:date="2025-10-01T13:30:00Z" w16du:dateUtc="2025-10-01T11:30:00Z">
        <w:r w:rsidR="00C1347E" w:rsidRPr="00574F18" w:rsidDel="00F9373B">
          <w:rPr>
            <w:rFonts w:ascii="Book Antiqua" w:hAnsi="Book Antiqua"/>
            <w:b/>
            <w:sz w:val="22"/>
            <w:szCs w:val="22"/>
            <w:u w:color="000000"/>
            <w:bdr w:val="nil"/>
            <w:lang w:val="hu-HU"/>
          </w:rPr>
          <w:delText xml:space="preserve">ársasági szerződést készítettem és ellenjegyzem </w:delText>
        </w:r>
      </w:del>
    </w:p>
    <w:p w14:paraId="19E25D66" w14:textId="77777777" w:rsidR="00F9373B" w:rsidRDefault="00F9373B" w:rsidP="00D238EE">
      <w:pPr>
        <w:tabs>
          <w:tab w:val="left" w:pos="709"/>
          <w:tab w:val="left" w:pos="9072"/>
        </w:tabs>
        <w:jc w:val="both"/>
        <w:rPr>
          <w:ins w:id="210" w:author="Dr. Haiman Benedek" w:date="2025-10-01T13:30:00Z" w16du:dateUtc="2025-10-01T11:30:00Z"/>
          <w:rFonts w:ascii="Book Antiqua" w:hAnsi="Book Antiqua"/>
          <w:b/>
          <w:sz w:val="22"/>
          <w:szCs w:val="22"/>
          <w:u w:color="000000"/>
          <w:bdr w:val="nil"/>
          <w:lang w:val="hu-HU"/>
        </w:rPr>
      </w:pPr>
    </w:p>
    <w:p w14:paraId="6B02C000" w14:textId="77777777" w:rsidR="00574F18" w:rsidRDefault="00574F18" w:rsidP="00E06696">
      <w:pPr>
        <w:tabs>
          <w:tab w:val="left" w:pos="709"/>
          <w:tab w:val="left" w:pos="9072"/>
        </w:tabs>
        <w:jc w:val="both"/>
        <w:rPr>
          <w:rFonts w:ascii="Book Antiqua" w:hAnsi="Book Antiqua"/>
          <w:b/>
          <w:sz w:val="22"/>
          <w:szCs w:val="22"/>
          <w:u w:color="000000"/>
          <w:bdr w:val="nil"/>
          <w:lang w:val="hu-HU"/>
        </w:rPr>
      </w:pPr>
    </w:p>
    <w:p w14:paraId="0BF8106B" w14:textId="77777777" w:rsidR="00522741" w:rsidRDefault="00522741" w:rsidP="00E06696">
      <w:pPr>
        <w:tabs>
          <w:tab w:val="left" w:pos="709"/>
          <w:tab w:val="left" w:pos="9072"/>
        </w:tabs>
        <w:jc w:val="both"/>
        <w:rPr>
          <w:rFonts w:ascii="Book Antiqua" w:hAnsi="Book Antiqua"/>
          <w:b/>
          <w:sz w:val="22"/>
          <w:szCs w:val="22"/>
          <w:u w:color="000000"/>
          <w:bdr w:val="nil"/>
          <w:lang w:val="hu-HU"/>
        </w:rPr>
      </w:pPr>
    </w:p>
    <w:p w14:paraId="397D189C" w14:textId="77777777" w:rsidR="00D84131" w:rsidRDefault="00D84131" w:rsidP="00E06696">
      <w:pPr>
        <w:tabs>
          <w:tab w:val="left" w:pos="709"/>
          <w:tab w:val="left" w:pos="9072"/>
        </w:tabs>
        <w:jc w:val="both"/>
        <w:rPr>
          <w:rFonts w:ascii="Book Antiqua" w:hAnsi="Book Antiqua"/>
          <w:b/>
          <w:sz w:val="22"/>
          <w:szCs w:val="22"/>
          <w:u w:color="000000"/>
          <w:bdr w:val="nil"/>
          <w:lang w:val="hu-HU"/>
        </w:rPr>
      </w:pPr>
    </w:p>
    <w:p w14:paraId="34971CCF" w14:textId="33615EC2" w:rsidR="00C1347E" w:rsidRPr="00574F18" w:rsidRDefault="00C1347E" w:rsidP="00E06696">
      <w:pPr>
        <w:tabs>
          <w:tab w:val="left" w:pos="709"/>
          <w:tab w:val="left" w:pos="9072"/>
        </w:tabs>
        <w:jc w:val="both"/>
        <w:rPr>
          <w:rFonts w:ascii="Book Antiqua" w:hAnsi="Book Antiqua"/>
          <w:b/>
          <w:sz w:val="22"/>
          <w:szCs w:val="22"/>
          <w:u w:color="000000"/>
          <w:bdr w:val="nil"/>
          <w:lang w:val="hu-HU"/>
        </w:rPr>
      </w:pPr>
      <w:r w:rsidRPr="00574F18">
        <w:rPr>
          <w:rFonts w:ascii="Book Antiqua" w:hAnsi="Book Antiqua"/>
          <w:b/>
          <w:sz w:val="22"/>
          <w:szCs w:val="22"/>
          <w:u w:color="000000"/>
          <w:bdr w:val="nil"/>
          <w:lang w:val="hu-HU"/>
        </w:rPr>
        <w:t>_________________________</w:t>
      </w:r>
    </w:p>
    <w:p w14:paraId="0A1B4DED" w14:textId="77777777" w:rsidR="00FF1B8D" w:rsidRPr="00574F18" w:rsidRDefault="00FF1B8D" w:rsidP="00C352B6">
      <w:pPr>
        <w:tabs>
          <w:tab w:val="left" w:pos="709"/>
          <w:tab w:val="left" w:pos="9072"/>
        </w:tabs>
        <w:jc w:val="both"/>
        <w:rPr>
          <w:rFonts w:ascii="Book Antiqua" w:eastAsia="Calibri" w:hAnsi="Book Antiqua" w:cs="Times New Roman"/>
          <w:b/>
          <w:bCs/>
          <w:sz w:val="22"/>
          <w:szCs w:val="22"/>
          <w:u w:color="000000"/>
          <w:bdr w:val="nil"/>
          <w:lang w:val="hu-HU"/>
        </w:rPr>
      </w:pPr>
      <w:r w:rsidRPr="00574F18">
        <w:rPr>
          <w:rFonts w:ascii="Book Antiqua" w:eastAsia="Calibri" w:hAnsi="Book Antiqua" w:cs="Times New Roman"/>
          <w:b/>
          <w:bCs/>
          <w:sz w:val="22"/>
          <w:szCs w:val="22"/>
          <w:u w:color="000000"/>
          <w:bdr w:val="nil"/>
          <w:lang w:val="hu-HU"/>
        </w:rPr>
        <w:t>Dr. Takács Éva ügyvéd</w:t>
      </w:r>
    </w:p>
    <w:p w14:paraId="54893AEA" w14:textId="77777777" w:rsidR="00FF1B8D" w:rsidRPr="00574F18" w:rsidRDefault="00FF1B8D" w:rsidP="00C352B6">
      <w:pPr>
        <w:tabs>
          <w:tab w:val="left" w:pos="709"/>
          <w:tab w:val="left" w:pos="9072"/>
        </w:tabs>
        <w:jc w:val="both"/>
        <w:rPr>
          <w:rFonts w:ascii="Book Antiqua" w:eastAsia="Calibri" w:hAnsi="Book Antiqua" w:cs="Times New Roman"/>
          <w:b/>
          <w:bCs/>
          <w:sz w:val="22"/>
          <w:szCs w:val="22"/>
          <w:u w:color="000000"/>
          <w:bdr w:val="nil"/>
          <w:lang w:val="hu-HU"/>
        </w:rPr>
      </w:pPr>
      <w:r w:rsidRPr="00574F18">
        <w:rPr>
          <w:rFonts w:ascii="Book Antiqua" w:eastAsia="Calibri" w:hAnsi="Book Antiqua" w:cs="Times New Roman"/>
          <w:b/>
          <w:bCs/>
          <w:sz w:val="22"/>
          <w:szCs w:val="22"/>
          <w:u w:color="000000"/>
          <w:bdr w:val="nil"/>
          <w:lang w:val="hu-HU"/>
        </w:rPr>
        <w:t>Takács, Kiss és Társai Ügyvédi Iroda</w:t>
      </w:r>
    </w:p>
    <w:p w14:paraId="2FA5F73B" w14:textId="77777777" w:rsidR="00FF1B8D" w:rsidRPr="00574F18" w:rsidRDefault="00FF1B8D" w:rsidP="00C352B6">
      <w:pPr>
        <w:tabs>
          <w:tab w:val="left" w:pos="709"/>
          <w:tab w:val="left" w:pos="9072"/>
        </w:tabs>
        <w:jc w:val="both"/>
        <w:rPr>
          <w:rFonts w:ascii="Book Antiqua" w:eastAsia="Calibri" w:hAnsi="Book Antiqua" w:cs="Times New Roman"/>
          <w:b/>
          <w:bCs/>
          <w:sz w:val="22"/>
          <w:szCs w:val="22"/>
          <w:u w:color="000000"/>
          <w:bdr w:val="nil"/>
          <w:lang w:val="hu-HU"/>
        </w:rPr>
      </w:pPr>
      <w:r w:rsidRPr="00574F18">
        <w:rPr>
          <w:rFonts w:ascii="Book Antiqua" w:eastAsia="Calibri" w:hAnsi="Book Antiqua" w:cs="Times New Roman"/>
          <w:b/>
          <w:bCs/>
          <w:sz w:val="22"/>
          <w:szCs w:val="22"/>
          <w:u w:color="000000"/>
          <w:bdr w:val="nil"/>
          <w:lang w:val="hu-HU"/>
        </w:rPr>
        <w:t>1054 Budapest, Szabadság tér 7.</w:t>
      </w:r>
    </w:p>
    <w:p w14:paraId="0D0A4C35" w14:textId="77777777" w:rsidR="00FF1B8D" w:rsidRPr="00574F18" w:rsidRDefault="00FF1B8D" w:rsidP="00C352B6">
      <w:pPr>
        <w:tabs>
          <w:tab w:val="left" w:pos="709"/>
          <w:tab w:val="left" w:pos="9072"/>
        </w:tabs>
        <w:jc w:val="both"/>
        <w:rPr>
          <w:rFonts w:ascii="Book Antiqua" w:eastAsia="Calibri" w:hAnsi="Book Antiqua" w:cs="Times New Roman"/>
          <w:b/>
          <w:bCs/>
          <w:sz w:val="22"/>
          <w:szCs w:val="22"/>
          <w:u w:color="000000"/>
          <w:bdr w:val="nil"/>
          <w:lang w:val="hu-HU"/>
        </w:rPr>
      </w:pPr>
      <w:r w:rsidRPr="00574F18">
        <w:rPr>
          <w:rFonts w:ascii="Book Antiqua" w:eastAsia="Calibri" w:hAnsi="Book Antiqua" w:cs="Times New Roman"/>
          <w:b/>
          <w:bCs/>
          <w:sz w:val="22"/>
          <w:szCs w:val="22"/>
          <w:u w:color="000000"/>
          <w:bdr w:val="nil"/>
          <w:lang w:val="hu-HU"/>
        </w:rPr>
        <w:t xml:space="preserve">Bank Center Irodaház </w:t>
      </w:r>
      <w:proofErr w:type="spellStart"/>
      <w:r w:rsidRPr="00574F18">
        <w:rPr>
          <w:rFonts w:ascii="Book Antiqua" w:eastAsia="Calibri" w:hAnsi="Book Antiqua" w:cs="Times New Roman"/>
          <w:b/>
          <w:bCs/>
          <w:sz w:val="22"/>
          <w:szCs w:val="22"/>
          <w:u w:color="000000"/>
          <w:bdr w:val="nil"/>
          <w:lang w:val="hu-HU"/>
        </w:rPr>
        <w:t>Citi</w:t>
      </w:r>
      <w:proofErr w:type="spellEnd"/>
      <w:r w:rsidRPr="00574F18">
        <w:rPr>
          <w:rFonts w:ascii="Book Antiqua" w:eastAsia="Calibri" w:hAnsi="Book Antiqua" w:cs="Times New Roman"/>
          <w:b/>
          <w:bCs/>
          <w:sz w:val="22"/>
          <w:szCs w:val="22"/>
          <w:u w:color="000000"/>
          <w:bdr w:val="nil"/>
          <w:lang w:val="hu-HU"/>
        </w:rPr>
        <w:t xml:space="preserve"> torony 6. em.</w:t>
      </w:r>
    </w:p>
    <w:p w14:paraId="3663AF48" w14:textId="1C4BA78D" w:rsidR="0042762F" w:rsidRPr="00574F18" w:rsidRDefault="00FF1B8D" w:rsidP="00D238EE">
      <w:pPr>
        <w:tabs>
          <w:tab w:val="left" w:pos="709"/>
        </w:tabs>
        <w:jc w:val="both"/>
        <w:rPr>
          <w:rFonts w:ascii="Book Antiqua" w:hAnsi="Book Antiqua"/>
          <w:b/>
          <w:sz w:val="22"/>
          <w:szCs w:val="22"/>
          <w:u w:color="000000"/>
          <w:bdr w:val="nil"/>
          <w:lang w:val="hu-HU"/>
        </w:rPr>
      </w:pPr>
      <w:r w:rsidRPr="00574F18">
        <w:rPr>
          <w:rFonts w:ascii="Book Antiqua" w:eastAsia="Calibri" w:hAnsi="Book Antiqua" w:cs="Times New Roman"/>
          <w:b/>
          <w:bCs/>
          <w:sz w:val="22"/>
          <w:szCs w:val="22"/>
          <w:u w:color="000000"/>
          <w:bdr w:val="nil"/>
          <w:lang w:val="hu-HU"/>
        </w:rPr>
        <w:t>KASZ: 36069930</w:t>
      </w:r>
    </w:p>
    <w:sectPr w:rsidR="0042762F" w:rsidRPr="00574F18" w:rsidSect="00E06696">
      <w:headerReference w:type="default" r:id="rId11"/>
      <w:footerReference w:type="default" r:id="rId12"/>
      <w:type w:val="continuous"/>
      <w:pgSz w:w="11905" w:h="16837"/>
      <w:pgMar w:top="1417" w:right="1417" w:bottom="1417" w:left="1417" w:header="0" w:footer="413"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453DD8" w14:textId="77777777" w:rsidR="000D32DF" w:rsidRDefault="000D32DF">
      <w:r>
        <w:separator/>
      </w:r>
    </w:p>
  </w:endnote>
  <w:endnote w:type="continuationSeparator" w:id="0">
    <w:p w14:paraId="5ABB64BD" w14:textId="77777777" w:rsidR="000D32DF" w:rsidRDefault="000D32DF">
      <w:r>
        <w:continuationSeparator/>
      </w:r>
    </w:p>
  </w:endnote>
  <w:endnote w:type="continuationNotice" w:id="1">
    <w:p w14:paraId="2C33170C" w14:textId="77777777" w:rsidR="000D32DF" w:rsidRDefault="000D32D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Book Antiqua">
    <w:panose1 w:val="020406020503050303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B14BC1" w14:textId="77777777" w:rsidR="009A3F20" w:rsidRPr="00D238EE" w:rsidRDefault="009A3F20" w:rsidP="00D238EE">
    <w:pPr>
      <w:pStyle w:val="llb"/>
      <w:jc w:val="center"/>
      <w:rPr>
        <w:rFonts w:ascii="Book Antiqua" w:hAnsi="Book Antiqua"/>
        <w:sz w:val="22"/>
      </w:rPr>
    </w:pPr>
    <w:r w:rsidRPr="00D238EE">
      <w:rPr>
        <w:rFonts w:ascii="Book Antiqua" w:hAnsi="Book Antiqua"/>
        <w:sz w:val="22"/>
      </w:rPr>
      <w:fldChar w:fldCharType="begin"/>
    </w:r>
    <w:r>
      <w:instrText xml:space="preserve"> PAGE \* MERGEFORMAT </w:instrText>
    </w:r>
    <w:r w:rsidRPr="00D238EE">
      <w:rPr>
        <w:rFonts w:ascii="Book Antiqua" w:hAnsi="Book Antiqua"/>
        <w:sz w:val="22"/>
      </w:rPr>
      <w:fldChar w:fldCharType="separate"/>
    </w:r>
    <w:r w:rsidRPr="00A85D0B">
      <w:rPr>
        <w:rStyle w:val="Fejlcvagylbjegyzet115pt"/>
        <w:rFonts w:eastAsia="Arial Unicode MS"/>
        <w:noProof/>
      </w:rPr>
      <w:t>15</w:t>
    </w:r>
    <w:r w:rsidRPr="00D238EE">
      <w:rPr>
        <w:rFonts w:ascii="Book Antiqua" w:hAnsi="Book Antiqua"/>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1D0137" w14:textId="77777777" w:rsidR="000D32DF" w:rsidRDefault="000D32DF"/>
  </w:footnote>
  <w:footnote w:type="continuationSeparator" w:id="0">
    <w:p w14:paraId="2152277F" w14:textId="77777777" w:rsidR="000D32DF" w:rsidRDefault="000D32DF"/>
  </w:footnote>
  <w:footnote w:type="continuationNotice" w:id="1">
    <w:p w14:paraId="7F0FF05A" w14:textId="77777777" w:rsidR="000D32DF" w:rsidRDefault="000D32D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63B5ED" w14:textId="77777777" w:rsidR="000D32DF" w:rsidRDefault="000D32DF">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07400"/>
    <w:multiLevelType w:val="multilevel"/>
    <w:tmpl w:val="336E759C"/>
    <w:lvl w:ilvl="0">
      <w:start w:val="4"/>
      <w:numFmt w:val="decimal"/>
      <w:lvlText w:val="%1."/>
      <w:lvlJc w:val="left"/>
      <w:pPr>
        <w:ind w:left="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2"/>
      <w:numFmt w:val="decimal"/>
      <w:lvlText w:val="%1.%2."/>
      <w:lvlJc w:val="left"/>
      <w:pPr>
        <w:ind w:left="74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10B443D"/>
    <w:multiLevelType w:val="multilevel"/>
    <w:tmpl w:val="128CE638"/>
    <w:lvl w:ilvl="0">
      <w:start w:val="91"/>
      <w:numFmt w:val="decimal"/>
      <w:lvlText w:val="%1"/>
      <w:lvlJc w:val="left"/>
      <w:pPr>
        <w:ind w:left="588" w:hanging="588"/>
      </w:pPr>
      <w:rPr>
        <w:rFonts w:hint="default"/>
      </w:rPr>
    </w:lvl>
    <w:lvl w:ilvl="1">
      <w:start w:val="2"/>
      <w:numFmt w:val="decimalZero"/>
      <w:lvlText w:val="%1.%2"/>
      <w:lvlJc w:val="left"/>
      <w:pPr>
        <w:ind w:left="588" w:hanging="58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45609A1"/>
    <w:multiLevelType w:val="multilevel"/>
    <w:tmpl w:val="B54EE20E"/>
    <w:lvl w:ilvl="0">
      <w:start w:val="61"/>
      <w:numFmt w:val="decimal"/>
      <w:lvlText w:val="47.%1"/>
      <w:lvlJc w:val="left"/>
      <w:rPr>
        <w:rFonts w:ascii="Times New Roman" w:eastAsia="Arial" w:hAnsi="Times New Roman" w:cs="Times New Roman" w:hint="default"/>
        <w:b w:val="0"/>
        <w:bCs/>
        <w:i w:val="0"/>
        <w:iCs w:val="0"/>
        <w:smallCaps w:val="0"/>
        <w:strike w:val="0"/>
        <w:color w:val="000000"/>
        <w:spacing w:val="0"/>
        <w:w w:val="100"/>
        <w:position w:val="0"/>
        <w:sz w:val="25"/>
        <w:szCs w:val="25"/>
        <w:u w:val="none"/>
        <w:lang w:val="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5610C0B"/>
    <w:multiLevelType w:val="multilevel"/>
    <w:tmpl w:val="CAE446F2"/>
    <w:lvl w:ilvl="0">
      <w:start w:val="13"/>
      <w:numFmt w:val="decimal"/>
      <w:lvlText w:val="%1."/>
      <w:lvlJc w:val="left"/>
      <w:rPr>
        <w:rFonts w:ascii="Times New Roman" w:eastAsia="Arial" w:hAnsi="Times New Roman" w:cs="Times New Roman" w:hint="default"/>
        <w:b/>
        <w:bCs/>
        <w:i w:val="0"/>
        <w:iCs w:val="0"/>
        <w:smallCaps w:val="0"/>
        <w:strike w:val="0"/>
        <w:color w:val="000000"/>
        <w:spacing w:val="0"/>
        <w:w w:val="100"/>
        <w:position w:val="0"/>
        <w:sz w:val="25"/>
        <w:szCs w:val="25"/>
        <w:u w:val="none"/>
        <w:lang w:val="hu"/>
      </w:rPr>
    </w:lvl>
    <w:lvl w:ilvl="1">
      <w:start w:val="1"/>
      <w:numFmt w:val="decimal"/>
      <w:lvlText w:val="%2."/>
      <w:lvlJc w:val="left"/>
      <w:rPr>
        <w:rFonts w:ascii="Arial" w:eastAsia="Arial" w:hAnsi="Arial" w:cs="Arial"/>
        <w:b w:val="0"/>
        <w:bCs w:val="0"/>
        <w:i w:val="0"/>
        <w:iCs w:val="0"/>
        <w:smallCaps w:val="0"/>
        <w:strike w:val="0"/>
        <w:color w:val="000000"/>
        <w:spacing w:val="0"/>
        <w:w w:val="100"/>
        <w:position w:val="0"/>
        <w:sz w:val="25"/>
        <w:szCs w:val="25"/>
        <w:u w:val="none"/>
        <w:lang w:val="hu"/>
      </w:rPr>
    </w:lvl>
    <w:lvl w:ilvl="2">
      <w:start w:val="1"/>
      <w:numFmt w:val="lowerLetter"/>
      <w:lvlText w:val="%3."/>
      <w:lvlJc w:val="left"/>
      <w:rPr>
        <w:rFonts w:ascii="Arial" w:eastAsia="Arial" w:hAnsi="Arial" w:cs="Arial"/>
        <w:b w:val="0"/>
        <w:bCs w:val="0"/>
        <w:i w:val="0"/>
        <w:iCs w:val="0"/>
        <w:smallCaps w:val="0"/>
        <w:strike w:val="0"/>
        <w:color w:val="000000"/>
        <w:spacing w:val="0"/>
        <w:w w:val="100"/>
        <w:position w:val="0"/>
        <w:sz w:val="25"/>
        <w:szCs w:val="25"/>
        <w:u w:val="none"/>
        <w:lang w:val="h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81C4387"/>
    <w:multiLevelType w:val="hybridMultilevel"/>
    <w:tmpl w:val="45B81580"/>
    <w:lvl w:ilvl="0" w:tplc="040E0017">
      <w:start w:val="4"/>
      <w:numFmt w:val="lowerLetter"/>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5" w15:restartNumberingAfterBreak="0">
    <w:nsid w:val="09873CAD"/>
    <w:multiLevelType w:val="multilevel"/>
    <w:tmpl w:val="FAFAF0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C39138C"/>
    <w:multiLevelType w:val="multilevel"/>
    <w:tmpl w:val="2004BEF2"/>
    <w:lvl w:ilvl="0">
      <w:start w:val="1"/>
      <w:numFmt w:val="decimal"/>
      <w:lvlText w:val="%1."/>
      <w:lvlJc w:val="left"/>
      <w:rPr>
        <w:rFonts w:ascii="Times New Roman" w:eastAsia="Arial" w:hAnsi="Times New Roman" w:cs="Times New Roman" w:hint="default"/>
        <w:b/>
        <w:bCs/>
        <w:i w:val="0"/>
        <w:iCs w:val="0"/>
        <w:smallCaps w:val="0"/>
        <w:strike w:val="0"/>
        <w:color w:val="000000"/>
        <w:spacing w:val="0"/>
        <w:w w:val="100"/>
        <w:position w:val="0"/>
        <w:sz w:val="25"/>
        <w:szCs w:val="25"/>
        <w:u w:val="none"/>
        <w:lang w:val="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FE14E27"/>
    <w:multiLevelType w:val="multilevel"/>
    <w:tmpl w:val="CD664188"/>
    <w:lvl w:ilvl="0">
      <w:start w:val="2"/>
      <w:numFmt w:val="decimal"/>
      <w:lvlText w:val="91.%1"/>
      <w:lvlJc w:val="left"/>
      <w:rPr>
        <w:rFonts w:ascii="Times New Roman" w:eastAsia="Arial" w:hAnsi="Times New Roman" w:cs="Times New Roman" w:hint="default"/>
        <w:b/>
        <w:bCs/>
        <w:i w:val="0"/>
        <w:iCs w:val="0"/>
        <w:smallCaps w:val="0"/>
        <w:strike w:val="0"/>
        <w:color w:val="000000"/>
        <w:spacing w:val="0"/>
        <w:w w:val="100"/>
        <w:position w:val="0"/>
        <w:sz w:val="25"/>
        <w:szCs w:val="25"/>
        <w:u w:val="none"/>
        <w:lang w:val="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336298C"/>
    <w:multiLevelType w:val="hybridMultilevel"/>
    <w:tmpl w:val="034E3396"/>
    <w:lvl w:ilvl="0" w:tplc="B0903BC2">
      <w:start w:val="3"/>
      <w:numFmt w:val="lowerLetter"/>
      <w:lvlText w:val="%1."/>
      <w:lvlJc w:val="left"/>
      <w:pPr>
        <w:ind w:left="720" w:hanging="360"/>
      </w:pPr>
      <w:rPr>
        <w:rFonts w:eastAsia="Arial Unicode MS" w:cs="Arial Unicode MS" w:hint="default"/>
        <w:color w:val="000000"/>
        <w:sz w:val="24"/>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13CC3D67"/>
    <w:multiLevelType w:val="multilevel"/>
    <w:tmpl w:val="57D86F68"/>
    <w:lvl w:ilvl="0">
      <w:start w:val="12"/>
      <w:numFmt w:val="decimal"/>
      <w:lvlText w:val="%1."/>
      <w:lvlJc w:val="left"/>
      <w:rPr>
        <w:rFonts w:ascii="Times New Roman" w:eastAsia="Arial" w:hAnsi="Times New Roman" w:cs="Times New Roman" w:hint="default"/>
        <w:b/>
        <w:bCs/>
        <w:i w:val="0"/>
        <w:iCs w:val="0"/>
        <w:smallCaps w:val="0"/>
        <w:strike w:val="0"/>
        <w:color w:val="000000"/>
        <w:spacing w:val="0"/>
        <w:w w:val="100"/>
        <w:position w:val="0"/>
        <w:sz w:val="25"/>
        <w:szCs w:val="25"/>
        <w:u w:val="none"/>
        <w:lang w:val="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52E36B6"/>
    <w:multiLevelType w:val="hybridMultilevel"/>
    <w:tmpl w:val="086A338E"/>
    <w:lvl w:ilvl="0" w:tplc="30B04572">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B1854B8">
      <w:start w:val="1"/>
      <w:numFmt w:val="lowerLetter"/>
      <w:lvlRestart w:val="0"/>
      <w:lvlText w:val="%2)"/>
      <w:lvlJc w:val="left"/>
      <w:pPr>
        <w:ind w:left="731"/>
      </w:pPr>
      <w:rPr>
        <w:rFonts w:ascii="Book Antiqua" w:eastAsia="Times New Roman" w:hAnsi="Book Antiqua" w:cs="Times New Roman" w:hint="default"/>
        <w:b w:val="0"/>
        <w:i w:val="0"/>
        <w:strike w:val="0"/>
        <w:dstrike w:val="0"/>
        <w:color w:val="000000"/>
        <w:sz w:val="22"/>
        <w:szCs w:val="22"/>
        <w:u w:val="none" w:color="000000"/>
        <w:bdr w:val="none" w:sz="0" w:space="0" w:color="auto"/>
        <w:shd w:val="clear" w:color="auto" w:fill="auto"/>
        <w:vertAlign w:val="baseline"/>
      </w:rPr>
    </w:lvl>
    <w:lvl w:ilvl="2" w:tplc="86C4AE52">
      <w:start w:val="1"/>
      <w:numFmt w:val="lowerRoman"/>
      <w:lvlText w:val="%3"/>
      <w:lvlJc w:val="left"/>
      <w:pPr>
        <w:ind w:left="144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2FEC5E4">
      <w:start w:val="1"/>
      <w:numFmt w:val="decimal"/>
      <w:lvlText w:val="%4"/>
      <w:lvlJc w:val="left"/>
      <w:pPr>
        <w:ind w:left="21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AE4BDDC">
      <w:start w:val="1"/>
      <w:numFmt w:val="lowerLetter"/>
      <w:lvlText w:val="%5"/>
      <w:lvlJc w:val="left"/>
      <w:pPr>
        <w:ind w:left="288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5882298">
      <w:start w:val="1"/>
      <w:numFmt w:val="lowerRoman"/>
      <w:lvlText w:val="%6"/>
      <w:lvlJc w:val="left"/>
      <w:pPr>
        <w:ind w:left="360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D78B9CC">
      <w:start w:val="1"/>
      <w:numFmt w:val="decimal"/>
      <w:lvlText w:val="%7"/>
      <w:lvlJc w:val="left"/>
      <w:pPr>
        <w:ind w:left="432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D426718">
      <w:start w:val="1"/>
      <w:numFmt w:val="lowerLetter"/>
      <w:lvlText w:val="%8"/>
      <w:lvlJc w:val="left"/>
      <w:pPr>
        <w:ind w:left="504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0E6C042">
      <w:start w:val="1"/>
      <w:numFmt w:val="lowerRoman"/>
      <w:lvlText w:val="%9"/>
      <w:lvlJc w:val="left"/>
      <w:pPr>
        <w:ind w:left="57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15A055BE"/>
    <w:multiLevelType w:val="hybridMultilevel"/>
    <w:tmpl w:val="9E0CBF74"/>
    <w:lvl w:ilvl="0" w:tplc="040E000F">
      <w:start w:val="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20405F0B"/>
    <w:multiLevelType w:val="multilevel"/>
    <w:tmpl w:val="CD2A642E"/>
    <w:lvl w:ilvl="0">
      <w:start w:val="1"/>
      <w:numFmt w:val="lowerLetter"/>
      <w:lvlText w:val="%1)"/>
      <w:lvlJc w:val="left"/>
      <w:rPr>
        <w:b w:val="0"/>
        <w:bCs w:val="0"/>
        <w:i w:val="0"/>
        <w:iCs w:val="0"/>
        <w:smallCaps w:val="0"/>
        <w:strike w:val="0"/>
        <w:color w:val="000000"/>
        <w:spacing w:val="0"/>
        <w:w w:val="100"/>
        <w:position w:val="0"/>
        <w:sz w:val="22"/>
        <w:szCs w:val="22"/>
        <w:u w:val="none"/>
        <w:lang w:val="hu"/>
      </w:rPr>
    </w:lvl>
    <w:lvl w:ilvl="1">
      <w:start w:val="11"/>
      <w:numFmt w:val="decimal"/>
      <w:lvlText w:val="%2."/>
      <w:lvlJc w:val="left"/>
      <w:rPr>
        <w:rFonts w:ascii="Times New Roman" w:eastAsia="Arial" w:hAnsi="Times New Roman" w:cs="Times New Roman" w:hint="default"/>
        <w:b/>
        <w:bCs w:val="0"/>
        <w:i w:val="0"/>
        <w:iCs w:val="0"/>
        <w:smallCaps w:val="0"/>
        <w:strike w:val="0"/>
        <w:color w:val="000000"/>
        <w:spacing w:val="0"/>
        <w:w w:val="100"/>
        <w:position w:val="0"/>
        <w:sz w:val="25"/>
        <w:szCs w:val="25"/>
        <w:u w:val="none"/>
        <w:lang w:val="h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0DB1FA8"/>
    <w:multiLevelType w:val="multilevel"/>
    <w:tmpl w:val="F19EB9B4"/>
    <w:lvl w:ilvl="0">
      <w:start w:val="3"/>
      <w:numFmt w:val="decimal"/>
      <w:lvlText w:val="91.%1"/>
      <w:lvlJc w:val="left"/>
      <w:rPr>
        <w:rFonts w:ascii="Times New Roman" w:eastAsia="Arial" w:hAnsi="Times New Roman" w:cs="Times New Roman" w:hint="default"/>
        <w:b/>
        <w:bCs/>
        <w:i w:val="0"/>
        <w:iCs w:val="0"/>
        <w:smallCaps w:val="0"/>
        <w:strike w:val="0"/>
        <w:color w:val="000000"/>
        <w:spacing w:val="0"/>
        <w:w w:val="100"/>
        <w:position w:val="0"/>
        <w:sz w:val="25"/>
        <w:szCs w:val="25"/>
        <w:u w:val="none"/>
        <w:lang w:val="hu"/>
      </w:rPr>
    </w:lvl>
    <w:lvl w:ilvl="1">
      <w:start w:val="3"/>
      <w:numFmt w:val="decimal"/>
      <w:lvlText w:val="%2."/>
      <w:lvlJc w:val="left"/>
      <w:rPr>
        <w:rFonts w:ascii="Times New Roman" w:eastAsia="Arial" w:hAnsi="Times New Roman" w:cs="Times New Roman" w:hint="default"/>
        <w:b/>
        <w:bCs/>
        <w:i w:val="0"/>
        <w:iCs w:val="0"/>
        <w:smallCaps w:val="0"/>
        <w:strike w:val="0"/>
        <w:color w:val="auto"/>
        <w:spacing w:val="0"/>
        <w:w w:val="100"/>
        <w:position w:val="0"/>
        <w:sz w:val="25"/>
        <w:szCs w:val="25"/>
        <w:u w:val="none"/>
        <w:lang w:val="hu"/>
      </w:rPr>
    </w:lvl>
    <w:lvl w:ilvl="2">
      <w:start w:val="5"/>
      <w:numFmt w:val="decimal"/>
      <w:lvlText w:val="%3."/>
      <w:lvlJc w:val="left"/>
      <w:rPr>
        <w:rFonts w:ascii="Times New Roman" w:eastAsia="Arial" w:hAnsi="Times New Roman" w:cs="Times New Roman" w:hint="default"/>
        <w:b/>
        <w:bCs/>
        <w:i w:val="0"/>
        <w:iCs w:val="0"/>
        <w:smallCaps w:val="0"/>
        <w:strike w:val="0"/>
        <w:color w:val="000000"/>
        <w:spacing w:val="0"/>
        <w:w w:val="100"/>
        <w:position w:val="0"/>
        <w:sz w:val="25"/>
        <w:szCs w:val="25"/>
        <w:u w:val="none"/>
        <w:lang w:val="hu"/>
      </w:rPr>
    </w:lvl>
    <w:lvl w:ilvl="3">
      <w:start w:val="8"/>
      <w:numFmt w:val="decimal"/>
      <w:lvlText w:val="%4."/>
      <w:lvlJc w:val="left"/>
      <w:rPr>
        <w:rFonts w:ascii="Arial" w:eastAsia="Arial" w:hAnsi="Arial" w:cs="Arial"/>
        <w:b/>
        <w:bCs/>
        <w:i w:val="0"/>
        <w:iCs w:val="0"/>
        <w:smallCaps w:val="0"/>
        <w:strike w:val="0"/>
        <w:color w:val="000000"/>
        <w:spacing w:val="0"/>
        <w:w w:val="100"/>
        <w:position w:val="0"/>
        <w:sz w:val="25"/>
        <w:szCs w:val="25"/>
        <w:u w:val="none"/>
        <w:lang w:val="hu"/>
      </w:rPr>
    </w:lvl>
    <w:lvl w:ilvl="4">
      <w:start w:val="1"/>
      <w:numFmt w:val="lowerLetter"/>
      <w:lvlText w:val="%5."/>
      <w:lvlJc w:val="left"/>
      <w:rPr>
        <w:rFonts w:ascii="Arial" w:eastAsia="Arial" w:hAnsi="Arial" w:cs="Arial"/>
        <w:b w:val="0"/>
        <w:bCs w:val="0"/>
        <w:i w:val="0"/>
        <w:iCs w:val="0"/>
        <w:smallCaps w:val="0"/>
        <w:strike w:val="0"/>
        <w:color w:val="000000"/>
        <w:spacing w:val="0"/>
        <w:w w:val="100"/>
        <w:position w:val="0"/>
        <w:sz w:val="25"/>
        <w:szCs w:val="25"/>
        <w:u w:val="none"/>
        <w:lang w:val="hu"/>
      </w:rPr>
    </w:lvl>
    <w:lvl w:ilvl="5">
      <w:start w:val="1"/>
      <w:numFmt w:val="lowerLetter"/>
      <w:lvlText w:val="%6."/>
      <w:lvlJc w:val="left"/>
      <w:rPr>
        <w:rFonts w:ascii="Times New Roman" w:eastAsia="Arial" w:hAnsi="Times New Roman" w:cs="Times New Roman" w:hint="default"/>
        <w:b w:val="0"/>
        <w:bCs w:val="0"/>
        <w:i w:val="0"/>
        <w:iCs w:val="0"/>
        <w:smallCaps w:val="0"/>
        <w:strike w:val="0"/>
        <w:color w:val="000000"/>
        <w:spacing w:val="0"/>
        <w:w w:val="100"/>
        <w:position w:val="0"/>
        <w:sz w:val="25"/>
        <w:szCs w:val="25"/>
        <w:u w:val="none"/>
        <w:lang w:val="hu"/>
      </w:rPr>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5107E90"/>
    <w:multiLevelType w:val="multilevel"/>
    <w:tmpl w:val="8E0ABEC4"/>
    <w:lvl w:ilvl="0">
      <w:start w:val="85"/>
      <w:numFmt w:val="decimal"/>
      <w:lvlText w:val="%1"/>
      <w:lvlJc w:val="left"/>
      <w:pPr>
        <w:ind w:left="588" w:hanging="588"/>
      </w:pPr>
      <w:rPr>
        <w:rFonts w:hint="default"/>
      </w:rPr>
    </w:lvl>
    <w:lvl w:ilvl="1">
      <w:start w:val="51"/>
      <w:numFmt w:val="decimal"/>
      <w:lvlText w:val="%1.%2"/>
      <w:lvlJc w:val="left"/>
      <w:pPr>
        <w:ind w:left="588" w:hanging="58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6680E5E"/>
    <w:multiLevelType w:val="multilevel"/>
    <w:tmpl w:val="8DDCA5A8"/>
    <w:lvl w:ilvl="0">
      <w:start w:val="16"/>
      <w:numFmt w:val="decimal"/>
      <w:lvlText w:val="%1."/>
      <w:lvlJc w:val="left"/>
      <w:rPr>
        <w:rFonts w:ascii="Times New Roman" w:eastAsia="Arial" w:hAnsi="Times New Roman" w:cs="Times New Roman" w:hint="default"/>
        <w:b/>
        <w:bCs/>
        <w:i w:val="0"/>
        <w:iCs w:val="0"/>
        <w:smallCaps w:val="0"/>
        <w:strike w:val="0"/>
        <w:color w:val="000000"/>
        <w:spacing w:val="0"/>
        <w:w w:val="100"/>
        <w:position w:val="0"/>
        <w:sz w:val="25"/>
        <w:szCs w:val="25"/>
        <w:u w:val="none"/>
        <w:lang w:val="hu"/>
      </w:rPr>
    </w:lvl>
    <w:lvl w:ilvl="1">
      <w:start w:val="1"/>
      <w:numFmt w:val="upperLetter"/>
      <w:lvlText w:val="%2."/>
      <w:lvlJc w:val="left"/>
      <w:rPr>
        <w:rFonts w:ascii="Times New Roman" w:eastAsia="Arial" w:hAnsi="Times New Roman" w:cs="Times New Roman" w:hint="default"/>
        <w:b/>
        <w:bCs/>
        <w:i w:val="0"/>
        <w:iCs w:val="0"/>
        <w:smallCaps w:val="0"/>
        <w:strike w:val="0"/>
        <w:color w:val="000000"/>
        <w:spacing w:val="0"/>
        <w:w w:val="100"/>
        <w:position w:val="0"/>
        <w:sz w:val="25"/>
        <w:szCs w:val="25"/>
        <w:u w:val="none"/>
        <w:lang w:val="h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6710349"/>
    <w:multiLevelType w:val="multilevel"/>
    <w:tmpl w:val="8ABE3424"/>
    <w:lvl w:ilvl="0">
      <w:start w:val="11"/>
      <w:numFmt w:val="decimal"/>
      <w:lvlText w:val="58.%1"/>
      <w:lvlJc w:val="left"/>
      <w:rPr>
        <w:rFonts w:ascii="Times New Roman" w:eastAsia="Arial" w:hAnsi="Times New Roman" w:cs="Times New Roman" w:hint="default"/>
        <w:b w:val="0"/>
        <w:bCs/>
        <w:i w:val="0"/>
        <w:iCs w:val="0"/>
        <w:smallCaps w:val="0"/>
        <w:strike w:val="0"/>
        <w:color w:val="000000"/>
        <w:spacing w:val="0"/>
        <w:w w:val="100"/>
        <w:position w:val="0"/>
        <w:sz w:val="25"/>
        <w:szCs w:val="25"/>
        <w:u w:val="none"/>
        <w:lang w:val="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EAD5B0F"/>
    <w:multiLevelType w:val="hybridMultilevel"/>
    <w:tmpl w:val="0DD021A8"/>
    <w:lvl w:ilvl="0" w:tplc="040E0017">
      <w:start w:val="3"/>
      <w:numFmt w:val="lowerLetter"/>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8" w15:restartNumberingAfterBreak="0">
    <w:nsid w:val="2EF64D1A"/>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F546DC8"/>
    <w:multiLevelType w:val="multilevel"/>
    <w:tmpl w:val="C0283D82"/>
    <w:lvl w:ilvl="0">
      <w:start w:val="1"/>
      <w:numFmt w:val="lowerLetter"/>
      <w:lvlText w:val="%1)"/>
      <w:lvlJc w:val="left"/>
      <w:rPr>
        <w:b w:val="0"/>
        <w:bCs w:val="0"/>
        <w:i w:val="0"/>
        <w:iCs w:val="0"/>
        <w:smallCaps w:val="0"/>
        <w:strike w:val="0"/>
        <w:color w:val="000000"/>
        <w:spacing w:val="0"/>
        <w:w w:val="100"/>
        <w:position w:val="0"/>
        <w:sz w:val="25"/>
        <w:szCs w:val="25"/>
        <w:u w:val="none"/>
        <w:lang w:val="hu"/>
      </w:rPr>
    </w:lvl>
    <w:lvl w:ilvl="1">
      <w:start w:val="11"/>
      <w:numFmt w:val="decimal"/>
      <w:lvlText w:val="%2."/>
      <w:lvlJc w:val="left"/>
      <w:rPr>
        <w:rFonts w:ascii="Times New Roman" w:eastAsia="Arial" w:hAnsi="Times New Roman" w:cs="Times New Roman" w:hint="default"/>
        <w:b/>
        <w:bCs w:val="0"/>
        <w:i w:val="0"/>
        <w:iCs w:val="0"/>
        <w:smallCaps w:val="0"/>
        <w:strike w:val="0"/>
        <w:color w:val="000000"/>
        <w:spacing w:val="0"/>
        <w:w w:val="100"/>
        <w:position w:val="0"/>
        <w:sz w:val="25"/>
        <w:szCs w:val="25"/>
        <w:u w:val="none"/>
        <w:lang w:val="hu"/>
      </w:rPr>
    </w:lvl>
    <w:lvl w:ilvl="2">
      <w:start w:val="1"/>
      <w:numFmt w:val="lowerLetter"/>
      <w:lvlText w:val="%3)"/>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2F8F4243"/>
    <w:multiLevelType w:val="multilevel"/>
    <w:tmpl w:val="AFEA48DC"/>
    <w:lvl w:ilvl="0">
      <w:start w:val="6"/>
      <w:numFmt w:val="decimal"/>
      <w:lvlText w:val="%1."/>
      <w:lvlJc w:val="left"/>
      <w:pPr>
        <w:ind w:left="380" w:hanging="380"/>
      </w:pPr>
      <w:rPr>
        <w:rFonts w:hint="default"/>
        <w:color w:val="auto"/>
      </w:rPr>
    </w:lvl>
    <w:lvl w:ilvl="1">
      <w:start w:val="1"/>
      <w:numFmt w:val="lowerLetter"/>
      <w:lvlText w:val="%2)"/>
      <w:lvlJc w:val="left"/>
      <w:pPr>
        <w:ind w:left="2564" w:hanging="720"/>
      </w:pPr>
      <w:rPr>
        <w:rFonts w:hint="default"/>
        <w:b w:val="0"/>
        <w:bCs w:val="0"/>
      </w:rPr>
    </w:lvl>
    <w:lvl w:ilvl="2">
      <w:start w:val="1"/>
      <w:numFmt w:val="lowerLetter"/>
      <w:lvlText w:val="%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F9F3292"/>
    <w:multiLevelType w:val="hybridMultilevel"/>
    <w:tmpl w:val="EF9CE36E"/>
    <w:lvl w:ilvl="0" w:tplc="040E000F">
      <w:start w:val="1"/>
      <w:numFmt w:val="decimal"/>
      <w:lvlText w:val="%1."/>
      <w:lvlJc w:val="left"/>
      <w:pPr>
        <w:ind w:left="644" w:hanging="36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22" w15:restartNumberingAfterBreak="0">
    <w:nsid w:val="2FAE511B"/>
    <w:multiLevelType w:val="hybridMultilevel"/>
    <w:tmpl w:val="D6DA1E12"/>
    <w:lvl w:ilvl="0" w:tplc="E1D2B5E0">
      <w:start w:val="1"/>
      <w:numFmt w:val="decimal"/>
      <w:lvlText w:val="%1."/>
      <w:lvlJc w:val="left"/>
      <w:pPr>
        <w:ind w:left="720" w:hanging="360"/>
      </w:pPr>
      <w:rPr>
        <w:rFonts w:hint="default"/>
        <w:b/>
        <w:bCs/>
      </w:rPr>
    </w:lvl>
    <w:lvl w:ilvl="1" w:tplc="040E000F">
      <w:start w:val="1"/>
      <w:numFmt w:val="decimal"/>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32010961"/>
    <w:multiLevelType w:val="hybridMultilevel"/>
    <w:tmpl w:val="7D06B214"/>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37F32A75"/>
    <w:multiLevelType w:val="multilevel"/>
    <w:tmpl w:val="2C62336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5" w15:restartNumberingAfterBreak="0">
    <w:nsid w:val="3B3D4986"/>
    <w:multiLevelType w:val="hybridMultilevel"/>
    <w:tmpl w:val="B750F736"/>
    <w:lvl w:ilvl="0" w:tplc="4B406A00">
      <w:start w:val="6"/>
      <w:numFmt w:val="bullet"/>
      <w:lvlText w:val="-"/>
      <w:lvlJc w:val="left"/>
      <w:pPr>
        <w:ind w:left="898" w:hanging="360"/>
      </w:pPr>
      <w:rPr>
        <w:rFonts w:ascii="Times New Roman" w:eastAsia="Times New Roman" w:hAnsi="Times New Roman" w:cs="Times New Roman" w:hint="default"/>
      </w:rPr>
    </w:lvl>
    <w:lvl w:ilvl="1" w:tplc="040E0003" w:tentative="1">
      <w:start w:val="1"/>
      <w:numFmt w:val="bullet"/>
      <w:lvlText w:val="o"/>
      <w:lvlJc w:val="left"/>
      <w:pPr>
        <w:ind w:left="1618" w:hanging="360"/>
      </w:pPr>
      <w:rPr>
        <w:rFonts w:ascii="Courier New" w:hAnsi="Courier New" w:cs="Courier New" w:hint="default"/>
      </w:rPr>
    </w:lvl>
    <w:lvl w:ilvl="2" w:tplc="040E0005" w:tentative="1">
      <w:start w:val="1"/>
      <w:numFmt w:val="bullet"/>
      <w:lvlText w:val=""/>
      <w:lvlJc w:val="left"/>
      <w:pPr>
        <w:ind w:left="2338" w:hanging="360"/>
      </w:pPr>
      <w:rPr>
        <w:rFonts w:ascii="Wingdings" w:hAnsi="Wingdings" w:hint="default"/>
      </w:rPr>
    </w:lvl>
    <w:lvl w:ilvl="3" w:tplc="040E0001" w:tentative="1">
      <w:start w:val="1"/>
      <w:numFmt w:val="bullet"/>
      <w:lvlText w:val=""/>
      <w:lvlJc w:val="left"/>
      <w:pPr>
        <w:ind w:left="3058" w:hanging="360"/>
      </w:pPr>
      <w:rPr>
        <w:rFonts w:ascii="Symbol" w:hAnsi="Symbol" w:hint="default"/>
      </w:rPr>
    </w:lvl>
    <w:lvl w:ilvl="4" w:tplc="040E0003" w:tentative="1">
      <w:start w:val="1"/>
      <w:numFmt w:val="bullet"/>
      <w:lvlText w:val="o"/>
      <w:lvlJc w:val="left"/>
      <w:pPr>
        <w:ind w:left="3778" w:hanging="360"/>
      </w:pPr>
      <w:rPr>
        <w:rFonts w:ascii="Courier New" w:hAnsi="Courier New" w:cs="Courier New" w:hint="default"/>
      </w:rPr>
    </w:lvl>
    <w:lvl w:ilvl="5" w:tplc="040E0005" w:tentative="1">
      <w:start w:val="1"/>
      <w:numFmt w:val="bullet"/>
      <w:lvlText w:val=""/>
      <w:lvlJc w:val="left"/>
      <w:pPr>
        <w:ind w:left="4498" w:hanging="360"/>
      </w:pPr>
      <w:rPr>
        <w:rFonts w:ascii="Wingdings" w:hAnsi="Wingdings" w:hint="default"/>
      </w:rPr>
    </w:lvl>
    <w:lvl w:ilvl="6" w:tplc="040E0001" w:tentative="1">
      <w:start w:val="1"/>
      <w:numFmt w:val="bullet"/>
      <w:lvlText w:val=""/>
      <w:lvlJc w:val="left"/>
      <w:pPr>
        <w:ind w:left="5218" w:hanging="360"/>
      </w:pPr>
      <w:rPr>
        <w:rFonts w:ascii="Symbol" w:hAnsi="Symbol" w:hint="default"/>
      </w:rPr>
    </w:lvl>
    <w:lvl w:ilvl="7" w:tplc="040E0003" w:tentative="1">
      <w:start w:val="1"/>
      <w:numFmt w:val="bullet"/>
      <w:lvlText w:val="o"/>
      <w:lvlJc w:val="left"/>
      <w:pPr>
        <w:ind w:left="5938" w:hanging="360"/>
      </w:pPr>
      <w:rPr>
        <w:rFonts w:ascii="Courier New" w:hAnsi="Courier New" w:cs="Courier New" w:hint="default"/>
      </w:rPr>
    </w:lvl>
    <w:lvl w:ilvl="8" w:tplc="040E0005" w:tentative="1">
      <w:start w:val="1"/>
      <w:numFmt w:val="bullet"/>
      <w:lvlText w:val=""/>
      <w:lvlJc w:val="left"/>
      <w:pPr>
        <w:ind w:left="6658" w:hanging="360"/>
      </w:pPr>
      <w:rPr>
        <w:rFonts w:ascii="Wingdings" w:hAnsi="Wingdings" w:hint="default"/>
      </w:rPr>
    </w:lvl>
  </w:abstractNum>
  <w:abstractNum w:abstractNumId="26" w15:restartNumberingAfterBreak="0">
    <w:nsid w:val="3D593A1A"/>
    <w:multiLevelType w:val="multilevel"/>
    <w:tmpl w:val="23E0B95C"/>
    <w:lvl w:ilvl="0">
      <w:start w:val="19"/>
      <w:numFmt w:val="decimal"/>
      <w:lvlText w:val="47.%1"/>
      <w:lvlJc w:val="left"/>
      <w:rPr>
        <w:rFonts w:ascii="Times New Roman" w:eastAsia="Arial" w:hAnsi="Times New Roman" w:cs="Times New Roman" w:hint="default"/>
        <w:b w:val="0"/>
        <w:bCs/>
        <w:i w:val="0"/>
        <w:iCs w:val="0"/>
        <w:smallCaps w:val="0"/>
        <w:strike w:val="0"/>
        <w:color w:val="000000"/>
        <w:spacing w:val="0"/>
        <w:w w:val="100"/>
        <w:position w:val="0"/>
        <w:sz w:val="25"/>
        <w:szCs w:val="25"/>
        <w:u w:val="none"/>
        <w:lang w:val="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5227DEE"/>
    <w:multiLevelType w:val="hybridMultilevel"/>
    <w:tmpl w:val="D45C55A0"/>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45842820"/>
    <w:multiLevelType w:val="hybridMultilevel"/>
    <w:tmpl w:val="3D3C74EA"/>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4B17633C"/>
    <w:multiLevelType w:val="multilevel"/>
    <w:tmpl w:val="B4D84626"/>
    <w:lvl w:ilvl="0">
      <w:start w:val="10"/>
      <w:numFmt w:val="decimal"/>
      <w:lvlText w:val="56.%1"/>
      <w:lvlJc w:val="left"/>
      <w:rPr>
        <w:rFonts w:ascii="Times New Roman" w:eastAsia="Arial" w:hAnsi="Times New Roman" w:cs="Times New Roman" w:hint="default"/>
        <w:b w:val="0"/>
        <w:bCs/>
        <w:i w:val="0"/>
        <w:iCs w:val="0"/>
        <w:smallCaps w:val="0"/>
        <w:strike w:val="0"/>
        <w:color w:val="000000"/>
        <w:spacing w:val="0"/>
        <w:w w:val="100"/>
        <w:position w:val="0"/>
        <w:sz w:val="25"/>
        <w:szCs w:val="25"/>
        <w:u w:val="none"/>
        <w:lang w:val="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4C052342"/>
    <w:multiLevelType w:val="multilevel"/>
    <w:tmpl w:val="EA184044"/>
    <w:lvl w:ilvl="0">
      <w:start w:val="11"/>
      <w:numFmt w:val="decimal"/>
      <w:lvlText w:val="73.%1"/>
      <w:lvlJc w:val="left"/>
      <w:rPr>
        <w:rFonts w:ascii="Times New Roman" w:eastAsia="Arial" w:hAnsi="Times New Roman" w:cs="Times New Roman" w:hint="default"/>
        <w:b w:val="0"/>
        <w:bCs/>
        <w:i w:val="0"/>
        <w:iCs w:val="0"/>
        <w:smallCaps w:val="0"/>
        <w:strike w:val="0"/>
        <w:color w:val="000000"/>
        <w:spacing w:val="0"/>
        <w:w w:val="100"/>
        <w:position w:val="0"/>
        <w:sz w:val="25"/>
        <w:szCs w:val="25"/>
        <w:u w:val="none"/>
        <w:lang w:val="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4C4A79B1"/>
    <w:multiLevelType w:val="hybridMultilevel"/>
    <w:tmpl w:val="5C3286AC"/>
    <w:lvl w:ilvl="0" w:tplc="86F4D552">
      <w:start w:val="1"/>
      <w:numFmt w:val="lowerLetter"/>
      <w:lvlText w:val="%1)"/>
      <w:lvlJc w:val="left"/>
      <w:pPr>
        <w:ind w:left="1494" w:hanging="360"/>
      </w:pPr>
      <w:rPr>
        <w:rFonts w:hint="default"/>
      </w:rPr>
    </w:lvl>
    <w:lvl w:ilvl="1" w:tplc="040E0019" w:tentative="1">
      <w:start w:val="1"/>
      <w:numFmt w:val="lowerLetter"/>
      <w:lvlText w:val="%2."/>
      <w:lvlJc w:val="left"/>
      <w:pPr>
        <w:ind w:left="2214" w:hanging="360"/>
      </w:pPr>
    </w:lvl>
    <w:lvl w:ilvl="2" w:tplc="040E001B" w:tentative="1">
      <w:start w:val="1"/>
      <w:numFmt w:val="lowerRoman"/>
      <w:lvlText w:val="%3."/>
      <w:lvlJc w:val="right"/>
      <w:pPr>
        <w:ind w:left="2934" w:hanging="180"/>
      </w:pPr>
    </w:lvl>
    <w:lvl w:ilvl="3" w:tplc="040E000F" w:tentative="1">
      <w:start w:val="1"/>
      <w:numFmt w:val="decimal"/>
      <w:lvlText w:val="%4."/>
      <w:lvlJc w:val="left"/>
      <w:pPr>
        <w:ind w:left="3654" w:hanging="360"/>
      </w:pPr>
    </w:lvl>
    <w:lvl w:ilvl="4" w:tplc="040E0019" w:tentative="1">
      <w:start w:val="1"/>
      <w:numFmt w:val="lowerLetter"/>
      <w:lvlText w:val="%5."/>
      <w:lvlJc w:val="left"/>
      <w:pPr>
        <w:ind w:left="4374" w:hanging="360"/>
      </w:pPr>
    </w:lvl>
    <w:lvl w:ilvl="5" w:tplc="040E001B" w:tentative="1">
      <w:start w:val="1"/>
      <w:numFmt w:val="lowerRoman"/>
      <w:lvlText w:val="%6."/>
      <w:lvlJc w:val="right"/>
      <w:pPr>
        <w:ind w:left="5094" w:hanging="180"/>
      </w:pPr>
    </w:lvl>
    <w:lvl w:ilvl="6" w:tplc="040E000F" w:tentative="1">
      <w:start w:val="1"/>
      <w:numFmt w:val="decimal"/>
      <w:lvlText w:val="%7."/>
      <w:lvlJc w:val="left"/>
      <w:pPr>
        <w:ind w:left="5814" w:hanging="360"/>
      </w:pPr>
    </w:lvl>
    <w:lvl w:ilvl="7" w:tplc="040E0019" w:tentative="1">
      <w:start w:val="1"/>
      <w:numFmt w:val="lowerLetter"/>
      <w:lvlText w:val="%8."/>
      <w:lvlJc w:val="left"/>
      <w:pPr>
        <w:ind w:left="6534" w:hanging="360"/>
      </w:pPr>
    </w:lvl>
    <w:lvl w:ilvl="8" w:tplc="040E001B" w:tentative="1">
      <w:start w:val="1"/>
      <w:numFmt w:val="lowerRoman"/>
      <w:lvlText w:val="%9."/>
      <w:lvlJc w:val="right"/>
      <w:pPr>
        <w:ind w:left="7254" w:hanging="180"/>
      </w:pPr>
    </w:lvl>
  </w:abstractNum>
  <w:abstractNum w:abstractNumId="32" w15:restartNumberingAfterBreak="0">
    <w:nsid w:val="55707F62"/>
    <w:multiLevelType w:val="multilevel"/>
    <w:tmpl w:val="B4EEAF46"/>
    <w:lvl w:ilvl="0">
      <w:start w:val="76"/>
      <w:numFmt w:val="decimal"/>
      <w:lvlText w:val="47.%1"/>
      <w:lvlJc w:val="left"/>
      <w:rPr>
        <w:rFonts w:ascii="Times New Roman" w:eastAsia="Arial" w:hAnsi="Times New Roman" w:cs="Times New Roman" w:hint="default"/>
        <w:b w:val="0"/>
        <w:bCs/>
        <w:i w:val="0"/>
        <w:iCs w:val="0"/>
        <w:smallCaps w:val="0"/>
        <w:strike w:val="0"/>
        <w:color w:val="000000"/>
        <w:spacing w:val="0"/>
        <w:w w:val="100"/>
        <w:position w:val="0"/>
        <w:sz w:val="25"/>
        <w:szCs w:val="25"/>
        <w:u w:val="none"/>
        <w:lang w:val="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567A5F77"/>
    <w:multiLevelType w:val="hybridMultilevel"/>
    <w:tmpl w:val="39FAA492"/>
    <w:lvl w:ilvl="0" w:tplc="040E0017">
      <w:start w:val="3"/>
      <w:numFmt w:val="lowerLetter"/>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4" w15:restartNumberingAfterBreak="0">
    <w:nsid w:val="5BDA00C8"/>
    <w:multiLevelType w:val="multilevel"/>
    <w:tmpl w:val="952E6B80"/>
    <w:lvl w:ilvl="0">
      <w:start w:val="6"/>
      <w:numFmt w:val="decimal"/>
      <w:lvlText w:val="%1."/>
      <w:lvlJc w:val="left"/>
      <w:pPr>
        <w:ind w:left="380" w:hanging="380"/>
      </w:pPr>
      <w:rPr>
        <w:rFonts w:hint="default"/>
        <w:b/>
        <w:bCs/>
        <w:color w:val="auto"/>
      </w:rPr>
    </w:lvl>
    <w:lvl w:ilvl="1">
      <w:start w:val="1"/>
      <w:numFmt w:val="decimal"/>
      <w:lvlText w:val="%1.%2."/>
      <w:lvlJc w:val="left"/>
      <w:pPr>
        <w:ind w:left="1146" w:hanging="720"/>
      </w:pPr>
      <w:rPr>
        <w:rFonts w:hint="default"/>
        <w:b w:val="0"/>
        <w:bCs w:val="0"/>
      </w:rPr>
    </w:lvl>
    <w:lvl w:ilvl="2">
      <w:start w:val="1"/>
      <w:numFmt w:val="lowerLetter"/>
      <w:lvlText w:val="%3)"/>
      <w:lvlJc w:val="left"/>
      <w:pPr>
        <w:ind w:left="720" w:hanging="720"/>
      </w:pPr>
      <w:rPr>
        <w:rFonts w:hint="default"/>
      </w:rPr>
    </w:lvl>
    <w:lvl w:ilvl="3">
      <w:start w:val="1"/>
      <w:numFmt w:val="lowerLetter"/>
      <w:lvlText w:val="%4)"/>
      <w:lvlJc w:val="left"/>
      <w:pPr>
        <w:ind w:left="786" w:hanging="360"/>
      </w:p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D2C1D51"/>
    <w:multiLevelType w:val="hybridMultilevel"/>
    <w:tmpl w:val="769A785E"/>
    <w:lvl w:ilvl="0" w:tplc="089450D6">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3A2F16E">
      <w:start w:val="4"/>
      <w:numFmt w:val="lowerLetter"/>
      <w:lvlRestart w:val="0"/>
      <w:lvlText w:val="%2)"/>
      <w:lvlJc w:val="left"/>
      <w:pPr>
        <w:ind w:left="742"/>
      </w:pPr>
      <w:rPr>
        <w:rFonts w:ascii="Book Antiqua" w:eastAsia="Times New Roman" w:hAnsi="Book Antiqua" w:cs="Times New Roman" w:hint="default"/>
        <w:b w:val="0"/>
        <w:i w:val="0"/>
        <w:strike w:val="0"/>
        <w:dstrike w:val="0"/>
        <w:color w:val="000000"/>
        <w:sz w:val="22"/>
        <w:szCs w:val="22"/>
        <w:u w:val="none" w:color="000000"/>
        <w:bdr w:val="none" w:sz="0" w:space="0" w:color="auto"/>
        <w:shd w:val="clear" w:color="auto" w:fill="auto"/>
        <w:vertAlign w:val="baseline"/>
      </w:rPr>
    </w:lvl>
    <w:lvl w:ilvl="2" w:tplc="0F4E8F90">
      <w:start w:val="1"/>
      <w:numFmt w:val="lowerRoman"/>
      <w:lvlText w:val="%3"/>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9205726">
      <w:start w:val="1"/>
      <w:numFmt w:val="decimal"/>
      <w:lvlText w:val="%4"/>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2A0A3C8">
      <w:start w:val="1"/>
      <w:numFmt w:val="lowerLetter"/>
      <w:lvlText w:val="%5"/>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8809628">
      <w:start w:val="1"/>
      <w:numFmt w:val="lowerRoman"/>
      <w:lvlText w:val="%6"/>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BFCB926">
      <w:start w:val="1"/>
      <w:numFmt w:val="decimal"/>
      <w:lvlText w:val="%7"/>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62C36FA">
      <w:start w:val="1"/>
      <w:numFmt w:val="lowerLetter"/>
      <w:lvlText w:val="%8"/>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920423A">
      <w:start w:val="1"/>
      <w:numFmt w:val="lowerRoman"/>
      <w:lvlText w:val="%9"/>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6" w15:restartNumberingAfterBreak="0">
    <w:nsid w:val="5EB76A66"/>
    <w:multiLevelType w:val="hybridMultilevel"/>
    <w:tmpl w:val="0DD4D4E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15:restartNumberingAfterBreak="0">
    <w:nsid w:val="5F4B1C58"/>
    <w:multiLevelType w:val="multilevel"/>
    <w:tmpl w:val="3EDA85A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8" w15:restartNumberingAfterBreak="0">
    <w:nsid w:val="6033582F"/>
    <w:multiLevelType w:val="hybridMultilevel"/>
    <w:tmpl w:val="9CCE309E"/>
    <w:lvl w:ilvl="0" w:tplc="7912313E">
      <w:start w:val="8391"/>
      <w:numFmt w:val="decimal"/>
      <w:lvlText w:val="%1"/>
      <w:lvlJc w:val="left"/>
      <w:pPr>
        <w:ind w:left="3440" w:hanging="480"/>
      </w:pPr>
      <w:rPr>
        <w:rFonts w:eastAsia="Calibri" w:hint="default"/>
        <w:sz w:val="24"/>
      </w:rPr>
    </w:lvl>
    <w:lvl w:ilvl="1" w:tplc="040E0019" w:tentative="1">
      <w:start w:val="1"/>
      <w:numFmt w:val="lowerLetter"/>
      <w:lvlText w:val="%2."/>
      <w:lvlJc w:val="left"/>
      <w:pPr>
        <w:ind w:left="4040" w:hanging="360"/>
      </w:pPr>
    </w:lvl>
    <w:lvl w:ilvl="2" w:tplc="040E001B" w:tentative="1">
      <w:start w:val="1"/>
      <w:numFmt w:val="lowerRoman"/>
      <w:lvlText w:val="%3."/>
      <w:lvlJc w:val="right"/>
      <w:pPr>
        <w:ind w:left="4760" w:hanging="180"/>
      </w:pPr>
    </w:lvl>
    <w:lvl w:ilvl="3" w:tplc="040E000F" w:tentative="1">
      <w:start w:val="1"/>
      <w:numFmt w:val="decimal"/>
      <w:lvlText w:val="%4."/>
      <w:lvlJc w:val="left"/>
      <w:pPr>
        <w:ind w:left="5480" w:hanging="360"/>
      </w:pPr>
    </w:lvl>
    <w:lvl w:ilvl="4" w:tplc="040E0019" w:tentative="1">
      <w:start w:val="1"/>
      <w:numFmt w:val="lowerLetter"/>
      <w:lvlText w:val="%5."/>
      <w:lvlJc w:val="left"/>
      <w:pPr>
        <w:ind w:left="6200" w:hanging="360"/>
      </w:pPr>
    </w:lvl>
    <w:lvl w:ilvl="5" w:tplc="040E001B" w:tentative="1">
      <w:start w:val="1"/>
      <w:numFmt w:val="lowerRoman"/>
      <w:lvlText w:val="%6."/>
      <w:lvlJc w:val="right"/>
      <w:pPr>
        <w:ind w:left="6920" w:hanging="180"/>
      </w:pPr>
    </w:lvl>
    <w:lvl w:ilvl="6" w:tplc="040E000F" w:tentative="1">
      <w:start w:val="1"/>
      <w:numFmt w:val="decimal"/>
      <w:lvlText w:val="%7."/>
      <w:lvlJc w:val="left"/>
      <w:pPr>
        <w:ind w:left="7640" w:hanging="360"/>
      </w:pPr>
    </w:lvl>
    <w:lvl w:ilvl="7" w:tplc="040E0019" w:tentative="1">
      <w:start w:val="1"/>
      <w:numFmt w:val="lowerLetter"/>
      <w:lvlText w:val="%8."/>
      <w:lvlJc w:val="left"/>
      <w:pPr>
        <w:ind w:left="8360" w:hanging="360"/>
      </w:pPr>
    </w:lvl>
    <w:lvl w:ilvl="8" w:tplc="040E001B" w:tentative="1">
      <w:start w:val="1"/>
      <w:numFmt w:val="lowerRoman"/>
      <w:lvlText w:val="%9."/>
      <w:lvlJc w:val="right"/>
      <w:pPr>
        <w:ind w:left="9080" w:hanging="180"/>
      </w:pPr>
    </w:lvl>
  </w:abstractNum>
  <w:abstractNum w:abstractNumId="39" w15:restartNumberingAfterBreak="0">
    <w:nsid w:val="60F5566D"/>
    <w:multiLevelType w:val="multilevel"/>
    <w:tmpl w:val="DE669154"/>
    <w:lvl w:ilvl="0">
      <w:start w:val="1"/>
      <w:numFmt w:val="lowerLetter"/>
      <w:lvlText w:val="%1)"/>
      <w:lvlJc w:val="left"/>
      <w:rPr>
        <w:b w:val="0"/>
        <w:bCs w:val="0"/>
        <w:i w:val="0"/>
        <w:iCs w:val="0"/>
        <w:smallCaps w:val="0"/>
        <w:strike w:val="0"/>
        <w:color w:val="000000"/>
        <w:spacing w:val="0"/>
        <w:w w:val="100"/>
        <w:position w:val="0"/>
        <w:sz w:val="22"/>
        <w:szCs w:val="22"/>
        <w:u w:val="none"/>
        <w:lang w:val="hu"/>
      </w:rPr>
    </w:lvl>
    <w:lvl w:ilvl="1">
      <w:start w:val="11"/>
      <w:numFmt w:val="decimal"/>
      <w:lvlText w:val="%2."/>
      <w:lvlJc w:val="left"/>
      <w:rPr>
        <w:rFonts w:ascii="Times New Roman" w:eastAsia="Arial" w:hAnsi="Times New Roman" w:cs="Times New Roman" w:hint="default"/>
        <w:b/>
        <w:bCs w:val="0"/>
        <w:i w:val="0"/>
        <w:iCs w:val="0"/>
        <w:smallCaps w:val="0"/>
        <w:strike w:val="0"/>
        <w:color w:val="000000"/>
        <w:spacing w:val="0"/>
        <w:w w:val="100"/>
        <w:position w:val="0"/>
        <w:sz w:val="25"/>
        <w:szCs w:val="25"/>
        <w:u w:val="none"/>
        <w:lang w:val="h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65ED0FD1"/>
    <w:multiLevelType w:val="hybridMultilevel"/>
    <w:tmpl w:val="9D88F7A6"/>
    <w:lvl w:ilvl="0" w:tplc="040E0017">
      <w:start w:val="4"/>
      <w:numFmt w:val="lowerLetter"/>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1" w15:restartNumberingAfterBreak="0">
    <w:nsid w:val="755C2A53"/>
    <w:multiLevelType w:val="multilevel"/>
    <w:tmpl w:val="D3E0C9FC"/>
    <w:lvl w:ilvl="0">
      <w:start w:val="11"/>
      <w:numFmt w:val="decimal"/>
      <w:lvlText w:val="59.%1"/>
      <w:lvlJc w:val="left"/>
      <w:rPr>
        <w:rFonts w:ascii="Times New Roman" w:eastAsia="Arial" w:hAnsi="Times New Roman" w:cs="Times New Roman" w:hint="default"/>
        <w:b w:val="0"/>
        <w:bCs/>
        <w:i w:val="0"/>
        <w:iCs w:val="0"/>
        <w:smallCaps w:val="0"/>
        <w:strike w:val="0"/>
        <w:color w:val="000000"/>
        <w:spacing w:val="0"/>
        <w:w w:val="100"/>
        <w:position w:val="0"/>
        <w:sz w:val="25"/>
        <w:szCs w:val="25"/>
        <w:u w:val="none"/>
        <w:lang w:val="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77110E8B"/>
    <w:multiLevelType w:val="hybridMultilevel"/>
    <w:tmpl w:val="D4347B24"/>
    <w:lvl w:ilvl="0" w:tplc="16B224FA">
      <w:start w:val="4"/>
      <w:numFmt w:val="lowerLetter"/>
      <w:lvlText w:val="%1)"/>
      <w:lvlJc w:val="left"/>
      <w:pPr>
        <w:tabs>
          <w:tab w:val="num" w:pos="720"/>
        </w:tabs>
        <w:ind w:left="720" w:hanging="360"/>
      </w:pPr>
      <w:rPr>
        <w:rFonts w:cs="Times New Roman" w:hint="default"/>
      </w:rPr>
    </w:lvl>
    <w:lvl w:ilvl="1" w:tplc="86C6D34C">
      <w:start w:val="1"/>
      <w:numFmt w:val="bullet"/>
      <w:lvlText w:val="-"/>
      <w:lvlJc w:val="left"/>
      <w:pPr>
        <w:tabs>
          <w:tab w:val="num" w:pos="2520"/>
        </w:tabs>
        <w:ind w:left="2520" w:hanging="360"/>
      </w:pPr>
      <w:rPr>
        <w:rFonts w:ascii="Times New Roman" w:hAnsi="Times New Roman" w:hint="default"/>
      </w:rPr>
    </w:lvl>
    <w:lvl w:ilvl="2" w:tplc="7AAA6CC4">
      <w:start w:val="1"/>
      <w:numFmt w:val="decimal"/>
      <w:lvlText w:val="%3."/>
      <w:lvlJc w:val="left"/>
      <w:pPr>
        <w:ind w:left="2340" w:hanging="360"/>
      </w:pPr>
      <w:rPr>
        <w:rFonts w:cs="Times New Roman" w:hint="default"/>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79D40CEC"/>
    <w:multiLevelType w:val="multilevel"/>
    <w:tmpl w:val="6B20344E"/>
    <w:lvl w:ilvl="0">
      <w:start w:val="20"/>
      <w:numFmt w:val="decimal"/>
      <w:lvlText w:val="59.%1"/>
      <w:lvlJc w:val="left"/>
      <w:rPr>
        <w:rFonts w:ascii="Times New Roman" w:eastAsia="Arial" w:hAnsi="Times New Roman" w:cs="Times New Roman" w:hint="default"/>
        <w:b w:val="0"/>
        <w:bCs/>
        <w:i w:val="0"/>
        <w:iCs w:val="0"/>
        <w:smallCaps w:val="0"/>
        <w:strike w:val="0"/>
        <w:color w:val="000000"/>
        <w:spacing w:val="0"/>
        <w:w w:val="100"/>
        <w:position w:val="0"/>
        <w:sz w:val="25"/>
        <w:szCs w:val="25"/>
        <w:u w:val="none"/>
        <w:lang w:val="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7C965F10"/>
    <w:multiLevelType w:val="multilevel"/>
    <w:tmpl w:val="CD0E24B2"/>
    <w:lvl w:ilvl="0">
      <w:start w:val="4"/>
      <w:numFmt w:val="decimal"/>
      <w:lvlText w:val="%1."/>
      <w:lvlJc w:val="left"/>
      <w:pPr>
        <w:ind w:left="360" w:hanging="360"/>
      </w:pPr>
      <w:rPr>
        <w:rFonts w:hint="default"/>
      </w:rPr>
    </w:lvl>
    <w:lvl w:ilvl="1">
      <w:start w:val="1"/>
      <w:numFmt w:val="decimal"/>
      <w:lvlText w:val="%1.%2."/>
      <w:lvlJc w:val="left"/>
      <w:pPr>
        <w:ind w:left="1101" w:hanging="360"/>
      </w:pPr>
      <w:rPr>
        <w:rFonts w:hint="default"/>
        <w:b w:val="0"/>
        <w:bCs/>
        <w:i w:val="0"/>
        <w:iCs/>
      </w:rPr>
    </w:lvl>
    <w:lvl w:ilvl="2">
      <w:start w:val="1"/>
      <w:numFmt w:val="decimal"/>
      <w:lvlText w:val="%1.%2.%3."/>
      <w:lvlJc w:val="left"/>
      <w:pPr>
        <w:ind w:left="2202" w:hanging="720"/>
      </w:pPr>
      <w:rPr>
        <w:rFonts w:hint="default"/>
      </w:rPr>
    </w:lvl>
    <w:lvl w:ilvl="3">
      <w:start w:val="1"/>
      <w:numFmt w:val="decimal"/>
      <w:lvlText w:val="%1.%2.%3.%4."/>
      <w:lvlJc w:val="left"/>
      <w:pPr>
        <w:ind w:left="2943" w:hanging="720"/>
      </w:pPr>
      <w:rPr>
        <w:rFonts w:hint="default"/>
      </w:rPr>
    </w:lvl>
    <w:lvl w:ilvl="4">
      <w:start w:val="1"/>
      <w:numFmt w:val="decimal"/>
      <w:lvlText w:val="%1.%2.%3.%4.%5."/>
      <w:lvlJc w:val="left"/>
      <w:pPr>
        <w:ind w:left="4044" w:hanging="1080"/>
      </w:pPr>
      <w:rPr>
        <w:rFonts w:hint="default"/>
      </w:rPr>
    </w:lvl>
    <w:lvl w:ilvl="5">
      <w:start w:val="1"/>
      <w:numFmt w:val="decimal"/>
      <w:lvlText w:val="%1.%2.%3.%4.%5.%6."/>
      <w:lvlJc w:val="left"/>
      <w:pPr>
        <w:ind w:left="4785" w:hanging="1080"/>
      </w:pPr>
      <w:rPr>
        <w:rFonts w:hint="default"/>
      </w:rPr>
    </w:lvl>
    <w:lvl w:ilvl="6">
      <w:start w:val="1"/>
      <w:numFmt w:val="decimal"/>
      <w:lvlText w:val="%1.%2.%3.%4.%5.%6.%7."/>
      <w:lvlJc w:val="left"/>
      <w:pPr>
        <w:ind w:left="5886" w:hanging="1440"/>
      </w:pPr>
      <w:rPr>
        <w:rFonts w:hint="default"/>
      </w:rPr>
    </w:lvl>
    <w:lvl w:ilvl="7">
      <w:start w:val="1"/>
      <w:numFmt w:val="decimal"/>
      <w:lvlText w:val="%1.%2.%3.%4.%5.%6.%7.%8."/>
      <w:lvlJc w:val="left"/>
      <w:pPr>
        <w:ind w:left="6627" w:hanging="1440"/>
      </w:pPr>
      <w:rPr>
        <w:rFonts w:hint="default"/>
      </w:rPr>
    </w:lvl>
    <w:lvl w:ilvl="8">
      <w:start w:val="1"/>
      <w:numFmt w:val="decimal"/>
      <w:lvlText w:val="%1.%2.%3.%4.%5.%6.%7.%8.%9."/>
      <w:lvlJc w:val="left"/>
      <w:pPr>
        <w:ind w:left="7728" w:hanging="1800"/>
      </w:pPr>
      <w:rPr>
        <w:rFonts w:hint="default"/>
      </w:rPr>
    </w:lvl>
  </w:abstractNum>
  <w:abstractNum w:abstractNumId="45" w15:restartNumberingAfterBreak="0">
    <w:nsid w:val="7E735F67"/>
    <w:multiLevelType w:val="multilevel"/>
    <w:tmpl w:val="7B6C7298"/>
    <w:lvl w:ilvl="0">
      <w:start w:val="1"/>
      <w:numFmt w:val="decimal"/>
      <w:lvlText w:val="%1."/>
      <w:lvlJc w:val="left"/>
      <w:pPr>
        <w:ind w:left="3196" w:hanging="360"/>
      </w:pPr>
      <w:rPr>
        <w:rFonts w:hint="default"/>
      </w:rPr>
    </w:lvl>
    <w:lvl w:ilvl="1">
      <w:start w:val="1"/>
      <w:numFmt w:val="decimal"/>
      <w:lvlText w:val="%2."/>
      <w:lvlJc w:val="left"/>
      <w:pPr>
        <w:ind w:left="3556" w:hanging="720"/>
      </w:pPr>
      <w:rPr>
        <w:rFonts w:hint="default"/>
        <w:b/>
        <w:bCs/>
      </w:rPr>
    </w:lvl>
    <w:lvl w:ilvl="2">
      <w:start w:val="1"/>
      <w:numFmt w:val="lowerLetter"/>
      <w:lvlText w:val="%3)"/>
      <w:lvlJc w:val="left"/>
      <w:pPr>
        <w:ind w:left="5257" w:hanging="720"/>
      </w:pPr>
      <w:rPr>
        <w:rFonts w:hint="default"/>
      </w:rPr>
    </w:lvl>
    <w:lvl w:ilvl="3">
      <w:start w:val="1"/>
      <w:numFmt w:val="decimal"/>
      <w:isLgl/>
      <w:lvlText w:val="%1.%2.%3.%4."/>
      <w:lvlJc w:val="left"/>
      <w:pPr>
        <w:ind w:left="3916" w:hanging="1080"/>
      </w:pPr>
      <w:rPr>
        <w:rFonts w:hint="default"/>
      </w:rPr>
    </w:lvl>
    <w:lvl w:ilvl="4">
      <w:start w:val="1"/>
      <w:numFmt w:val="decimal"/>
      <w:isLgl/>
      <w:lvlText w:val="%1.%2.%3.%4.%5."/>
      <w:lvlJc w:val="left"/>
      <w:pPr>
        <w:ind w:left="3916" w:hanging="1080"/>
      </w:pPr>
      <w:rPr>
        <w:rFonts w:hint="default"/>
      </w:rPr>
    </w:lvl>
    <w:lvl w:ilvl="5">
      <w:start w:val="1"/>
      <w:numFmt w:val="decimal"/>
      <w:isLgl/>
      <w:lvlText w:val="%1.%2.%3.%4.%5.%6."/>
      <w:lvlJc w:val="left"/>
      <w:pPr>
        <w:ind w:left="4276" w:hanging="1440"/>
      </w:pPr>
      <w:rPr>
        <w:rFonts w:hint="default"/>
      </w:rPr>
    </w:lvl>
    <w:lvl w:ilvl="6">
      <w:start w:val="1"/>
      <w:numFmt w:val="decimal"/>
      <w:isLgl/>
      <w:lvlText w:val="%1.%2.%3.%4.%5.%6.%7."/>
      <w:lvlJc w:val="left"/>
      <w:pPr>
        <w:ind w:left="4276" w:hanging="1440"/>
      </w:pPr>
      <w:rPr>
        <w:rFonts w:hint="default"/>
      </w:rPr>
    </w:lvl>
    <w:lvl w:ilvl="7">
      <w:start w:val="1"/>
      <w:numFmt w:val="decimal"/>
      <w:isLgl/>
      <w:lvlText w:val="%1.%2.%3.%4.%5.%6.%7.%8."/>
      <w:lvlJc w:val="left"/>
      <w:pPr>
        <w:ind w:left="4636" w:hanging="1800"/>
      </w:pPr>
      <w:rPr>
        <w:rFonts w:hint="default"/>
      </w:rPr>
    </w:lvl>
    <w:lvl w:ilvl="8">
      <w:start w:val="1"/>
      <w:numFmt w:val="decimal"/>
      <w:isLgl/>
      <w:lvlText w:val="%1.%2.%3.%4.%5.%6.%7.%8.%9."/>
      <w:lvlJc w:val="left"/>
      <w:pPr>
        <w:ind w:left="4636" w:hanging="1800"/>
      </w:pPr>
      <w:rPr>
        <w:rFonts w:hint="default"/>
      </w:rPr>
    </w:lvl>
  </w:abstractNum>
  <w:num w:numId="1" w16cid:durableId="763038802">
    <w:abstractNumId w:val="6"/>
  </w:num>
  <w:num w:numId="2" w16cid:durableId="8147404">
    <w:abstractNumId w:val="26"/>
  </w:num>
  <w:num w:numId="3" w16cid:durableId="1274482605">
    <w:abstractNumId w:val="2"/>
  </w:num>
  <w:num w:numId="4" w16cid:durableId="636682971">
    <w:abstractNumId w:val="32"/>
  </w:num>
  <w:num w:numId="5" w16cid:durableId="284242022">
    <w:abstractNumId w:val="29"/>
  </w:num>
  <w:num w:numId="6" w16cid:durableId="748622641">
    <w:abstractNumId w:val="16"/>
  </w:num>
  <w:num w:numId="7" w16cid:durableId="1098523695">
    <w:abstractNumId w:val="41"/>
  </w:num>
  <w:num w:numId="8" w16cid:durableId="10114094">
    <w:abstractNumId w:val="43"/>
  </w:num>
  <w:num w:numId="9" w16cid:durableId="1555656105">
    <w:abstractNumId w:val="30"/>
  </w:num>
  <w:num w:numId="10" w16cid:durableId="1859005878">
    <w:abstractNumId w:val="7"/>
  </w:num>
  <w:num w:numId="11" w16cid:durableId="424346913">
    <w:abstractNumId w:val="13"/>
  </w:num>
  <w:num w:numId="12" w16cid:durableId="1500779273">
    <w:abstractNumId w:val="12"/>
  </w:num>
  <w:num w:numId="13" w16cid:durableId="784076316">
    <w:abstractNumId w:val="9"/>
  </w:num>
  <w:num w:numId="14" w16cid:durableId="1349872158">
    <w:abstractNumId w:val="3"/>
  </w:num>
  <w:num w:numId="15" w16cid:durableId="881863685">
    <w:abstractNumId w:val="15"/>
  </w:num>
  <w:num w:numId="16" w16cid:durableId="652569362">
    <w:abstractNumId w:val="17"/>
  </w:num>
  <w:num w:numId="17" w16cid:durableId="2114205408">
    <w:abstractNumId w:val="33"/>
  </w:num>
  <w:num w:numId="18" w16cid:durableId="2037415586">
    <w:abstractNumId w:val="4"/>
  </w:num>
  <w:num w:numId="19" w16cid:durableId="683746366">
    <w:abstractNumId w:val="40"/>
  </w:num>
  <w:num w:numId="20" w16cid:durableId="1317806226">
    <w:abstractNumId w:val="14"/>
  </w:num>
  <w:num w:numId="21" w16cid:durableId="392002681">
    <w:abstractNumId w:val="1"/>
  </w:num>
  <w:num w:numId="22" w16cid:durableId="1065569893">
    <w:abstractNumId w:val="11"/>
  </w:num>
  <w:num w:numId="23" w16cid:durableId="1703745694">
    <w:abstractNumId w:val="21"/>
  </w:num>
  <w:num w:numId="24" w16cid:durableId="705912509">
    <w:abstractNumId w:val="25"/>
  </w:num>
  <w:num w:numId="25" w16cid:durableId="1167750008">
    <w:abstractNumId w:val="31"/>
  </w:num>
  <w:num w:numId="26" w16cid:durableId="461462211">
    <w:abstractNumId w:val="42"/>
  </w:num>
  <w:num w:numId="27" w16cid:durableId="186069035">
    <w:abstractNumId w:val="23"/>
  </w:num>
  <w:num w:numId="28" w16cid:durableId="1203590637">
    <w:abstractNumId w:val="8"/>
  </w:num>
  <w:num w:numId="29" w16cid:durableId="1024360390">
    <w:abstractNumId w:val="37"/>
  </w:num>
  <w:num w:numId="30" w16cid:durableId="83310170">
    <w:abstractNumId w:val="24"/>
  </w:num>
  <w:num w:numId="31" w16cid:durableId="1788158863">
    <w:abstractNumId w:val="45"/>
  </w:num>
  <w:num w:numId="32" w16cid:durableId="790589212">
    <w:abstractNumId w:val="28"/>
  </w:num>
  <w:num w:numId="33" w16cid:durableId="482893049">
    <w:abstractNumId w:val="22"/>
  </w:num>
  <w:num w:numId="34" w16cid:durableId="1673097296">
    <w:abstractNumId w:val="38"/>
  </w:num>
  <w:num w:numId="35" w16cid:durableId="1615751296">
    <w:abstractNumId w:val="36"/>
  </w:num>
  <w:num w:numId="36" w16cid:durableId="1525896146">
    <w:abstractNumId w:val="34"/>
  </w:num>
  <w:num w:numId="37" w16cid:durableId="393969425">
    <w:abstractNumId w:val="39"/>
  </w:num>
  <w:num w:numId="38" w16cid:durableId="1476482035">
    <w:abstractNumId w:val="20"/>
  </w:num>
  <w:num w:numId="39" w16cid:durableId="1168711346">
    <w:abstractNumId w:val="27"/>
  </w:num>
  <w:num w:numId="40" w16cid:durableId="746923548">
    <w:abstractNumId w:val="5"/>
  </w:num>
  <w:num w:numId="41" w16cid:durableId="2000494726">
    <w:abstractNumId w:val="19"/>
  </w:num>
  <w:num w:numId="42" w16cid:durableId="1544250609">
    <w:abstractNumId w:val="18"/>
  </w:num>
  <w:num w:numId="43" w16cid:durableId="1881437805">
    <w:abstractNumId w:val="0"/>
  </w:num>
  <w:num w:numId="44" w16cid:durableId="862014577">
    <w:abstractNumId w:val="44"/>
  </w:num>
  <w:num w:numId="45" w16cid:durableId="1739129862">
    <w:abstractNumId w:val="10"/>
  </w:num>
  <w:num w:numId="46" w16cid:durableId="1863397916">
    <w:abstractNumId w:val="3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Dr. Haiman Benedek">
    <w15:presenceInfo w15:providerId="AD" w15:userId="S::haiman.benedek@tkpartners.hu::16343595-b9da-47eb-9e8f-73cceb0e1026"/>
  </w15:person>
  <w15:person w15:author="Dr. Horváth Gábor">
    <w15:presenceInfo w15:providerId="AD" w15:userId="S::horvath.gabor@tkpartners.hu::76bdf9f3-91c7-488a-aed0-77e946dc78f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9"/>
  <w:hyphenationZone w:val="425"/>
  <w:drawingGridHorizontalSpacing w:val="181"/>
  <w:drawingGridVerticalSpacing w:val="181"/>
  <w:characterSpacingControl w:val="compressPunctuation"/>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2879"/>
    <w:rsid w:val="000012D1"/>
    <w:rsid w:val="00001C77"/>
    <w:rsid w:val="0000290C"/>
    <w:rsid w:val="0000314F"/>
    <w:rsid w:val="00006669"/>
    <w:rsid w:val="00007155"/>
    <w:rsid w:val="00011D8D"/>
    <w:rsid w:val="00014CC9"/>
    <w:rsid w:val="00014D07"/>
    <w:rsid w:val="000223D4"/>
    <w:rsid w:val="00023DD2"/>
    <w:rsid w:val="000250AF"/>
    <w:rsid w:val="00025D6B"/>
    <w:rsid w:val="00027A93"/>
    <w:rsid w:val="00032ED2"/>
    <w:rsid w:val="0003306F"/>
    <w:rsid w:val="000354D6"/>
    <w:rsid w:val="00036D45"/>
    <w:rsid w:val="000375EA"/>
    <w:rsid w:val="00042F89"/>
    <w:rsid w:val="00044071"/>
    <w:rsid w:val="00045157"/>
    <w:rsid w:val="00045354"/>
    <w:rsid w:val="00046B1E"/>
    <w:rsid w:val="00054BBB"/>
    <w:rsid w:val="000571C1"/>
    <w:rsid w:val="00060993"/>
    <w:rsid w:val="0006206D"/>
    <w:rsid w:val="0006602C"/>
    <w:rsid w:val="00071F96"/>
    <w:rsid w:val="000738EA"/>
    <w:rsid w:val="000776AC"/>
    <w:rsid w:val="000842D3"/>
    <w:rsid w:val="00086FA6"/>
    <w:rsid w:val="00087A21"/>
    <w:rsid w:val="00091B4C"/>
    <w:rsid w:val="000920F5"/>
    <w:rsid w:val="000A377C"/>
    <w:rsid w:val="000A5476"/>
    <w:rsid w:val="000B1EA9"/>
    <w:rsid w:val="000B3F3A"/>
    <w:rsid w:val="000B5E6D"/>
    <w:rsid w:val="000B70F0"/>
    <w:rsid w:val="000C2220"/>
    <w:rsid w:val="000C239B"/>
    <w:rsid w:val="000C5908"/>
    <w:rsid w:val="000C5B83"/>
    <w:rsid w:val="000C6EFB"/>
    <w:rsid w:val="000D0065"/>
    <w:rsid w:val="000D32DF"/>
    <w:rsid w:val="000D4DC8"/>
    <w:rsid w:val="000D4F4C"/>
    <w:rsid w:val="000E05AA"/>
    <w:rsid w:val="000E45C6"/>
    <w:rsid w:val="000E78E0"/>
    <w:rsid w:val="000F0C07"/>
    <w:rsid w:val="000F17B8"/>
    <w:rsid w:val="000F3CBA"/>
    <w:rsid w:val="000F4FDB"/>
    <w:rsid w:val="000F622E"/>
    <w:rsid w:val="000F6822"/>
    <w:rsid w:val="000F6D6F"/>
    <w:rsid w:val="000F7323"/>
    <w:rsid w:val="000F7776"/>
    <w:rsid w:val="000F7EF4"/>
    <w:rsid w:val="00101037"/>
    <w:rsid w:val="00101D9C"/>
    <w:rsid w:val="0010317D"/>
    <w:rsid w:val="00104B6F"/>
    <w:rsid w:val="00107723"/>
    <w:rsid w:val="00107DFA"/>
    <w:rsid w:val="00110B30"/>
    <w:rsid w:val="001110E4"/>
    <w:rsid w:val="001129DF"/>
    <w:rsid w:val="0011433E"/>
    <w:rsid w:val="00114EB9"/>
    <w:rsid w:val="00121DA4"/>
    <w:rsid w:val="00121EE9"/>
    <w:rsid w:val="00122AC3"/>
    <w:rsid w:val="00123FD1"/>
    <w:rsid w:val="001262E6"/>
    <w:rsid w:val="0012720E"/>
    <w:rsid w:val="00130492"/>
    <w:rsid w:val="00130519"/>
    <w:rsid w:val="00130B98"/>
    <w:rsid w:val="00132A8D"/>
    <w:rsid w:val="00133DCF"/>
    <w:rsid w:val="001344C0"/>
    <w:rsid w:val="00135C6F"/>
    <w:rsid w:val="001407FE"/>
    <w:rsid w:val="00141D2C"/>
    <w:rsid w:val="001453A8"/>
    <w:rsid w:val="00146126"/>
    <w:rsid w:val="001564AF"/>
    <w:rsid w:val="00157A0B"/>
    <w:rsid w:val="00163310"/>
    <w:rsid w:val="00165B33"/>
    <w:rsid w:val="00165D65"/>
    <w:rsid w:val="00173BF1"/>
    <w:rsid w:val="00173C21"/>
    <w:rsid w:val="001769A8"/>
    <w:rsid w:val="001814BD"/>
    <w:rsid w:val="00183606"/>
    <w:rsid w:val="0018658B"/>
    <w:rsid w:val="001903AA"/>
    <w:rsid w:val="001947C9"/>
    <w:rsid w:val="00197120"/>
    <w:rsid w:val="00197AA0"/>
    <w:rsid w:val="001A3724"/>
    <w:rsid w:val="001A5559"/>
    <w:rsid w:val="001A5ABE"/>
    <w:rsid w:val="001B00DA"/>
    <w:rsid w:val="001B1146"/>
    <w:rsid w:val="001B1A5F"/>
    <w:rsid w:val="001B1E4D"/>
    <w:rsid w:val="001B2BE1"/>
    <w:rsid w:val="001B64BA"/>
    <w:rsid w:val="001B770D"/>
    <w:rsid w:val="001C05DB"/>
    <w:rsid w:val="001C118C"/>
    <w:rsid w:val="001C59C0"/>
    <w:rsid w:val="001C755B"/>
    <w:rsid w:val="001D2F76"/>
    <w:rsid w:val="001D357A"/>
    <w:rsid w:val="001D3B5E"/>
    <w:rsid w:val="001D6ABE"/>
    <w:rsid w:val="001D6F4F"/>
    <w:rsid w:val="001E0350"/>
    <w:rsid w:val="001E11D4"/>
    <w:rsid w:val="001E1A9F"/>
    <w:rsid w:val="001E2363"/>
    <w:rsid w:val="001E3952"/>
    <w:rsid w:val="001E39C9"/>
    <w:rsid w:val="001E429F"/>
    <w:rsid w:val="001E44C0"/>
    <w:rsid w:val="001E74DD"/>
    <w:rsid w:val="001E78BE"/>
    <w:rsid w:val="001E7D2A"/>
    <w:rsid w:val="001E7E86"/>
    <w:rsid w:val="001F02BB"/>
    <w:rsid w:val="001F0E29"/>
    <w:rsid w:val="001F1D6E"/>
    <w:rsid w:val="001F2123"/>
    <w:rsid w:val="001F33E3"/>
    <w:rsid w:val="001F6B1F"/>
    <w:rsid w:val="001F7FC0"/>
    <w:rsid w:val="002010BF"/>
    <w:rsid w:val="002013EA"/>
    <w:rsid w:val="00201E94"/>
    <w:rsid w:val="00202389"/>
    <w:rsid w:val="00204AD8"/>
    <w:rsid w:val="002073D1"/>
    <w:rsid w:val="00212289"/>
    <w:rsid w:val="002124D7"/>
    <w:rsid w:val="0021270C"/>
    <w:rsid w:val="00213C98"/>
    <w:rsid w:val="0021470F"/>
    <w:rsid w:val="00215655"/>
    <w:rsid w:val="002174B9"/>
    <w:rsid w:val="00220024"/>
    <w:rsid w:val="00220D45"/>
    <w:rsid w:val="002262F3"/>
    <w:rsid w:val="0023274C"/>
    <w:rsid w:val="00235DB6"/>
    <w:rsid w:val="00240D62"/>
    <w:rsid w:val="002425B7"/>
    <w:rsid w:val="00247BB2"/>
    <w:rsid w:val="002504D8"/>
    <w:rsid w:val="00250570"/>
    <w:rsid w:val="0025103B"/>
    <w:rsid w:val="00253A0A"/>
    <w:rsid w:val="002541FF"/>
    <w:rsid w:val="002542BB"/>
    <w:rsid w:val="00257623"/>
    <w:rsid w:val="00260082"/>
    <w:rsid w:val="0026015B"/>
    <w:rsid w:val="002628D7"/>
    <w:rsid w:val="00263AF1"/>
    <w:rsid w:val="00272DD1"/>
    <w:rsid w:val="002741DE"/>
    <w:rsid w:val="00274534"/>
    <w:rsid w:val="00275F82"/>
    <w:rsid w:val="002771C8"/>
    <w:rsid w:val="002875D5"/>
    <w:rsid w:val="00294D0D"/>
    <w:rsid w:val="00294DB8"/>
    <w:rsid w:val="00296006"/>
    <w:rsid w:val="00297EB5"/>
    <w:rsid w:val="002A0D85"/>
    <w:rsid w:val="002A2149"/>
    <w:rsid w:val="002A2C94"/>
    <w:rsid w:val="002A3A7A"/>
    <w:rsid w:val="002A61AE"/>
    <w:rsid w:val="002B02D5"/>
    <w:rsid w:val="002B16BE"/>
    <w:rsid w:val="002B27B6"/>
    <w:rsid w:val="002B3962"/>
    <w:rsid w:val="002B4679"/>
    <w:rsid w:val="002B5B98"/>
    <w:rsid w:val="002B7689"/>
    <w:rsid w:val="002C1596"/>
    <w:rsid w:val="002C31F3"/>
    <w:rsid w:val="002C53B6"/>
    <w:rsid w:val="002C7EDD"/>
    <w:rsid w:val="002D00B6"/>
    <w:rsid w:val="002D05DC"/>
    <w:rsid w:val="002D0A62"/>
    <w:rsid w:val="002D114B"/>
    <w:rsid w:val="002D1708"/>
    <w:rsid w:val="002D1EDD"/>
    <w:rsid w:val="002D646E"/>
    <w:rsid w:val="002E0F27"/>
    <w:rsid w:val="002F1D52"/>
    <w:rsid w:val="002F2FB4"/>
    <w:rsid w:val="002F710B"/>
    <w:rsid w:val="00300933"/>
    <w:rsid w:val="00300A9F"/>
    <w:rsid w:val="00304AC4"/>
    <w:rsid w:val="00306A0D"/>
    <w:rsid w:val="00306AB5"/>
    <w:rsid w:val="00313673"/>
    <w:rsid w:val="00314236"/>
    <w:rsid w:val="0031477B"/>
    <w:rsid w:val="003151FF"/>
    <w:rsid w:val="003214CD"/>
    <w:rsid w:val="00321870"/>
    <w:rsid w:val="00323B24"/>
    <w:rsid w:val="00323B8C"/>
    <w:rsid w:val="00324BBA"/>
    <w:rsid w:val="00326711"/>
    <w:rsid w:val="003312AE"/>
    <w:rsid w:val="00333CED"/>
    <w:rsid w:val="0033460D"/>
    <w:rsid w:val="00340D5D"/>
    <w:rsid w:val="00342D9C"/>
    <w:rsid w:val="0034588C"/>
    <w:rsid w:val="00346BDF"/>
    <w:rsid w:val="003510D6"/>
    <w:rsid w:val="0035118F"/>
    <w:rsid w:val="00353D0A"/>
    <w:rsid w:val="00354BCB"/>
    <w:rsid w:val="003555A3"/>
    <w:rsid w:val="00355728"/>
    <w:rsid w:val="003559A5"/>
    <w:rsid w:val="0035624C"/>
    <w:rsid w:val="0035649B"/>
    <w:rsid w:val="00356EFE"/>
    <w:rsid w:val="003637FB"/>
    <w:rsid w:val="00365436"/>
    <w:rsid w:val="0036659B"/>
    <w:rsid w:val="00366623"/>
    <w:rsid w:val="0036727D"/>
    <w:rsid w:val="00374EB5"/>
    <w:rsid w:val="00375C30"/>
    <w:rsid w:val="0038730D"/>
    <w:rsid w:val="0039043E"/>
    <w:rsid w:val="00390624"/>
    <w:rsid w:val="00391AB8"/>
    <w:rsid w:val="00396AEA"/>
    <w:rsid w:val="00396CA4"/>
    <w:rsid w:val="003A0A81"/>
    <w:rsid w:val="003A4B58"/>
    <w:rsid w:val="003A5B7A"/>
    <w:rsid w:val="003B12AF"/>
    <w:rsid w:val="003B690C"/>
    <w:rsid w:val="003C3AE3"/>
    <w:rsid w:val="003C46B0"/>
    <w:rsid w:val="003C4EA2"/>
    <w:rsid w:val="003C69FB"/>
    <w:rsid w:val="003C7DF3"/>
    <w:rsid w:val="003D16F1"/>
    <w:rsid w:val="003D276D"/>
    <w:rsid w:val="003D4007"/>
    <w:rsid w:val="003D4470"/>
    <w:rsid w:val="003E4B53"/>
    <w:rsid w:val="003E6CEC"/>
    <w:rsid w:val="003F0FC4"/>
    <w:rsid w:val="0040007D"/>
    <w:rsid w:val="0040073E"/>
    <w:rsid w:val="0040219B"/>
    <w:rsid w:val="00402B72"/>
    <w:rsid w:val="00403F60"/>
    <w:rsid w:val="00404E3B"/>
    <w:rsid w:val="004101AA"/>
    <w:rsid w:val="004104B8"/>
    <w:rsid w:val="0041255B"/>
    <w:rsid w:val="004221EF"/>
    <w:rsid w:val="0042762F"/>
    <w:rsid w:val="00433BDE"/>
    <w:rsid w:val="00435D9F"/>
    <w:rsid w:val="004455F0"/>
    <w:rsid w:val="00445C64"/>
    <w:rsid w:val="0044737A"/>
    <w:rsid w:val="004502D6"/>
    <w:rsid w:val="00451ED8"/>
    <w:rsid w:val="004533AF"/>
    <w:rsid w:val="004535F0"/>
    <w:rsid w:val="00456421"/>
    <w:rsid w:val="00456F3B"/>
    <w:rsid w:val="00457705"/>
    <w:rsid w:val="0046163A"/>
    <w:rsid w:val="00464A60"/>
    <w:rsid w:val="00467C6E"/>
    <w:rsid w:val="00473B12"/>
    <w:rsid w:val="00474176"/>
    <w:rsid w:val="00475E63"/>
    <w:rsid w:val="00481680"/>
    <w:rsid w:val="00485137"/>
    <w:rsid w:val="0048623A"/>
    <w:rsid w:val="0049036D"/>
    <w:rsid w:val="004942C2"/>
    <w:rsid w:val="00496065"/>
    <w:rsid w:val="00497DF3"/>
    <w:rsid w:val="004A0656"/>
    <w:rsid w:val="004A1459"/>
    <w:rsid w:val="004A2B08"/>
    <w:rsid w:val="004A2E2A"/>
    <w:rsid w:val="004A2FA2"/>
    <w:rsid w:val="004A30CD"/>
    <w:rsid w:val="004A35B4"/>
    <w:rsid w:val="004A395B"/>
    <w:rsid w:val="004A3A48"/>
    <w:rsid w:val="004A5509"/>
    <w:rsid w:val="004A5DF2"/>
    <w:rsid w:val="004B052A"/>
    <w:rsid w:val="004B65D3"/>
    <w:rsid w:val="004B703B"/>
    <w:rsid w:val="004B734A"/>
    <w:rsid w:val="004B77E6"/>
    <w:rsid w:val="004C0776"/>
    <w:rsid w:val="004C4CB7"/>
    <w:rsid w:val="004D29D7"/>
    <w:rsid w:val="004D798E"/>
    <w:rsid w:val="004D7E09"/>
    <w:rsid w:val="004E2659"/>
    <w:rsid w:val="004E3408"/>
    <w:rsid w:val="004E3677"/>
    <w:rsid w:val="004E5900"/>
    <w:rsid w:val="004E6464"/>
    <w:rsid w:val="004F17E8"/>
    <w:rsid w:val="004F40A4"/>
    <w:rsid w:val="004F41E2"/>
    <w:rsid w:val="004F51C2"/>
    <w:rsid w:val="004F5E12"/>
    <w:rsid w:val="00500700"/>
    <w:rsid w:val="00503111"/>
    <w:rsid w:val="0050621B"/>
    <w:rsid w:val="00512BF3"/>
    <w:rsid w:val="00513471"/>
    <w:rsid w:val="00521E70"/>
    <w:rsid w:val="00522741"/>
    <w:rsid w:val="00522874"/>
    <w:rsid w:val="00522FBA"/>
    <w:rsid w:val="005247D5"/>
    <w:rsid w:val="00525030"/>
    <w:rsid w:val="005252FE"/>
    <w:rsid w:val="005310B2"/>
    <w:rsid w:val="005340D0"/>
    <w:rsid w:val="00535DA3"/>
    <w:rsid w:val="0054096D"/>
    <w:rsid w:val="00540F98"/>
    <w:rsid w:val="005507C3"/>
    <w:rsid w:val="00551448"/>
    <w:rsid w:val="0055265E"/>
    <w:rsid w:val="00552841"/>
    <w:rsid w:val="00552851"/>
    <w:rsid w:val="00554697"/>
    <w:rsid w:val="005565EA"/>
    <w:rsid w:val="00560406"/>
    <w:rsid w:val="005643F3"/>
    <w:rsid w:val="00564874"/>
    <w:rsid w:val="005648E7"/>
    <w:rsid w:val="00565EFC"/>
    <w:rsid w:val="00571059"/>
    <w:rsid w:val="00572DAB"/>
    <w:rsid w:val="0057329C"/>
    <w:rsid w:val="00573955"/>
    <w:rsid w:val="00574F18"/>
    <w:rsid w:val="00576916"/>
    <w:rsid w:val="00576C80"/>
    <w:rsid w:val="00581E0B"/>
    <w:rsid w:val="005916D8"/>
    <w:rsid w:val="005954FC"/>
    <w:rsid w:val="0059582B"/>
    <w:rsid w:val="0059628F"/>
    <w:rsid w:val="005A0FB7"/>
    <w:rsid w:val="005A1B3C"/>
    <w:rsid w:val="005A2DAE"/>
    <w:rsid w:val="005A396E"/>
    <w:rsid w:val="005A4B57"/>
    <w:rsid w:val="005A4EE2"/>
    <w:rsid w:val="005B5352"/>
    <w:rsid w:val="005B763E"/>
    <w:rsid w:val="005D1EB8"/>
    <w:rsid w:val="005D2014"/>
    <w:rsid w:val="005D3CD4"/>
    <w:rsid w:val="005D41A8"/>
    <w:rsid w:val="005E17E8"/>
    <w:rsid w:val="005E5372"/>
    <w:rsid w:val="005F35B9"/>
    <w:rsid w:val="005F3A97"/>
    <w:rsid w:val="005F4619"/>
    <w:rsid w:val="005F5A38"/>
    <w:rsid w:val="00603311"/>
    <w:rsid w:val="00605677"/>
    <w:rsid w:val="00605DD2"/>
    <w:rsid w:val="00607CD6"/>
    <w:rsid w:val="006136A5"/>
    <w:rsid w:val="00614032"/>
    <w:rsid w:val="006155CA"/>
    <w:rsid w:val="00615C5B"/>
    <w:rsid w:val="00615F0C"/>
    <w:rsid w:val="00620DA4"/>
    <w:rsid w:val="00621E5D"/>
    <w:rsid w:val="00622F78"/>
    <w:rsid w:val="0062364B"/>
    <w:rsid w:val="00624BE6"/>
    <w:rsid w:val="006265E1"/>
    <w:rsid w:val="006267C2"/>
    <w:rsid w:val="00631D41"/>
    <w:rsid w:val="006347C8"/>
    <w:rsid w:val="006361E3"/>
    <w:rsid w:val="00636462"/>
    <w:rsid w:val="006426E8"/>
    <w:rsid w:val="00643D66"/>
    <w:rsid w:val="006458B7"/>
    <w:rsid w:val="0065250A"/>
    <w:rsid w:val="006559AE"/>
    <w:rsid w:val="006576CF"/>
    <w:rsid w:val="006638C3"/>
    <w:rsid w:val="00666141"/>
    <w:rsid w:val="00667082"/>
    <w:rsid w:val="00667DC9"/>
    <w:rsid w:val="0067026A"/>
    <w:rsid w:val="00670C1E"/>
    <w:rsid w:val="006723B0"/>
    <w:rsid w:val="006827DF"/>
    <w:rsid w:val="00685BF8"/>
    <w:rsid w:val="00686604"/>
    <w:rsid w:val="00690683"/>
    <w:rsid w:val="006949D0"/>
    <w:rsid w:val="0069561A"/>
    <w:rsid w:val="00695DE7"/>
    <w:rsid w:val="0069624F"/>
    <w:rsid w:val="006A0523"/>
    <w:rsid w:val="006A3FE6"/>
    <w:rsid w:val="006A674F"/>
    <w:rsid w:val="006A71F3"/>
    <w:rsid w:val="006B0DA2"/>
    <w:rsid w:val="006B117D"/>
    <w:rsid w:val="006B224D"/>
    <w:rsid w:val="006B2F8D"/>
    <w:rsid w:val="006B64BF"/>
    <w:rsid w:val="006C36A9"/>
    <w:rsid w:val="006C385F"/>
    <w:rsid w:val="006D259E"/>
    <w:rsid w:val="006E034D"/>
    <w:rsid w:val="006F0DDF"/>
    <w:rsid w:val="006F1916"/>
    <w:rsid w:val="006F562A"/>
    <w:rsid w:val="006F6FF2"/>
    <w:rsid w:val="00700277"/>
    <w:rsid w:val="007005C3"/>
    <w:rsid w:val="00701220"/>
    <w:rsid w:val="00702268"/>
    <w:rsid w:val="007078CA"/>
    <w:rsid w:val="00711660"/>
    <w:rsid w:val="00721A5D"/>
    <w:rsid w:val="00730050"/>
    <w:rsid w:val="007303C4"/>
    <w:rsid w:val="007315C0"/>
    <w:rsid w:val="00732905"/>
    <w:rsid w:val="00732F0E"/>
    <w:rsid w:val="00732F2E"/>
    <w:rsid w:val="007351A2"/>
    <w:rsid w:val="00735BE4"/>
    <w:rsid w:val="00735C95"/>
    <w:rsid w:val="00741663"/>
    <w:rsid w:val="00742DDA"/>
    <w:rsid w:val="00744A17"/>
    <w:rsid w:val="00747AA2"/>
    <w:rsid w:val="0075080D"/>
    <w:rsid w:val="00750C07"/>
    <w:rsid w:val="007520F0"/>
    <w:rsid w:val="007529DA"/>
    <w:rsid w:val="0075491F"/>
    <w:rsid w:val="00755BBF"/>
    <w:rsid w:val="00760C31"/>
    <w:rsid w:val="007636B6"/>
    <w:rsid w:val="00766954"/>
    <w:rsid w:val="00766D80"/>
    <w:rsid w:val="007670DE"/>
    <w:rsid w:val="007730B9"/>
    <w:rsid w:val="0077368E"/>
    <w:rsid w:val="00776706"/>
    <w:rsid w:val="00780323"/>
    <w:rsid w:val="00780B05"/>
    <w:rsid w:val="007810F6"/>
    <w:rsid w:val="0078166F"/>
    <w:rsid w:val="00782C35"/>
    <w:rsid w:val="00783B8D"/>
    <w:rsid w:val="0078528A"/>
    <w:rsid w:val="00785514"/>
    <w:rsid w:val="00785FCD"/>
    <w:rsid w:val="00786DAB"/>
    <w:rsid w:val="00791E5F"/>
    <w:rsid w:val="0079396C"/>
    <w:rsid w:val="007A5614"/>
    <w:rsid w:val="007A6A9D"/>
    <w:rsid w:val="007A737A"/>
    <w:rsid w:val="007B0545"/>
    <w:rsid w:val="007B0DD6"/>
    <w:rsid w:val="007B4B28"/>
    <w:rsid w:val="007B613D"/>
    <w:rsid w:val="007C3CD5"/>
    <w:rsid w:val="007C7ED1"/>
    <w:rsid w:val="007D1B25"/>
    <w:rsid w:val="007D31C4"/>
    <w:rsid w:val="007D3380"/>
    <w:rsid w:val="007D4E21"/>
    <w:rsid w:val="007D59CC"/>
    <w:rsid w:val="007D64A6"/>
    <w:rsid w:val="007E1645"/>
    <w:rsid w:val="007E20B4"/>
    <w:rsid w:val="007E3726"/>
    <w:rsid w:val="007E565E"/>
    <w:rsid w:val="007F2A4D"/>
    <w:rsid w:val="007F2D05"/>
    <w:rsid w:val="007F787B"/>
    <w:rsid w:val="00801E68"/>
    <w:rsid w:val="00802084"/>
    <w:rsid w:val="00804065"/>
    <w:rsid w:val="00804FF1"/>
    <w:rsid w:val="008052A2"/>
    <w:rsid w:val="00807D2F"/>
    <w:rsid w:val="00811960"/>
    <w:rsid w:val="00817418"/>
    <w:rsid w:val="00822CE2"/>
    <w:rsid w:val="008267DF"/>
    <w:rsid w:val="00827F7C"/>
    <w:rsid w:val="008321CC"/>
    <w:rsid w:val="008325BE"/>
    <w:rsid w:val="00832E0A"/>
    <w:rsid w:val="00833D80"/>
    <w:rsid w:val="0083484C"/>
    <w:rsid w:val="00836995"/>
    <w:rsid w:val="00840596"/>
    <w:rsid w:val="0084477C"/>
    <w:rsid w:val="00844BE8"/>
    <w:rsid w:val="00846109"/>
    <w:rsid w:val="00847C04"/>
    <w:rsid w:val="00851DC4"/>
    <w:rsid w:val="0085646D"/>
    <w:rsid w:val="008575DC"/>
    <w:rsid w:val="00864A20"/>
    <w:rsid w:val="00865F1C"/>
    <w:rsid w:val="00866946"/>
    <w:rsid w:val="008712C3"/>
    <w:rsid w:val="0087247D"/>
    <w:rsid w:val="0088296B"/>
    <w:rsid w:val="00884A77"/>
    <w:rsid w:val="00892338"/>
    <w:rsid w:val="00892CC0"/>
    <w:rsid w:val="00893F28"/>
    <w:rsid w:val="00895FF5"/>
    <w:rsid w:val="008A3A11"/>
    <w:rsid w:val="008A4249"/>
    <w:rsid w:val="008A79FA"/>
    <w:rsid w:val="008B36DF"/>
    <w:rsid w:val="008B54EC"/>
    <w:rsid w:val="008B6945"/>
    <w:rsid w:val="008C6A36"/>
    <w:rsid w:val="008D0E27"/>
    <w:rsid w:val="008D20F9"/>
    <w:rsid w:val="008D4C95"/>
    <w:rsid w:val="008E2A52"/>
    <w:rsid w:val="008E4BF6"/>
    <w:rsid w:val="008F7593"/>
    <w:rsid w:val="008F7A78"/>
    <w:rsid w:val="009004DA"/>
    <w:rsid w:val="00903B69"/>
    <w:rsid w:val="00905ADE"/>
    <w:rsid w:val="00905B9F"/>
    <w:rsid w:val="00913D99"/>
    <w:rsid w:val="00913F85"/>
    <w:rsid w:val="00916847"/>
    <w:rsid w:val="009179EA"/>
    <w:rsid w:val="009210A3"/>
    <w:rsid w:val="009213CF"/>
    <w:rsid w:val="0092194E"/>
    <w:rsid w:val="00922440"/>
    <w:rsid w:val="00924650"/>
    <w:rsid w:val="009262F1"/>
    <w:rsid w:val="00933366"/>
    <w:rsid w:val="009353C9"/>
    <w:rsid w:val="0094010D"/>
    <w:rsid w:val="0094119E"/>
    <w:rsid w:val="00943DA8"/>
    <w:rsid w:val="00945966"/>
    <w:rsid w:val="00946741"/>
    <w:rsid w:val="0095097F"/>
    <w:rsid w:val="00951AD4"/>
    <w:rsid w:val="0095336E"/>
    <w:rsid w:val="00953471"/>
    <w:rsid w:val="0095737E"/>
    <w:rsid w:val="0096266C"/>
    <w:rsid w:val="00963898"/>
    <w:rsid w:val="00964A2E"/>
    <w:rsid w:val="009672B6"/>
    <w:rsid w:val="009712AF"/>
    <w:rsid w:val="00974FEB"/>
    <w:rsid w:val="00980361"/>
    <w:rsid w:val="00980CD4"/>
    <w:rsid w:val="009854ED"/>
    <w:rsid w:val="00986023"/>
    <w:rsid w:val="009906B4"/>
    <w:rsid w:val="0099359F"/>
    <w:rsid w:val="00993E06"/>
    <w:rsid w:val="00996A0B"/>
    <w:rsid w:val="009A17F1"/>
    <w:rsid w:val="009A3F20"/>
    <w:rsid w:val="009A42D0"/>
    <w:rsid w:val="009A5A86"/>
    <w:rsid w:val="009B0749"/>
    <w:rsid w:val="009B1153"/>
    <w:rsid w:val="009B28FA"/>
    <w:rsid w:val="009B4C06"/>
    <w:rsid w:val="009B4CE6"/>
    <w:rsid w:val="009B502B"/>
    <w:rsid w:val="009B6B34"/>
    <w:rsid w:val="009B6D90"/>
    <w:rsid w:val="009B75C6"/>
    <w:rsid w:val="009C0671"/>
    <w:rsid w:val="009C230C"/>
    <w:rsid w:val="009C436D"/>
    <w:rsid w:val="009C4FE3"/>
    <w:rsid w:val="009C7A95"/>
    <w:rsid w:val="009D108B"/>
    <w:rsid w:val="009D32EB"/>
    <w:rsid w:val="009D3D80"/>
    <w:rsid w:val="009D41DF"/>
    <w:rsid w:val="009D6D4F"/>
    <w:rsid w:val="009E1D9E"/>
    <w:rsid w:val="009E47D5"/>
    <w:rsid w:val="009E510C"/>
    <w:rsid w:val="009E6AF9"/>
    <w:rsid w:val="009E6D53"/>
    <w:rsid w:val="009F019B"/>
    <w:rsid w:val="009F0370"/>
    <w:rsid w:val="009F5B09"/>
    <w:rsid w:val="009F7780"/>
    <w:rsid w:val="00A018AC"/>
    <w:rsid w:val="00A0228C"/>
    <w:rsid w:val="00A03AE1"/>
    <w:rsid w:val="00A04629"/>
    <w:rsid w:val="00A061BD"/>
    <w:rsid w:val="00A12169"/>
    <w:rsid w:val="00A16293"/>
    <w:rsid w:val="00A256A7"/>
    <w:rsid w:val="00A25904"/>
    <w:rsid w:val="00A31E48"/>
    <w:rsid w:val="00A32CDD"/>
    <w:rsid w:val="00A33D10"/>
    <w:rsid w:val="00A34ECB"/>
    <w:rsid w:val="00A44889"/>
    <w:rsid w:val="00A46B05"/>
    <w:rsid w:val="00A473E6"/>
    <w:rsid w:val="00A47794"/>
    <w:rsid w:val="00A47C04"/>
    <w:rsid w:val="00A50DEC"/>
    <w:rsid w:val="00A52FD0"/>
    <w:rsid w:val="00A6153C"/>
    <w:rsid w:val="00A616D9"/>
    <w:rsid w:val="00A62589"/>
    <w:rsid w:val="00A642DC"/>
    <w:rsid w:val="00A64E61"/>
    <w:rsid w:val="00A651A0"/>
    <w:rsid w:val="00A66398"/>
    <w:rsid w:val="00A66CB1"/>
    <w:rsid w:val="00A67DA2"/>
    <w:rsid w:val="00A7037C"/>
    <w:rsid w:val="00A70B7D"/>
    <w:rsid w:val="00A728E1"/>
    <w:rsid w:val="00A74F9A"/>
    <w:rsid w:val="00A84CC0"/>
    <w:rsid w:val="00A85D0B"/>
    <w:rsid w:val="00A86103"/>
    <w:rsid w:val="00A866C5"/>
    <w:rsid w:val="00A91E39"/>
    <w:rsid w:val="00A965A3"/>
    <w:rsid w:val="00A96D7B"/>
    <w:rsid w:val="00A96E98"/>
    <w:rsid w:val="00A97D31"/>
    <w:rsid w:val="00AA506F"/>
    <w:rsid w:val="00AA5327"/>
    <w:rsid w:val="00AB03B4"/>
    <w:rsid w:val="00AB1153"/>
    <w:rsid w:val="00AB6B24"/>
    <w:rsid w:val="00AC11A1"/>
    <w:rsid w:val="00AC2AA6"/>
    <w:rsid w:val="00AC3820"/>
    <w:rsid w:val="00AC3F6B"/>
    <w:rsid w:val="00AC6AB9"/>
    <w:rsid w:val="00AD2879"/>
    <w:rsid w:val="00AD6228"/>
    <w:rsid w:val="00AD6C15"/>
    <w:rsid w:val="00AE16F7"/>
    <w:rsid w:val="00AE3230"/>
    <w:rsid w:val="00AE38A9"/>
    <w:rsid w:val="00AE43A3"/>
    <w:rsid w:val="00AE4788"/>
    <w:rsid w:val="00AE5D2C"/>
    <w:rsid w:val="00AF000E"/>
    <w:rsid w:val="00AF08A0"/>
    <w:rsid w:val="00AF181B"/>
    <w:rsid w:val="00AF58A9"/>
    <w:rsid w:val="00AF70E3"/>
    <w:rsid w:val="00AF780F"/>
    <w:rsid w:val="00B00FEC"/>
    <w:rsid w:val="00B0410B"/>
    <w:rsid w:val="00B115DD"/>
    <w:rsid w:val="00B12726"/>
    <w:rsid w:val="00B13082"/>
    <w:rsid w:val="00B145F6"/>
    <w:rsid w:val="00B14DDF"/>
    <w:rsid w:val="00B2194E"/>
    <w:rsid w:val="00B25079"/>
    <w:rsid w:val="00B25E83"/>
    <w:rsid w:val="00B3076F"/>
    <w:rsid w:val="00B31A76"/>
    <w:rsid w:val="00B33082"/>
    <w:rsid w:val="00B34C2A"/>
    <w:rsid w:val="00B41015"/>
    <w:rsid w:val="00B4384D"/>
    <w:rsid w:val="00B44C7E"/>
    <w:rsid w:val="00B478D0"/>
    <w:rsid w:val="00B519F2"/>
    <w:rsid w:val="00B51B10"/>
    <w:rsid w:val="00B52F11"/>
    <w:rsid w:val="00B54809"/>
    <w:rsid w:val="00B54E6C"/>
    <w:rsid w:val="00B55B6F"/>
    <w:rsid w:val="00B603BA"/>
    <w:rsid w:val="00B60803"/>
    <w:rsid w:val="00B6538C"/>
    <w:rsid w:val="00B72862"/>
    <w:rsid w:val="00B73E14"/>
    <w:rsid w:val="00B759B1"/>
    <w:rsid w:val="00B76929"/>
    <w:rsid w:val="00B77142"/>
    <w:rsid w:val="00B83351"/>
    <w:rsid w:val="00B86AF0"/>
    <w:rsid w:val="00B90B03"/>
    <w:rsid w:val="00B9391F"/>
    <w:rsid w:val="00B946A6"/>
    <w:rsid w:val="00B96073"/>
    <w:rsid w:val="00B96705"/>
    <w:rsid w:val="00BA145F"/>
    <w:rsid w:val="00BB3D86"/>
    <w:rsid w:val="00BB6193"/>
    <w:rsid w:val="00BB64CB"/>
    <w:rsid w:val="00BB758F"/>
    <w:rsid w:val="00BC1C73"/>
    <w:rsid w:val="00BC2293"/>
    <w:rsid w:val="00BC5BC4"/>
    <w:rsid w:val="00BC7A51"/>
    <w:rsid w:val="00BD07DB"/>
    <w:rsid w:val="00BD1BFA"/>
    <w:rsid w:val="00BD5318"/>
    <w:rsid w:val="00BE145D"/>
    <w:rsid w:val="00BE4634"/>
    <w:rsid w:val="00BE4955"/>
    <w:rsid w:val="00BE5C07"/>
    <w:rsid w:val="00BE6639"/>
    <w:rsid w:val="00BF500F"/>
    <w:rsid w:val="00C052D1"/>
    <w:rsid w:val="00C1338A"/>
    <w:rsid w:val="00C133BB"/>
    <w:rsid w:val="00C1347E"/>
    <w:rsid w:val="00C2136B"/>
    <w:rsid w:val="00C22802"/>
    <w:rsid w:val="00C256A0"/>
    <w:rsid w:val="00C2648C"/>
    <w:rsid w:val="00C316F7"/>
    <w:rsid w:val="00C34683"/>
    <w:rsid w:val="00C352B6"/>
    <w:rsid w:val="00C368ED"/>
    <w:rsid w:val="00C37588"/>
    <w:rsid w:val="00C44757"/>
    <w:rsid w:val="00C46D5E"/>
    <w:rsid w:val="00C5107B"/>
    <w:rsid w:val="00C5140D"/>
    <w:rsid w:val="00C54AF7"/>
    <w:rsid w:val="00C568D8"/>
    <w:rsid w:val="00C57CE8"/>
    <w:rsid w:val="00C6015F"/>
    <w:rsid w:val="00C630B3"/>
    <w:rsid w:val="00C66BFB"/>
    <w:rsid w:val="00C67F81"/>
    <w:rsid w:val="00C73A3B"/>
    <w:rsid w:val="00C76100"/>
    <w:rsid w:val="00C859D5"/>
    <w:rsid w:val="00C90013"/>
    <w:rsid w:val="00C91C27"/>
    <w:rsid w:val="00C92337"/>
    <w:rsid w:val="00C9248C"/>
    <w:rsid w:val="00C92817"/>
    <w:rsid w:val="00C9417B"/>
    <w:rsid w:val="00C9641E"/>
    <w:rsid w:val="00C96752"/>
    <w:rsid w:val="00C96CAF"/>
    <w:rsid w:val="00CA049E"/>
    <w:rsid w:val="00CA7421"/>
    <w:rsid w:val="00CA76F8"/>
    <w:rsid w:val="00CB2EE1"/>
    <w:rsid w:val="00CB5004"/>
    <w:rsid w:val="00CC1651"/>
    <w:rsid w:val="00CC56D1"/>
    <w:rsid w:val="00CC7F66"/>
    <w:rsid w:val="00CD2DD1"/>
    <w:rsid w:val="00CD4C06"/>
    <w:rsid w:val="00CD5030"/>
    <w:rsid w:val="00CD7352"/>
    <w:rsid w:val="00CE0BDF"/>
    <w:rsid w:val="00CE24AC"/>
    <w:rsid w:val="00CE2C15"/>
    <w:rsid w:val="00CE3A77"/>
    <w:rsid w:val="00CE7318"/>
    <w:rsid w:val="00CF2BC6"/>
    <w:rsid w:val="00CF4E76"/>
    <w:rsid w:val="00CF5736"/>
    <w:rsid w:val="00CF74BA"/>
    <w:rsid w:val="00D01E62"/>
    <w:rsid w:val="00D036BB"/>
    <w:rsid w:val="00D04962"/>
    <w:rsid w:val="00D05F4E"/>
    <w:rsid w:val="00D067BD"/>
    <w:rsid w:val="00D06DA1"/>
    <w:rsid w:val="00D11624"/>
    <w:rsid w:val="00D11B14"/>
    <w:rsid w:val="00D13FD8"/>
    <w:rsid w:val="00D21B37"/>
    <w:rsid w:val="00D22512"/>
    <w:rsid w:val="00D238B7"/>
    <w:rsid w:val="00D238EE"/>
    <w:rsid w:val="00D2406D"/>
    <w:rsid w:val="00D26A34"/>
    <w:rsid w:val="00D30792"/>
    <w:rsid w:val="00D334D6"/>
    <w:rsid w:val="00D3394F"/>
    <w:rsid w:val="00D34868"/>
    <w:rsid w:val="00D378FF"/>
    <w:rsid w:val="00D43EC9"/>
    <w:rsid w:val="00D462E4"/>
    <w:rsid w:val="00D5089D"/>
    <w:rsid w:val="00D51CD5"/>
    <w:rsid w:val="00D5209E"/>
    <w:rsid w:val="00D54549"/>
    <w:rsid w:val="00D64830"/>
    <w:rsid w:val="00D652E4"/>
    <w:rsid w:val="00D66F75"/>
    <w:rsid w:val="00D73C8A"/>
    <w:rsid w:val="00D75273"/>
    <w:rsid w:val="00D75E49"/>
    <w:rsid w:val="00D7716C"/>
    <w:rsid w:val="00D7786A"/>
    <w:rsid w:val="00D803D2"/>
    <w:rsid w:val="00D812E0"/>
    <w:rsid w:val="00D81DD0"/>
    <w:rsid w:val="00D82CEC"/>
    <w:rsid w:val="00D84131"/>
    <w:rsid w:val="00D84F71"/>
    <w:rsid w:val="00D9003F"/>
    <w:rsid w:val="00D905C0"/>
    <w:rsid w:val="00D916FE"/>
    <w:rsid w:val="00D9243D"/>
    <w:rsid w:val="00D92F1E"/>
    <w:rsid w:val="00D93E36"/>
    <w:rsid w:val="00D9461C"/>
    <w:rsid w:val="00D953B9"/>
    <w:rsid w:val="00D96FC1"/>
    <w:rsid w:val="00D97BBD"/>
    <w:rsid w:val="00DA1D3C"/>
    <w:rsid w:val="00DA4DBF"/>
    <w:rsid w:val="00DA5D5E"/>
    <w:rsid w:val="00DA76FB"/>
    <w:rsid w:val="00DA7C20"/>
    <w:rsid w:val="00DB0CD1"/>
    <w:rsid w:val="00DB0E28"/>
    <w:rsid w:val="00DB1931"/>
    <w:rsid w:val="00DB301E"/>
    <w:rsid w:val="00DC10E2"/>
    <w:rsid w:val="00DC7755"/>
    <w:rsid w:val="00DC7CC0"/>
    <w:rsid w:val="00DD0444"/>
    <w:rsid w:val="00DD07B5"/>
    <w:rsid w:val="00DD5246"/>
    <w:rsid w:val="00DE2E61"/>
    <w:rsid w:val="00DE5BF3"/>
    <w:rsid w:val="00DF3AB6"/>
    <w:rsid w:val="00DF3D6A"/>
    <w:rsid w:val="00E00C36"/>
    <w:rsid w:val="00E0383C"/>
    <w:rsid w:val="00E05B69"/>
    <w:rsid w:val="00E06696"/>
    <w:rsid w:val="00E11A33"/>
    <w:rsid w:val="00E16074"/>
    <w:rsid w:val="00E174DE"/>
    <w:rsid w:val="00E32D21"/>
    <w:rsid w:val="00E3424C"/>
    <w:rsid w:val="00E343F2"/>
    <w:rsid w:val="00E3543F"/>
    <w:rsid w:val="00E370CA"/>
    <w:rsid w:val="00E41EAA"/>
    <w:rsid w:val="00E51D05"/>
    <w:rsid w:val="00E5565F"/>
    <w:rsid w:val="00E57502"/>
    <w:rsid w:val="00E715BA"/>
    <w:rsid w:val="00E72F67"/>
    <w:rsid w:val="00E80EFB"/>
    <w:rsid w:val="00E87ACA"/>
    <w:rsid w:val="00E90215"/>
    <w:rsid w:val="00E91B32"/>
    <w:rsid w:val="00E95627"/>
    <w:rsid w:val="00E95DB2"/>
    <w:rsid w:val="00E96DA7"/>
    <w:rsid w:val="00EA0370"/>
    <w:rsid w:val="00EA0918"/>
    <w:rsid w:val="00EA1095"/>
    <w:rsid w:val="00EA1540"/>
    <w:rsid w:val="00EA2691"/>
    <w:rsid w:val="00EA5973"/>
    <w:rsid w:val="00EA6539"/>
    <w:rsid w:val="00EB0B48"/>
    <w:rsid w:val="00EB0E74"/>
    <w:rsid w:val="00EB7BE1"/>
    <w:rsid w:val="00EC2242"/>
    <w:rsid w:val="00EC443F"/>
    <w:rsid w:val="00EC4825"/>
    <w:rsid w:val="00EC59C5"/>
    <w:rsid w:val="00ED0427"/>
    <w:rsid w:val="00ED1851"/>
    <w:rsid w:val="00ED3207"/>
    <w:rsid w:val="00EE02F2"/>
    <w:rsid w:val="00EE096B"/>
    <w:rsid w:val="00EE180D"/>
    <w:rsid w:val="00EE2AF0"/>
    <w:rsid w:val="00EE52D9"/>
    <w:rsid w:val="00EE5592"/>
    <w:rsid w:val="00EE7130"/>
    <w:rsid w:val="00EF223E"/>
    <w:rsid w:val="00EF5B55"/>
    <w:rsid w:val="00EF7D9A"/>
    <w:rsid w:val="00F02B97"/>
    <w:rsid w:val="00F04A49"/>
    <w:rsid w:val="00F058DE"/>
    <w:rsid w:val="00F06C2B"/>
    <w:rsid w:val="00F06D84"/>
    <w:rsid w:val="00F1148B"/>
    <w:rsid w:val="00F12FFC"/>
    <w:rsid w:val="00F157E7"/>
    <w:rsid w:val="00F17FE6"/>
    <w:rsid w:val="00F2026B"/>
    <w:rsid w:val="00F21680"/>
    <w:rsid w:val="00F2405A"/>
    <w:rsid w:val="00F24655"/>
    <w:rsid w:val="00F24698"/>
    <w:rsid w:val="00F27663"/>
    <w:rsid w:val="00F32704"/>
    <w:rsid w:val="00F32D76"/>
    <w:rsid w:val="00F3357E"/>
    <w:rsid w:val="00F34684"/>
    <w:rsid w:val="00F37CCA"/>
    <w:rsid w:val="00F42CC2"/>
    <w:rsid w:val="00F44473"/>
    <w:rsid w:val="00F4606D"/>
    <w:rsid w:val="00F52373"/>
    <w:rsid w:val="00F530A7"/>
    <w:rsid w:val="00F5487C"/>
    <w:rsid w:val="00F5725C"/>
    <w:rsid w:val="00F57A4F"/>
    <w:rsid w:val="00F602B3"/>
    <w:rsid w:val="00F60925"/>
    <w:rsid w:val="00F613E6"/>
    <w:rsid w:val="00F618EB"/>
    <w:rsid w:val="00F61A17"/>
    <w:rsid w:val="00F62864"/>
    <w:rsid w:val="00F62BFB"/>
    <w:rsid w:val="00F66ECF"/>
    <w:rsid w:val="00F67175"/>
    <w:rsid w:val="00F72F0B"/>
    <w:rsid w:val="00F83CD7"/>
    <w:rsid w:val="00F86064"/>
    <w:rsid w:val="00F9373B"/>
    <w:rsid w:val="00F96D01"/>
    <w:rsid w:val="00F975EB"/>
    <w:rsid w:val="00FA117E"/>
    <w:rsid w:val="00FA59D7"/>
    <w:rsid w:val="00FA6AA9"/>
    <w:rsid w:val="00FA70AF"/>
    <w:rsid w:val="00FB306C"/>
    <w:rsid w:val="00FB553A"/>
    <w:rsid w:val="00FC0928"/>
    <w:rsid w:val="00FC378D"/>
    <w:rsid w:val="00FC3ED1"/>
    <w:rsid w:val="00FC4C38"/>
    <w:rsid w:val="00FC595F"/>
    <w:rsid w:val="00FD0F3B"/>
    <w:rsid w:val="00FD5F15"/>
    <w:rsid w:val="00FD6305"/>
    <w:rsid w:val="00FE40C9"/>
    <w:rsid w:val="00FE4B0E"/>
    <w:rsid w:val="00FE4CD0"/>
    <w:rsid w:val="00FE7B05"/>
    <w:rsid w:val="00FF1B8D"/>
    <w:rsid w:val="00FF1E0A"/>
    <w:rsid w:val="00FF6593"/>
    <w:rsid w:val="00FF70B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A995EE"/>
  <w15:docId w15:val="{DF595318-3062-453C-979D-4749DCFAC7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Unicode MS" w:eastAsia="Arial Unicode MS" w:hAnsi="Arial Unicode MS" w:cs="Arial Unicode MS"/>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Pr>
      <w:color w:val="000000"/>
      <w:sz w:val="24"/>
      <w:szCs w:val="24"/>
      <w:lang w:val="hu"/>
    </w:rPr>
  </w:style>
  <w:style w:type="paragraph" w:styleId="Cmsor1">
    <w:name w:val="heading 1"/>
    <w:basedOn w:val="Norml"/>
    <w:next w:val="Norml"/>
    <w:link w:val="Cmsor1Char"/>
    <w:uiPriority w:val="9"/>
    <w:qFormat/>
    <w:rsid w:val="000D32DF"/>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semiHidden/>
    <w:rPr>
      <w:color w:val="000080"/>
      <w:u w:val="single"/>
    </w:rPr>
  </w:style>
  <w:style w:type="character" w:customStyle="1" w:styleId="Cmsor2">
    <w:name w:val="Címsor #2_"/>
    <w:rPr>
      <w:rFonts w:ascii="Arial" w:eastAsia="Arial" w:hAnsi="Arial" w:cs="Arial"/>
      <w:b w:val="0"/>
      <w:bCs w:val="0"/>
      <w:i w:val="0"/>
      <w:iCs w:val="0"/>
      <w:smallCaps w:val="0"/>
      <w:strike w:val="0"/>
      <w:spacing w:val="0"/>
      <w:sz w:val="39"/>
      <w:szCs w:val="39"/>
    </w:rPr>
  </w:style>
  <w:style w:type="character" w:customStyle="1" w:styleId="Szvegtrzs2">
    <w:name w:val="Szövegtörzs (2)_"/>
    <w:rPr>
      <w:rFonts w:ascii="Arial" w:eastAsia="Arial" w:hAnsi="Arial" w:cs="Arial"/>
      <w:b w:val="0"/>
      <w:bCs w:val="0"/>
      <w:i w:val="0"/>
      <w:iCs w:val="0"/>
      <w:smallCaps w:val="0"/>
      <w:strike w:val="0"/>
      <w:spacing w:val="0"/>
      <w:sz w:val="25"/>
      <w:szCs w:val="25"/>
    </w:rPr>
  </w:style>
  <w:style w:type="character" w:customStyle="1" w:styleId="Cmsor10">
    <w:name w:val="Címsor #1_"/>
    <w:rPr>
      <w:rFonts w:ascii="Arial" w:eastAsia="Arial" w:hAnsi="Arial" w:cs="Arial"/>
      <w:b w:val="0"/>
      <w:bCs w:val="0"/>
      <w:i w:val="0"/>
      <w:iCs w:val="0"/>
      <w:smallCaps w:val="0"/>
      <w:strike w:val="0"/>
      <w:spacing w:val="0"/>
      <w:sz w:val="39"/>
      <w:szCs w:val="39"/>
    </w:rPr>
  </w:style>
  <w:style w:type="character" w:customStyle="1" w:styleId="Cmsor1Trkz6pt">
    <w:name w:val="Címsor #1 + Térköz 6 pt"/>
    <w:rPr>
      <w:rFonts w:ascii="Arial" w:eastAsia="Arial" w:hAnsi="Arial" w:cs="Arial"/>
      <w:b w:val="0"/>
      <w:bCs w:val="0"/>
      <w:i w:val="0"/>
      <w:iCs w:val="0"/>
      <w:smallCaps w:val="0"/>
      <w:strike w:val="0"/>
      <w:spacing w:val="130"/>
      <w:sz w:val="39"/>
      <w:szCs w:val="39"/>
    </w:rPr>
  </w:style>
  <w:style w:type="character" w:customStyle="1" w:styleId="Szvegtrzs3">
    <w:name w:val="Szövegtörzs (3)_"/>
    <w:rPr>
      <w:rFonts w:ascii="Arial" w:eastAsia="Arial" w:hAnsi="Arial" w:cs="Arial"/>
      <w:b w:val="0"/>
      <w:bCs w:val="0"/>
      <w:i w:val="0"/>
      <w:iCs w:val="0"/>
      <w:smallCaps w:val="0"/>
      <w:strike w:val="0"/>
      <w:spacing w:val="0"/>
      <w:sz w:val="25"/>
      <w:szCs w:val="25"/>
    </w:rPr>
  </w:style>
  <w:style w:type="character" w:customStyle="1" w:styleId="Szvegtrzs4">
    <w:name w:val="Szövegtörzs (4)_"/>
    <w:rPr>
      <w:rFonts w:ascii="Arial" w:eastAsia="Arial" w:hAnsi="Arial" w:cs="Arial"/>
      <w:b w:val="0"/>
      <w:bCs w:val="0"/>
      <w:i w:val="0"/>
      <w:iCs w:val="0"/>
      <w:smallCaps w:val="0"/>
      <w:strike w:val="0"/>
      <w:spacing w:val="0"/>
      <w:sz w:val="28"/>
      <w:szCs w:val="28"/>
    </w:rPr>
  </w:style>
  <w:style w:type="character" w:customStyle="1" w:styleId="Szvegtrzs">
    <w:name w:val="Szövegtörzs_"/>
    <w:rPr>
      <w:rFonts w:ascii="Arial" w:eastAsia="Arial" w:hAnsi="Arial" w:cs="Arial"/>
      <w:b w:val="0"/>
      <w:bCs w:val="0"/>
      <w:i w:val="0"/>
      <w:iCs w:val="0"/>
      <w:smallCaps w:val="0"/>
      <w:strike w:val="0"/>
      <w:spacing w:val="0"/>
      <w:sz w:val="25"/>
      <w:szCs w:val="25"/>
    </w:rPr>
  </w:style>
  <w:style w:type="character" w:customStyle="1" w:styleId="Fejlcvagylbjegyzet">
    <w:name w:val="Fejléc vagy lábjegyzet_"/>
    <w:rPr>
      <w:rFonts w:ascii="Times New Roman" w:eastAsia="Times New Roman" w:hAnsi="Times New Roman" w:cs="Times New Roman"/>
      <w:b w:val="0"/>
      <w:bCs w:val="0"/>
      <w:i w:val="0"/>
      <w:iCs w:val="0"/>
      <w:smallCaps w:val="0"/>
      <w:strike w:val="0"/>
      <w:sz w:val="20"/>
      <w:szCs w:val="20"/>
    </w:rPr>
  </w:style>
  <w:style w:type="character" w:customStyle="1" w:styleId="Fejlcvagylbjegyzet115pt">
    <w:name w:val="Fejléc vagy lábjegyzet + 11;5 pt"/>
    <w:rPr>
      <w:rFonts w:ascii="Times New Roman" w:eastAsia="Times New Roman" w:hAnsi="Times New Roman" w:cs="Times New Roman"/>
      <w:b w:val="0"/>
      <w:bCs w:val="0"/>
      <w:i w:val="0"/>
      <w:iCs w:val="0"/>
      <w:smallCaps w:val="0"/>
      <w:strike w:val="0"/>
      <w:spacing w:val="0"/>
      <w:sz w:val="23"/>
      <w:szCs w:val="23"/>
    </w:rPr>
  </w:style>
  <w:style w:type="character" w:customStyle="1" w:styleId="Szvegtrzs5">
    <w:name w:val="Szövegtörzs (5)_"/>
    <w:rPr>
      <w:rFonts w:ascii="Arial" w:eastAsia="Arial" w:hAnsi="Arial" w:cs="Arial"/>
      <w:b w:val="0"/>
      <w:bCs w:val="0"/>
      <w:i w:val="0"/>
      <w:iCs w:val="0"/>
      <w:smallCaps w:val="0"/>
      <w:strike w:val="0"/>
      <w:spacing w:val="0"/>
      <w:sz w:val="25"/>
      <w:szCs w:val="25"/>
    </w:rPr>
  </w:style>
  <w:style w:type="character" w:customStyle="1" w:styleId="Szvegtrzs5Nemflkvr">
    <w:name w:val="Szövegtörzs (5) + Nem félkövér"/>
    <w:rPr>
      <w:rFonts w:ascii="Arial" w:eastAsia="Arial" w:hAnsi="Arial" w:cs="Arial"/>
      <w:b/>
      <w:bCs/>
      <w:i w:val="0"/>
      <w:iCs w:val="0"/>
      <w:smallCaps w:val="0"/>
      <w:strike w:val="0"/>
      <w:spacing w:val="0"/>
      <w:sz w:val="25"/>
      <w:szCs w:val="25"/>
    </w:rPr>
  </w:style>
  <w:style w:type="character" w:customStyle="1" w:styleId="SzvegtrzsFlkvr">
    <w:name w:val="Szövegtörzs + Félkövér"/>
    <w:rPr>
      <w:rFonts w:ascii="Arial" w:eastAsia="Arial" w:hAnsi="Arial" w:cs="Arial"/>
      <w:b/>
      <w:bCs/>
      <w:i w:val="0"/>
      <w:iCs w:val="0"/>
      <w:smallCaps w:val="0"/>
      <w:strike w:val="0"/>
      <w:spacing w:val="0"/>
      <w:sz w:val="25"/>
      <w:szCs w:val="25"/>
    </w:rPr>
  </w:style>
  <w:style w:type="character" w:customStyle="1" w:styleId="Szvegtrzs1">
    <w:name w:val="Szövegtörzs1"/>
    <w:rPr>
      <w:rFonts w:ascii="Arial" w:eastAsia="Arial" w:hAnsi="Arial" w:cs="Arial"/>
      <w:b w:val="0"/>
      <w:bCs w:val="0"/>
      <w:i w:val="0"/>
      <w:iCs w:val="0"/>
      <w:smallCaps w:val="0"/>
      <w:strike w:val="0"/>
      <w:spacing w:val="0"/>
      <w:sz w:val="25"/>
      <w:szCs w:val="25"/>
      <w:u w:val="single"/>
    </w:rPr>
  </w:style>
  <w:style w:type="character" w:customStyle="1" w:styleId="Cmsor3">
    <w:name w:val="Címsor #3_"/>
    <w:rPr>
      <w:rFonts w:ascii="Arial" w:eastAsia="Arial" w:hAnsi="Arial" w:cs="Arial"/>
      <w:b w:val="0"/>
      <w:bCs w:val="0"/>
      <w:i w:val="0"/>
      <w:iCs w:val="0"/>
      <w:smallCaps w:val="0"/>
      <w:strike w:val="0"/>
      <w:spacing w:val="0"/>
      <w:sz w:val="25"/>
      <w:szCs w:val="25"/>
    </w:rPr>
  </w:style>
  <w:style w:type="character" w:customStyle="1" w:styleId="Cmsor30">
    <w:name w:val="Címsor #3"/>
    <w:rPr>
      <w:rFonts w:ascii="Arial" w:eastAsia="Arial" w:hAnsi="Arial" w:cs="Arial"/>
      <w:b w:val="0"/>
      <w:bCs w:val="0"/>
      <w:i w:val="0"/>
      <w:iCs w:val="0"/>
      <w:smallCaps w:val="0"/>
      <w:strike w:val="0"/>
      <w:spacing w:val="0"/>
      <w:sz w:val="25"/>
      <w:szCs w:val="25"/>
      <w:u w:val="single"/>
    </w:rPr>
  </w:style>
  <w:style w:type="character" w:customStyle="1" w:styleId="Tblzatfelirata">
    <w:name w:val="Táblázat felirata_"/>
    <w:rPr>
      <w:rFonts w:ascii="Arial" w:eastAsia="Arial" w:hAnsi="Arial" w:cs="Arial"/>
      <w:b w:val="0"/>
      <w:bCs w:val="0"/>
      <w:i w:val="0"/>
      <w:iCs w:val="0"/>
      <w:smallCaps w:val="0"/>
      <w:strike w:val="0"/>
      <w:spacing w:val="0"/>
      <w:sz w:val="25"/>
      <w:szCs w:val="25"/>
    </w:rPr>
  </w:style>
  <w:style w:type="character" w:customStyle="1" w:styleId="Cmsor31">
    <w:name w:val="Címsor #3"/>
    <w:rPr>
      <w:rFonts w:ascii="Arial" w:eastAsia="Arial" w:hAnsi="Arial" w:cs="Arial"/>
      <w:b w:val="0"/>
      <w:bCs w:val="0"/>
      <w:i w:val="0"/>
      <w:iCs w:val="0"/>
      <w:smallCaps w:val="0"/>
      <w:strike w:val="0"/>
      <w:spacing w:val="0"/>
      <w:sz w:val="25"/>
      <w:szCs w:val="25"/>
      <w:u w:val="single"/>
    </w:rPr>
  </w:style>
  <w:style w:type="character" w:customStyle="1" w:styleId="SzvegtrzsFlkvr0">
    <w:name w:val="Szövegtörzs + Félkövér"/>
    <w:rPr>
      <w:rFonts w:ascii="Arial" w:eastAsia="Arial" w:hAnsi="Arial" w:cs="Arial"/>
      <w:b/>
      <w:bCs/>
      <w:i w:val="0"/>
      <w:iCs w:val="0"/>
      <w:smallCaps w:val="0"/>
      <w:strike w:val="0"/>
      <w:spacing w:val="0"/>
      <w:sz w:val="25"/>
      <w:szCs w:val="25"/>
    </w:rPr>
  </w:style>
  <w:style w:type="character" w:customStyle="1" w:styleId="Szvegtrzs6">
    <w:name w:val="Szövegtörzs (6)_"/>
    <w:rPr>
      <w:rFonts w:ascii="Arial" w:eastAsia="Arial" w:hAnsi="Arial" w:cs="Arial"/>
      <w:b w:val="0"/>
      <w:bCs w:val="0"/>
      <w:i w:val="0"/>
      <w:iCs w:val="0"/>
      <w:smallCaps w:val="0"/>
      <w:strike w:val="0"/>
      <w:spacing w:val="0"/>
      <w:sz w:val="24"/>
      <w:szCs w:val="24"/>
    </w:rPr>
  </w:style>
  <w:style w:type="character" w:customStyle="1" w:styleId="SzvegtrzsFlkvr1">
    <w:name w:val="Szövegtörzs + Félkövér"/>
    <w:rPr>
      <w:rFonts w:ascii="Arial" w:eastAsia="Arial" w:hAnsi="Arial" w:cs="Arial"/>
      <w:b/>
      <w:bCs/>
      <w:i w:val="0"/>
      <w:iCs w:val="0"/>
      <w:smallCaps w:val="0"/>
      <w:strike w:val="0"/>
      <w:spacing w:val="0"/>
      <w:sz w:val="25"/>
      <w:szCs w:val="25"/>
    </w:rPr>
  </w:style>
  <w:style w:type="character" w:customStyle="1" w:styleId="SzvegtrzsFlkvr2">
    <w:name w:val="Szövegtörzs + Félkövér"/>
    <w:rPr>
      <w:rFonts w:ascii="Arial" w:eastAsia="Arial" w:hAnsi="Arial" w:cs="Arial"/>
      <w:b/>
      <w:bCs/>
      <w:i w:val="0"/>
      <w:iCs w:val="0"/>
      <w:smallCaps w:val="0"/>
      <w:strike w:val="0"/>
      <w:spacing w:val="0"/>
      <w:sz w:val="25"/>
      <w:szCs w:val="25"/>
    </w:rPr>
  </w:style>
  <w:style w:type="character" w:customStyle="1" w:styleId="Szvegtrzs115pt">
    <w:name w:val="Szövegtörzs + 11;5 pt"/>
    <w:rPr>
      <w:rFonts w:ascii="Arial" w:eastAsia="Arial" w:hAnsi="Arial" w:cs="Arial"/>
      <w:b w:val="0"/>
      <w:bCs w:val="0"/>
      <w:i w:val="0"/>
      <w:iCs w:val="0"/>
      <w:smallCaps w:val="0"/>
      <w:strike w:val="0"/>
      <w:spacing w:val="0"/>
      <w:sz w:val="23"/>
      <w:szCs w:val="23"/>
    </w:rPr>
  </w:style>
  <w:style w:type="character" w:customStyle="1" w:styleId="Szvegtrzs2Flkvr">
    <w:name w:val="Szövegtörzs (2) + Félkövér"/>
    <w:rPr>
      <w:rFonts w:ascii="Arial" w:eastAsia="Arial" w:hAnsi="Arial" w:cs="Arial"/>
      <w:b/>
      <w:bCs/>
      <w:i w:val="0"/>
      <w:iCs w:val="0"/>
      <w:smallCaps w:val="0"/>
      <w:strike w:val="0"/>
      <w:spacing w:val="0"/>
      <w:sz w:val="25"/>
      <w:szCs w:val="25"/>
    </w:rPr>
  </w:style>
  <w:style w:type="character" w:customStyle="1" w:styleId="SzvegtrzsFlkvr3">
    <w:name w:val="Szövegtörzs + Félkövér"/>
    <w:rPr>
      <w:rFonts w:ascii="Arial" w:eastAsia="Arial" w:hAnsi="Arial" w:cs="Arial"/>
      <w:b/>
      <w:bCs/>
      <w:i w:val="0"/>
      <w:iCs w:val="0"/>
      <w:smallCaps w:val="0"/>
      <w:strike w:val="0"/>
      <w:spacing w:val="0"/>
      <w:sz w:val="25"/>
      <w:szCs w:val="25"/>
    </w:rPr>
  </w:style>
  <w:style w:type="character" w:customStyle="1" w:styleId="SzvegtrzsFlkvr4">
    <w:name w:val="Szövegtörzs + Félkövér"/>
    <w:rPr>
      <w:rFonts w:ascii="Arial" w:eastAsia="Arial" w:hAnsi="Arial" w:cs="Arial"/>
      <w:b/>
      <w:bCs/>
      <w:i w:val="0"/>
      <w:iCs w:val="0"/>
      <w:smallCaps w:val="0"/>
      <w:strike w:val="0"/>
      <w:spacing w:val="0"/>
      <w:sz w:val="25"/>
      <w:szCs w:val="25"/>
    </w:rPr>
  </w:style>
  <w:style w:type="character" w:customStyle="1" w:styleId="SzvegtrzsFlkvr5">
    <w:name w:val="Szövegtörzs + Félkövér"/>
    <w:rPr>
      <w:rFonts w:ascii="Arial" w:eastAsia="Arial" w:hAnsi="Arial" w:cs="Arial"/>
      <w:b/>
      <w:bCs/>
      <w:i w:val="0"/>
      <w:iCs w:val="0"/>
      <w:smallCaps w:val="0"/>
      <w:strike w:val="0"/>
      <w:spacing w:val="0"/>
      <w:sz w:val="25"/>
      <w:szCs w:val="25"/>
    </w:rPr>
  </w:style>
  <w:style w:type="character" w:customStyle="1" w:styleId="SzvegtrzsDlt">
    <w:name w:val="Szövegtörzs + Dőlt"/>
    <w:rPr>
      <w:rFonts w:ascii="Arial" w:eastAsia="Arial" w:hAnsi="Arial" w:cs="Arial"/>
      <w:b w:val="0"/>
      <w:bCs w:val="0"/>
      <w:i/>
      <w:iCs/>
      <w:smallCaps w:val="0"/>
      <w:strike w:val="0"/>
      <w:spacing w:val="0"/>
      <w:sz w:val="25"/>
      <w:szCs w:val="25"/>
    </w:rPr>
  </w:style>
  <w:style w:type="character" w:customStyle="1" w:styleId="SzvegtrzsFlkvr6">
    <w:name w:val="Szövegtörzs + Félkövér"/>
    <w:rPr>
      <w:rFonts w:ascii="Arial" w:eastAsia="Arial" w:hAnsi="Arial" w:cs="Arial"/>
      <w:b/>
      <w:bCs/>
      <w:i w:val="0"/>
      <w:iCs w:val="0"/>
      <w:smallCaps w:val="0"/>
      <w:strike w:val="0"/>
      <w:spacing w:val="0"/>
      <w:sz w:val="25"/>
      <w:szCs w:val="25"/>
    </w:rPr>
  </w:style>
  <w:style w:type="character" w:customStyle="1" w:styleId="Kpalrs">
    <w:name w:val="Képaláírás_"/>
    <w:rPr>
      <w:rFonts w:ascii="Arial" w:eastAsia="Arial" w:hAnsi="Arial" w:cs="Arial"/>
      <w:b w:val="0"/>
      <w:bCs w:val="0"/>
      <w:i w:val="0"/>
      <w:iCs w:val="0"/>
      <w:smallCaps w:val="0"/>
      <w:strike w:val="0"/>
      <w:spacing w:val="0"/>
      <w:sz w:val="24"/>
      <w:szCs w:val="24"/>
    </w:rPr>
  </w:style>
  <w:style w:type="paragraph" w:customStyle="1" w:styleId="Cmsor20">
    <w:name w:val="Címsor #2"/>
    <w:basedOn w:val="Norml"/>
    <w:pPr>
      <w:shd w:val="clear" w:color="auto" w:fill="FFFFFF"/>
      <w:spacing w:after="480" w:line="0" w:lineRule="atLeast"/>
      <w:jc w:val="center"/>
      <w:outlineLvl w:val="1"/>
    </w:pPr>
    <w:rPr>
      <w:rFonts w:ascii="Arial" w:eastAsia="Arial" w:hAnsi="Arial" w:cs="Times New Roman"/>
      <w:color w:val="auto"/>
      <w:sz w:val="39"/>
      <w:szCs w:val="39"/>
      <w:lang w:val="x-none" w:eastAsia="x-none"/>
    </w:rPr>
  </w:style>
  <w:style w:type="paragraph" w:customStyle="1" w:styleId="Szvegtrzs20">
    <w:name w:val="Szövegtörzs (2)"/>
    <w:basedOn w:val="Norml"/>
    <w:pPr>
      <w:shd w:val="clear" w:color="auto" w:fill="FFFFFF"/>
      <w:spacing w:before="120" w:after="660" w:line="317" w:lineRule="exact"/>
      <w:jc w:val="center"/>
    </w:pPr>
    <w:rPr>
      <w:rFonts w:ascii="Arial" w:eastAsia="Arial" w:hAnsi="Arial" w:cs="Times New Roman"/>
      <w:color w:val="auto"/>
      <w:sz w:val="25"/>
      <w:szCs w:val="25"/>
      <w:lang w:val="x-none" w:eastAsia="x-none"/>
    </w:rPr>
  </w:style>
  <w:style w:type="paragraph" w:customStyle="1" w:styleId="Cmsor11">
    <w:name w:val="Címsor #1"/>
    <w:basedOn w:val="Norml"/>
    <w:pPr>
      <w:shd w:val="clear" w:color="auto" w:fill="FFFFFF"/>
      <w:spacing w:before="660" w:after="2040" w:line="0" w:lineRule="atLeast"/>
      <w:jc w:val="center"/>
      <w:outlineLvl w:val="0"/>
    </w:pPr>
    <w:rPr>
      <w:rFonts w:ascii="Arial" w:eastAsia="Arial" w:hAnsi="Arial" w:cs="Times New Roman"/>
      <w:color w:val="auto"/>
      <w:sz w:val="39"/>
      <w:szCs w:val="39"/>
      <w:lang w:val="x-none" w:eastAsia="x-none"/>
    </w:rPr>
  </w:style>
  <w:style w:type="paragraph" w:customStyle="1" w:styleId="Szvegtrzs30">
    <w:name w:val="Szövegtörzs (3)"/>
    <w:basedOn w:val="Norml"/>
    <w:pPr>
      <w:shd w:val="clear" w:color="auto" w:fill="FFFFFF"/>
      <w:spacing w:before="2040" w:after="3180" w:line="0" w:lineRule="atLeast"/>
    </w:pPr>
    <w:rPr>
      <w:rFonts w:ascii="Arial" w:eastAsia="Arial" w:hAnsi="Arial" w:cs="Times New Roman"/>
      <w:color w:val="auto"/>
      <w:sz w:val="25"/>
      <w:szCs w:val="25"/>
      <w:lang w:val="x-none" w:eastAsia="x-none"/>
    </w:rPr>
  </w:style>
  <w:style w:type="paragraph" w:customStyle="1" w:styleId="Szvegtrzs40">
    <w:name w:val="Szövegtörzs (4)"/>
    <w:basedOn w:val="Norml"/>
    <w:pPr>
      <w:shd w:val="clear" w:color="auto" w:fill="FFFFFF"/>
      <w:spacing w:before="3180" w:line="0" w:lineRule="atLeast"/>
    </w:pPr>
    <w:rPr>
      <w:rFonts w:ascii="Arial" w:eastAsia="Arial" w:hAnsi="Arial" w:cs="Times New Roman"/>
      <w:color w:val="auto"/>
      <w:sz w:val="28"/>
      <w:szCs w:val="28"/>
      <w:lang w:val="x-none" w:eastAsia="x-none"/>
    </w:rPr>
  </w:style>
  <w:style w:type="paragraph" w:customStyle="1" w:styleId="Szvegtrzs21">
    <w:name w:val="Szövegtörzs2"/>
    <w:basedOn w:val="Norml"/>
    <w:pPr>
      <w:shd w:val="clear" w:color="auto" w:fill="FFFFFF"/>
      <w:spacing w:after="300" w:line="292" w:lineRule="exact"/>
      <w:ind w:hanging="320"/>
      <w:jc w:val="both"/>
    </w:pPr>
    <w:rPr>
      <w:rFonts w:ascii="Arial" w:eastAsia="Arial" w:hAnsi="Arial" w:cs="Times New Roman"/>
      <w:color w:val="auto"/>
      <w:sz w:val="25"/>
      <w:szCs w:val="25"/>
      <w:lang w:val="x-none" w:eastAsia="x-none"/>
    </w:rPr>
  </w:style>
  <w:style w:type="paragraph" w:customStyle="1" w:styleId="Fejlcvagylbjegyzet0">
    <w:name w:val="Fejléc vagy lábjegyzet"/>
    <w:basedOn w:val="Norml"/>
    <w:pPr>
      <w:shd w:val="clear" w:color="auto" w:fill="FFFFFF"/>
    </w:pPr>
    <w:rPr>
      <w:rFonts w:ascii="Times New Roman" w:eastAsia="Times New Roman" w:hAnsi="Times New Roman" w:cs="Times New Roman"/>
      <w:color w:val="auto"/>
      <w:sz w:val="20"/>
      <w:szCs w:val="20"/>
      <w:lang w:val="x-none" w:eastAsia="x-none"/>
    </w:rPr>
  </w:style>
  <w:style w:type="paragraph" w:customStyle="1" w:styleId="Szvegtrzs50">
    <w:name w:val="Szövegtörzs (5)"/>
    <w:basedOn w:val="Norml"/>
    <w:pPr>
      <w:shd w:val="clear" w:color="auto" w:fill="FFFFFF"/>
      <w:spacing w:before="300" w:after="300" w:line="292" w:lineRule="exact"/>
      <w:ind w:hanging="2140"/>
      <w:jc w:val="right"/>
    </w:pPr>
    <w:rPr>
      <w:rFonts w:ascii="Arial" w:eastAsia="Arial" w:hAnsi="Arial" w:cs="Times New Roman"/>
      <w:color w:val="auto"/>
      <w:sz w:val="25"/>
      <w:szCs w:val="25"/>
      <w:lang w:val="x-none" w:eastAsia="x-none"/>
    </w:rPr>
  </w:style>
  <w:style w:type="paragraph" w:customStyle="1" w:styleId="Cmsor32">
    <w:name w:val="Címsor #3"/>
    <w:basedOn w:val="Norml"/>
    <w:pPr>
      <w:shd w:val="clear" w:color="auto" w:fill="FFFFFF"/>
      <w:spacing w:before="360" w:after="60" w:line="0" w:lineRule="atLeast"/>
      <w:ind w:hanging="320"/>
      <w:jc w:val="both"/>
      <w:outlineLvl w:val="2"/>
    </w:pPr>
    <w:rPr>
      <w:rFonts w:ascii="Arial" w:eastAsia="Arial" w:hAnsi="Arial" w:cs="Times New Roman"/>
      <w:color w:val="auto"/>
      <w:sz w:val="25"/>
      <w:szCs w:val="25"/>
      <w:lang w:val="x-none" w:eastAsia="x-none"/>
    </w:rPr>
  </w:style>
  <w:style w:type="paragraph" w:customStyle="1" w:styleId="Tblzatfelirata0">
    <w:name w:val="Táblázat felirata"/>
    <w:basedOn w:val="Norml"/>
    <w:pPr>
      <w:shd w:val="clear" w:color="auto" w:fill="FFFFFF"/>
      <w:spacing w:line="0" w:lineRule="atLeast"/>
    </w:pPr>
    <w:rPr>
      <w:rFonts w:ascii="Arial" w:eastAsia="Arial" w:hAnsi="Arial" w:cs="Times New Roman"/>
      <w:color w:val="auto"/>
      <w:sz w:val="25"/>
      <w:szCs w:val="25"/>
      <w:lang w:val="x-none" w:eastAsia="x-none"/>
    </w:rPr>
  </w:style>
  <w:style w:type="paragraph" w:customStyle="1" w:styleId="Szvegtrzs60">
    <w:name w:val="Szövegtörzs (6)"/>
    <w:basedOn w:val="Norml"/>
    <w:pPr>
      <w:shd w:val="clear" w:color="auto" w:fill="FFFFFF"/>
      <w:spacing w:before="240" w:after="240" w:line="270" w:lineRule="exact"/>
    </w:pPr>
    <w:rPr>
      <w:rFonts w:ascii="Arial" w:eastAsia="Arial" w:hAnsi="Arial" w:cs="Times New Roman"/>
      <w:color w:val="auto"/>
      <w:lang w:val="x-none" w:eastAsia="x-none"/>
    </w:rPr>
  </w:style>
  <w:style w:type="paragraph" w:customStyle="1" w:styleId="Kpalrs1">
    <w:name w:val="Képaláírás1"/>
    <w:basedOn w:val="Norml"/>
    <w:pPr>
      <w:shd w:val="clear" w:color="auto" w:fill="FFFFFF"/>
      <w:spacing w:line="270" w:lineRule="exact"/>
      <w:ind w:hanging="400"/>
    </w:pPr>
    <w:rPr>
      <w:rFonts w:ascii="Arial" w:eastAsia="Arial" w:hAnsi="Arial" w:cs="Times New Roman"/>
      <w:color w:val="auto"/>
      <w:lang w:val="x-none" w:eastAsia="x-none"/>
    </w:rPr>
  </w:style>
  <w:style w:type="paragraph" w:styleId="Nincstrkz">
    <w:name w:val="No Spacing"/>
    <w:uiPriority w:val="1"/>
    <w:qFormat/>
    <w:rsid w:val="004B703B"/>
    <w:rPr>
      <w:rFonts w:ascii="Tahoma" w:eastAsia="Times New Roman" w:hAnsi="Tahoma" w:cs="Tahoma"/>
    </w:rPr>
  </w:style>
  <w:style w:type="character" w:customStyle="1" w:styleId="LbjegyzetszvegChar">
    <w:name w:val="Lábjegyzetszöveg Char"/>
    <w:link w:val="Lbjegyzetszveg"/>
    <w:uiPriority w:val="99"/>
    <w:semiHidden/>
    <w:rsid w:val="009B28FA"/>
    <w:rPr>
      <w:rFonts w:ascii="Tahoma" w:hAnsi="Tahoma" w:cs="Tahoma"/>
    </w:rPr>
  </w:style>
  <w:style w:type="paragraph" w:styleId="Lbjegyzetszveg">
    <w:name w:val="footnote text"/>
    <w:basedOn w:val="Norml"/>
    <w:link w:val="LbjegyzetszvegChar"/>
    <w:uiPriority w:val="99"/>
    <w:semiHidden/>
    <w:unhideWhenUsed/>
    <w:rsid w:val="009B28FA"/>
    <w:pPr>
      <w:spacing w:after="200"/>
    </w:pPr>
    <w:rPr>
      <w:rFonts w:ascii="Tahoma" w:hAnsi="Tahoma" w:cs="Times New Roman"/>
      <w:color w:val="auto"/>
      <w:sz w:val="20"/>
      <w:szCs w:val="20"/>
      <w:lang w:val="x-none" w:eastAsia="x-none"/>
    </w:rPr>
  </w:style>
  <w:style w:type="character" w:customStyle="1" w:styleId="LbjegyzetszvegChar1">
    <w:name w:val="Lábjegyzetszöveg Char1"/>
    <w:uiPriority w:val="99"/>
    <w:semiHidden/>
    <w:rsid w:val="009B28FA"/>
    <w:rPr>
      <w:color w:val="000000"/>
      <w:lang w:val="hu"/>
    </w:rPr>
  </w:style>
  <w:style w:type="character" w:styleId="Lbjegyzet-hivatkozs">
    <w:name w:val="footnote reference"/>
    <w:uiPriority w:val="99"/>
    <w:semiHidden/>
    <w:unhideWhenUsed/>
    <w:rsid w:val="009B28FA"/>
    <w:rPr>
      <w:vertAlign w:val="superscript"/>
    </w:rPr>
  </w:style>
  <w:style w:type="paragraph" w:styleId="Buborkszveg">
    <w:name w:val="Balloon Text"/>
    <w:basedOn w:val="Norml"/>
    <w:link w:val="BuborkszvegChar"/>
    <w:uiPriority w:val="99"/>
    <w:semiHidden/>
    <w:unhideWhenUsed/>
    <w:rsid w:val="000250AF"/>
    <w:rPr>
      <w:rFonts w:ascii="Tahoma" w:hAnsi="Tahoma" w:cs="Times New Roman"/>
      <w:sz w:val="16"/>
      <w:szCs w:val="16"/>
      <w:lang w:eastAsia="x-none"/>
    </w:rPr>
  </w:style>
  <w:style w:type="character" w:customStyle="1" w:styleId="BuborkszvegChar">
    <w:name w:val="Buborékszöveg Char"/>
    <w:link w:val="Buborkszveg"/>
    <w:uiPriority w:val="99"/>
    <w:semiHidden/>
    <w:rsid w:val="000250AF"/>
    <w:rPr>
      <w:rFonts w:ascii="Tahoma" w:hAnsi="Tahoma" w:cs="Tahoma"/>
      <w:color w:val="000000"/>
      <w:sz w:val="16"/>
      <w:szCs w:val="16"/>
      <w:lang w:val="hu"/>
    </w:rPr>
  </w:style>
  <w:style w:type="character" w:styleId="Jegyzethivatkozs">
    <w:name w:val="annotation reference"/>
    <w:uiPriority w:val="99"/>
    <w:semiHidden/>
    <w:unhideWhenUsed/>
    <w:rsid w:val="000250AF"/>
    <w:rPr>
      <w:sz w:val="16"/>
      <w:szCs w:val="16"/>
    </w:rPr>
  </w:style>
  <w:style w:type="paragraph" w:styleId="Jegyzetszveg">
    <w:name w:val="annotation text"/>
    <w:basedOn w:val="Norml"/>
    <w:link w:val="JegyzetszvegChar"/>
    <w:uiPriority w:val="99"/>
    <w:unhideWhenUsed/>
    <w:rsid w:val="000250AF"/>
    <w:rPr>
      <w:rFonts w:cs="Times New Roman"/>
      <w:sz w:val="20"/>
      <w:szCs w:val="20"/>
      <w:lang w:eastAsia="x-none"/>
    </w:rPr>
  </w:style>
  <w:style w:type="character" w:customStyle="1" w:styleId="JegyzetszvegChar">
    <w:name w:val="Jegyzetszöveg Char"/>
    <w:link w:val="Jegyzetszveg"/>
    <w:uiPriority w:val="99"/>
    <w:rsid w:val="000250AF"/>
    <w:rPr>
      <w:color w:val="000000"/>
      <w:lang w:val="hu"/>
    </w:rPr>
  </w:style>
  <w:style w:type="paragraph" w:styleId="Megjegyzstrgya">
    <w:name w:val="annotation subject"/>
    <w:basedOn w:val="Jegyzetszveg"/>
    <w:next w:val="Jegyzetszveg"/>
    <w:link w:val="MegjegyzstrgyaChar"/>
    <w:uiPriority w:val="99"/>
    <w:semiHidden/>
    <w:unhideWhenUsed/>
    <w:rsid w:val="000250AF"/>
    <w:rPr>
      <w:b/>
      <w:bCs/>
    </w:rPr>
  </w:style>
  <w:style w:type="character" w:customStyle="1" w:styleId="MegjegyzstrgyaChar">
    <w:name w:val="Megjegyzés tárgya Char"/>
    <w:link w:val="Megjegyzstrgya"/>
    <w:uiPriority w:val="99"/>
    <w:semiHidden/>
    <w:rsid w:val="000250AF"/>
    <w:rPr>
      <w:b/>
      <w:bCs/>
      <w:color w:val="000000"/>
      <w:lang w:val="hu"/>
    </w:rPr>
  </w:style>
  <w:style w:type="paragraph" w:styleId="Listaszerbekezds">
    <w:name w:val="List Paragraph"/>
    <w:basedOn w:val="Norml"/>
    <w:qFormat/>
    <w:rsid w:val="00FD6305"/>
    <w:pPr>
      <w:ind w:left="708"/>
    </w:pPr>
  </w:style>
  <w:style w:type="paragraph" w:styleId="Cm">
    <w:name w:val="Title"/>
    <w:basedOn w:val="Norml"/>
    <w:link w:val="CmChar"/>
    <w:uiPriority w:val="99"/>
    <w:qFormat/>
    <w:rsid w:val="005643F3"/>
    <w:pPr>
      <w:jc w:val="center"/>
    </w:pPr>
    <w:rPr>
      <w:rFonts w:ascii="Times New Roman" w:eastAsia="Times New Roman" w:hAnsi="Times New Roman" w:cs="Times New Roman"/>
      <w:color w:val="auto"/>
      <w:sz w:val="28"/>
      <w:szCs w:val="28"/>
      <w:lang w:val="hu-HU"/>
    </w:rPr>
  </w:style>
  <w:style w:type="character" w:customStyle="1" w:styleId="CmChar">
    <w:name w:val="Cím Char"/>
    <w:link w:val="Cm"/>
    <w:uiPriority w:val="99"/>
    <w:rsid w:val="005643F3"/>
    <w:rPr>
      <w:rFonts w:ascii="Times New Roman" w:eastAsia="Times New Roman" w:hAnsi="Times New Roman" w:cs="Times New Roman"/>
      <w:sz w:val="28"/>
      <w:szCs w:val="28"/>
    </w:rPr>
  </w:style>
  <w:style w:type="paragraph" w:customStyle="1" w:styleId="Kikezds">
    <w:name w:val="Kikezdés"/>
    <w:basedOn w:val="Norml"/>
    <w:rsid w:val="00306A0D"/>
    <w:pPr>
      <w:keepLines/>
      <w:ind w:left="202" w:hanging="202"/>
      <w:jc w:val="both"/>
    </w:pPr>
    <w:rPr>
      <w:rFonts w:ascii="Times New Roman" w:eastAsia="Times New Roman" w:hAnsi="Times New Roman" w:cs="Times New Roman"/>
      <w:color w:val="auto"/>
      <w:szCs w:val="20"/>
      <w:lang w:val="hu-HU" w:eastAsia="en-US"/>
    </w:rPr>
  </w:style>
  <w:style w:type="table" w:styleId="Rcsostblzat">
    <w:name w:val="Table Grid"/>
    <w:basedOn w:val="Normltblzat"/>
    <w:uiPriority w:val="59"/>
    <w:rsid w:val="00F602B3"/>
    <w:rPr>
      <w:rFonts w:ascii="Calibri" w:eastAsia="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loldatlanmegemlts">
    <w:name w:val="Unresolved Mention"/>
    <w:basedOn w:val="Bekezdsalapbettpusa"/>
    <w:uiPriority w:val="99"/>
    <w:semiHidden/>
    <w:unhideWhenUsed/>
    <w:rsid w:val="00FB553A"/>
    <w:rPr>
      <w:color w:val="605E5C"/>
      <w:shd w:val="clear" w:color="auto" w:fill="E1DFDD"/>
    </w:rPr>
  </w:style>
  <w:style w:type="paragraph" w:styleId="Vltozat">
    <w:name w:val="Revision"/>
    <w:hidden/>
    <w:uiPriority w:val="99"/>
    <w:semiHidden/>
    <w:rsid w:val="00E343F2"/>
    <w:rPr>
      <w:color w:val="000000"/>
      <w:sz w:val="24"/>
      <w:szCs w:val="24"/>
      <w:lang w:val="hu"/>
    </w:rPr>
  </w:style>
  <w:style w:type="table" w:customStyle="1" w:styleId="TableGrid">
    <w:name w:val="TableGrid"/>
    <w:rsid w:val="00133DCF"/>
    <w:rPr>
      <w:rFonts w:asciiTheme="minorHAnsi" w:eastAsiaTheme="minorEastAsia" w:hAnsiTheme="minorHAnsi" w:cstheme="minorBidi"/>
      <w:kern w:val="2"/>
      <w:sz w:val="24"/>
      <w:szCs w:val="24"/>
      <w14:ligatures w14:val="standardContextual"/>
    </w:rPr>
    <w:tblPr>
      <w:tblCellMar>
        <w:top w:w="0" w:type="dxa"/>
        <w:left w:w="0" w:type="dxa"/>
        <w:bottom w:w="0" w:type="dxa"/>
        <w:right w:w="0" w:type="dxa"/>
      </w:tblCellMar>
    </w:tblPr>
  </w:style>
  <w:style w:type="paragraph" w:styleId="lfej">
    <w:name w:val="header"/>
    <w:basedOn w:val="Norml"/>
    <w:link w:val="lfejChar"/>
    <w:uiPriority w:val="99"/>
    <w:unhideWhenUsed/>
    <w:rsid w:val="00FF1E0A"/>
    <w:pPr>
      <w:tabs>
        <w:tab w:val="center" w:pos="4536"/>
        <w:tab w:val="right" w:pos="9072"/>
      </w:tabs>
    </w:pPr>
  </w:style>
  <w:style w:type="character" w:customStyle="1" w:styleId="lfejChar">
    <w:name w:val="Élőfej Char"/>
    <w:basedOn w:val="Bekezdsalapbettpusa"/>
    <w:link w:val="lfej"/>
    <w:uiPriority w:val="99"/>
    <w:rsid w:val="00FF1E0A"/>
    <w:rPr>
      <w:color w:val="000000"/>
      <w:sz w:val="24"/>
      <w:szCs w:val="24"/>
      <w:lang w:val="hu"/>
    </w:rPr>
  </w:style>
  <w:style w:type="paragraph" w:styleId="llb">
    <w:name w:val="footer"/>
    <w:basedOn w:val="Norml"/>
    <w:link w:val="llbChar"/>
    <w:uiPriority w:val="99"/>
    <w:unhideWhenUsed/>
    <w:rsid w:val="00FF1E0A"/>
    <w:pPr>
      <w:tabs>
        <w:tab w:val="center" w:pos="4536"/>
        <w:tab w:val="right" w:pos="9072"/>
      </w:tabs>
    </w:pPr>
  </w:style>
  <w:style w:type="character" w:customStyle="1" w:styleId="llbChar">
    <w:name w:val="Élőláb Char"/>
    <w:basedOn w:val="Bekezdsalapbettpusa"/>
    <w:link w:val="llb"/>
    <w:uiPriority w:val="99"/>
    <w:rsid w:val="00FF1E0A"/>
    <w:rPr>
      <w:color w:val="000000"/>
      <w:sz w:val="24"/>
      <w:szCs w:val="24"/>
      <w:lang w:val="hu"/>
    </w:rPr>
  </w:style>
  <w:style w:type="character" w:customStyle="1" w:styleId="Cmsor1Char">
    <w:name w:val="Címsor 1 Char"/>
    <w:basedOn w:val="Bekezdsalapbettpusa"/>
    <w:link w:val="Cmsor1"/>
    <w:uiPriority w:val="9"/>
    <w:rsid w:val="000D32DF"/>
    <w:rPr>
      <w:rFonts w:asciiTheme="majorHAnsi" w:eastAsiaTheme="majorEastAsia" w:hAnsiTheme="majorHAnsi" w:cstheme="majorBidi"/>
      <w:color w:val="2E74B5" w:themeColor="accent1" w:themeShade="BF"/>
      <w:sz w:val="32"/>
      <w:szCs w:val="32"/>
      <w:lang w:val="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1754649">
      <w:bodyDiv w:val="1"/>
      <w:marLeft w:val="0"/>
      <w:marRight w:val="0"/>
      <w:marTop w:val="0"/>
      <w:marBottom w:val="0"/>
      <w:divBdr>
        <w:top w:val="none" w:sz="0" w:space="0" w:color="auto"/>
        <w:left w:val="none" w:sz="0" w:space="0" w:color="auto"/>
        <w:bottom w:val="none" w:sz="0" w:space="0" w:color="auto"/>
        <w:right w:val="none" w:sz="0" w:space="0" w:color="auto"/>
      </w:divBdr>
    </w:div>
    <w:div w:id="568423384">
      <w:bodyDiv w:val="1"/>
      <w:marLeft w:val="0"/>
      <w:marRight w:val="0"/>
      <w:marTop w:val="0"/>
      <w:marBottom w:val="0"/>
      <w:divBdr>
        <w:top w:val="none" w:sz="0" w:space="0" w:color="auto"/>
        <w:left w:val="none" w:sz="0" w:space="0" w:color="auto"/>
        <w:bottom w:val="none" w:sz="0" w:space="0" w:color="auto"/>
        <w:right w:val="none" w:sz="0" w:space="0" w:color="auto"/>
      </w:divBdr>
    </w:div>
    <w:div w:id="725027137">
      <w:bodyDiv w:val="1"/>
      <w:marLeft w:val="0"/>
      <w:marRight w:val="0"/>
      <w:marTop w:val="0"/>
      <w:marBottom w:val="0"/>
      <w:divBdr>
        <w:top w:val="none" w:sz="0" w:space="0" w:color="auto"/>
        <w:left w:val="none" w:sz="0" w:space="0" w:color="auto"/>
        <w:bottom w:val="none" w:sz="0" w:space="0" w:color="auto"/>
        <w:right w:val="none" w:sz="0" w:space="0" w:color="auto"/>
      </w:divBdr>
    </w:div>
    <w:div w:id="1131943353">
      <w:bodyDiv w:val="1"/>
      <w:marLeft w:val="0"/>
      <w:marRight w:val="0"/>
      <w:marTop w:val="0"/>
      <w:marBottom w:val="0"/>
      <w:divBdr>
        <w:top w:val="none" w:sz="0" w:space="0" w:color="auto"/>
        <w:left w:val="none" w:sz="0" w:space="0" w:color="auto"/>
        <w:bottom w:val="none" w:sz="0" w:space="0" w:color="auto"/>
        <w:right w:val="none" w:sz="0" w:space="0" w:color="auto"/>
      </w:divBdr>
    </w:div>
    <w:div w:id="1409569294">
      <w:bodyDiv w:val="1"/>
      <w:marLeft w:val="0"/>
      <w:marRight w:val="0"/>
      <w:marTop w:val="0"/>
      <w:marBottom w:val="0"/>
      <w:divBdr>
        <w:top w:val="none" w:sz="0" w:space="0" w:color="auto"/>
        <w:left w:val="none" w:sz="0" w:space="0" w:color="auto"/>
        <w:bottom w:val="none" w:sz="0" w:space="0" w:color="auto"/>
        <w:right w:val="none" w:sz="0" w:space="0" w:color="auto"/>
      </w:divBdr>
    </w:div>
    <w:div w:id="1724716995">
      <w:bodyDiv w:val="1"/>
      <w:marLeft w:val="0"/>
      <w:marRight w:val="0"/>
      <w:marTop w:val="0"/>
      <w:marBottom w:val="0"/>
      <w:divBdr>
        <w:top w:val="none" w:sz="0" w:space="0" w:color="auto"/>
        <w:left w:val="none" w:sz="0" w:space="0" w:color="auto"/>
        <w:bottom w:val="none" w:sz="0" w:space="0" w:color="auto"/>
        <w:right w:val="none" w:sz="0" w:space="0" w:color="auto"/>
      </w:divBdr>
    </w:div>
    <w:div w:id="1756515014">
      <w:bodyDiv w:val="1"/>
      <w:marLeft w:val="0"/>
      <w:marRight w:val="0"/>
      <w:marTop w:val="0"/>
      <w:marBottom w:val="0"/>
      <w:divBdr>
        <w:top w:val="none" w:sz="0" w:space="0" w:color="auto"/>
        <w:left w:val="none" w:sz="0" w:space="0" w:color="auto"/>
        <w:bottom w:val="none" w:sz="0" w:space="0" w:color="auto"/>
        <w:right w:val="none" w:sz="0" w:space="0" w:color="auto"/>
      </w:divBdr>
    </w:div>
    <w:div w:id="2039508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itkarsag@kiralyikastely.h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g"/><Relationship Id="rId4" Type="http://schemas.openxmlformats.org/officeDocument/2006/relationships/settings" Target="settings.xml"/><Relationship Id="rId9" Type="http://schemas.openxmlformats.org/officeDocument/2006/relationships/image" Target="media/image1.jpg"/><Relationship Id="rId14" Type="http://schemas.microsoft.com/office/2011/relationships/people" Target="peop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AE4E4C-F40B-4B80-BC1F-75AFC35C35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301</TotalTime>
  <Pages>16</Pages>
  <Words>4747</Words>
  <Characters>32758</Characters>
  <Application>Microsoft Office Word</Application>
  <DocSecurity>0</DocSecurity>
  <Lines>272</Lines>
  <Paragraphs>74</Paragraphs>
  <ScaleCrop>false</ScaleCrop>
  <HeadingPairs>
    <vt:vector size="2" baseType="variant">
      <vt:variant>
        <vt:lpstr>Cím</vt:lpstr>
      </vt:variant>
      <vt:variant>
        <vt:i4>1</vt:i4>
      </vt:variant>
    </vt:vector>
  </HeadingPairs>
  <TitlesOfParts>
    <vt:vector size="1" baseType="lpstr">
      <vt:lpstr>HÉVÍZ-BALATON AIRPORT Kft.</vt:lpstr>
    </vt:vector>
  </TitlesOfParts>
  <Company>KD</Company>
  <LinksUpToDate>false</LinksUpToDate>
  <CharactersWithSpaces>37431</CharactersWithSpaces>
  <SharedDoc>false</SharedDoc>
  <HLinks>
    <vt:vector size="12" baseType="variant">
      <vt:variant>
        <vt:i4>1376333</vt:i4>
      </vt:variant>
      <vt:variant>
        <vt:i4>3</vt:i4>
      </vt:variant>
      <vt:variant>
        <vt:i4>0</vt:i4>
      </vt:variant>
      <vt:variant>
        <vt:i4>5</vt:i4>
      </vt:variant>
      <vt:variant>
        <vt:lpwstr>http://www.kiralyikastely.hu/</vt:lpwstr>
      </vt:variant>
      <vt:variant>
        <vt:lpwstr/>
      </vt:variant>
      <vt:variant>
        <vt:i4>2686982</vt:i4>
      </vt:variant>
      <vt:variant>
        <vt:i4>0</vt:i4>
      </vt:variant>
      <vt:variant>
        <vt:i4>0</vt:i4>
      </vt:variant>
      <vt:variant>
        <vt:i4>5</vt:i4>
      </vt:variant>
      <vt:variant>
        <vt:lpwstr>mailto:titkarsag@kiralyikastely.hu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HÉVÍZ-BALATON AIRPORT Kft.</dc:title>
  <dc:creator>dr. Haiman Benedek</dc:creator>
  <cp:lastModifiedBy>Dr. Haiman Benedek</cp:lastModifiedBy>
  <cp:revision>49</cp:revision>
  <cp:lastPrinted>2024-11-26T14:39:00Z</cp:lastPrinted>
  <dcterms:created xsi:type="dcterms:W3CDTF">2025-03-18T08:08:00Z</dcterms:created>
  <dcterms:modified xsi:type="dcterms:W3CDTF">2025-10-02T12:06:00Z</dcterms:modified>
</cp:coreProperties>
</file>